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CD6FC" w14:textId="3F9DBCF5" w:rsidR="006C459A" w:rsidRPr="0042399B" w:rsidRDefault="006C459A">
      <w:pPr>
        <w:spacing w:after="0" w:line="240" w:lineRule="auto"/>
        <w:jc w:val="center"/>
        <w:rPr>
          <w:rFonts w:ascii="Times New Roman" w:hAnsi="Times New Roman" w:cs="Times New Roman"/>
          <w:b/>
          <w:bCs/>
          <w:rPrChange w:id="0" w:author="Author">
            <w:rPr>
              <w:rFonts w:asciiTheme="majorBidi" w:hAnsiTheme="majorBidi" w:cstheme="majorBidi"/>
              <w:b/>
              <w:bCs/>
              <w:sz w:val="26"/>
              <w:szCs w:val="26"/>
            </w:rPr>
          </w:rPrChange>
        </w:rPr>
        <w:pPrChange w:id="1" w:author="Author">
          <w:pPr>
            <w:spacing w:line="240" w:lineRule="auto"/>
            <w:jc w:val="center"/>
          </w:pPr>
        </w:pPrChange>
      </w:pPr>
      <w:bookmarkStart w:id="2" w:name="_Hlk176287854"/>
      <w:r w:rsidRPr="0042399B">
        <w:rPr>
          <w:rFonts w:ascii="Times New Roman" w:hAnsi="Times New Roman" w:cs="Times New Roman"/>
          <w:b/>
          <w:bCs/>
          <w:rPrChange w:id="3" w:author="Author">
            <w:rPr>
              <w:rFonts w:asciiTheme="majorBidi" w:hAnsiTheme="majorBidi" w:cstheme="majorBidi"/>
              <w:b/>
              <w:bCs/>
              <w:sz w:val="26"/>
              <w:szCs w:val="26"/>
            </w:rPr>
          </w:rPrChange>
        </w:rPr>
        <w:t>Synergi</w:t>
      </w:r>
      <w:r w:rsidR="003F5CF6" w:rsidRPr="0042399B">
        <w:rPr>
          <w:rFonts w:ascii="Times New Roman" w:hAnsi="Times New Roman" w:cs="Times New Roman"/>
          <w:b/>
          <w:bCs/>
          <w:rPrChange w:id="4" w:author="Author">
            <w:rPr>
              <w:rFonts w:asciiTheme="majorBidi" w:hAnsiTheme="majorBidi" w:cstheme="majorBidi"/>
              <w:b/>
              <w:bCs/>
              <w:sz w:val="26"/>
              <w:szCs w:val="26"/>
            </w:rPr>
          </w:rPrChange>
        </w:rPr>
        <w:t>s</w:t>
      </w:r>
      <w:r w:rsidRPr="0042399B">
        <w:rPr>
          <w:rFonts w:ascii="Times New Roman" w:hAnsi="Times New Roman" w:cs="Times New Roman"/>
          <w:b/>
          <w:bCs/>
          <w:rPrChange w:id="5" w:author="Author">
            <w:rPr>
              <w:rFonts w:asciiTheme="majorBidi" w:hAnsiTheme="majorBidi" w:cstheme="majorBidi"/>
              <w:b/>
              <w:bCs/>
              <w:sz w:val="26"/>
              <w:szCs w:val="26"/>
            </w:rPr>
          </w:rPrChange>
        </w:rPr>
        <w:t>ing Normative and Cultural Frameworks in Reforming Core Principles for Effective Zakat Supervision</w:t>
      </w:r>
      <w:r w:rsidR="00E20806" w:rsidRPr="0042399B">
        <w:rPr>
          <w:rFonts w:ascii="Times New Roman" w:hAnsi="Times New Roman" w:cs="Times New Roman"/>
          <w:b/>
          <w:bCs/>
          <w:rPrChange w:id="6" w:author="Author">
            <w:rPr>
              <w:rFonts w:asciiTheme="majorBidi" w:hAnsiTheme="majorBidi" w:cstheme="majorBidi"/>
              <w:b/>
              <w:bCs/>
              <w:sz w:val="26"/>
              <w:szCs w:val="26"/>
            </w:rPr>
          </w:rPrChange>
        </w:rPr>
        <w:t xml:space="preserve"> in Indonesia</w:t>
      </w:r>
    </w:p>
    <w:p w14:paraId="1DB0ADD7" w14:textId="77777777" w:rsidR="006C459A" w:rsidRPr="0042399B" w:rsidRDefault="006C459A" w:rsidP="00AD0B07">
      <w:pPr>
        <w:spacing w:after="0" w:line="240" w:lineRule="auto"/>
        <w:jc w:val="center"/>
        <w:rPr>
          <w:rFonts w:ascii="Times New Roman" w:hAnsi="Times New Roman" w:cs="Times New Roman"/>
          <w:b/>
          <w:bCs/>
          <w:vertAlign w:val="superscript"/>
          <w:rPrChange w:id="7" w:author="Author">
            <w:rPr>
              <w:rFonts w:asciiTheme="majorBidi" w:hAnsiTheme="majorBidi" w:cstheme="majorBidi"/>
              <w:b/>
              <w:bCs/>
              <w:vertAlign w:val="superscript"/>
            </w:rPr>
          </w:rPrChange>
        </w:rPr>
      </w:pPr>
    </w:p>
    <w:p w14:paraId="1E09DECF" w14:textId="2CA6E503" w:rsidR="006C459A" w:rsidRDefault="006C459A" w:rsidP="00AD0B07">
      <w:pPr>
        <w:spacing w:after="0" w:line="240" w:lineRule="auto"/>
        <w:jc w:val="both"/>
        <w:rPr>
          <w:ins w:id="8" w:author="Author"/>
          <w:rFonts w:ascii="Times New Roman" w:hAnsi="Times New Roman" w:cs="Times New Roman"/>
        </w:rPr>
      </w:pPr>
      <w:r w:rsidRPr="0042399B">
        <w:rPr>
          <w:rFonts w:ascii="Times New Roman" w:hAnsi="Times New Roman" w:cs="Times New Roman"/>
          <w:b/>
          <w:bCs/>
          <w:rPrChange w:id="9" w:author="Author">
            <w:rPr>
              <w:rFonts w:asciiTheme="majorBidi" w:hAnsiTheme="majorBidi" w:cstheme="majorBidi"/>
              <w:b/>
              <w:bCs/>
            </w:rPr>
          </w:rPrChange>
        </w:rPr>
        <w:t xml:space="preserve">Abstract: </w:t>
      </w:r>
      <w:r w:rsidRPr="0042399B">
        <w:rPr>
          <w:rFonts w:ascii="Times New Roman" w:hAnsi="Times New Roman" w:cs="Times New Roman"/>
          <w:rPrChange w:id="10" w:author="Author">
            <w:rPr>
              <w:rFonts w:asciiTheme="majorBidi" w:hAnsiTheme="majorBidi" w:cstheme="majorBidi"/>
            </w:rPr>
          </w:rPrChange>
        </w:rPr>
        <w:t xml:space="preserve">In recent years, </w:t>
      </w:r>
      <w:r w:rsidR="00C83221" w:rsidRPr="0042399B">
        <w:rPr>
          <w:rFonts w:ascii="Times New Roman" w:hAnsi="Times New Roman" w:cs="Times New Roman"/>
          <w:rPrChange w:id="11" w:author="Author">
            <w:rPr>
              <w:rFonts w:asciiTheme="majorBidi" w:hAnsiTheme="majorBidi" w:cstheme="majorBidi"/>
            </w:rPr>
          </w:rPrChange>
        </w:rPr>
        <w:t>the</w:t>
      </w:r>
      <w:r w:rsidRPr="0042399B">
        <w:rPr>
          <w:rFonts w:ascii="Times New Roman" w:hAnsi="Times New Roman" w:cs="Times New Roman"/>
          <w:rPrChange w:id="12" w:author="Author">
            <w:rPr>
              <w:rFonts w:asciiTheme="majorBidi" w:hAnsiTheme="majorBidi" w:cstheme="majorBidi"/>
            </w:rPr>
          </w:rPrChange>
        </w:rPr>
        <w:t xml:space="preserve"> </w:t>
      </w:r>
      <w:r w:rsidR="00E20806" w:rsidRPr="0042399B">
        <w:rPr>
          <w:rFonts w:ascii="Times New Roman" w:hAnsi="Times New Roman" w:cs="Times New Roman"/>
          <w:rPrChange w:id="13" w:author="Author">
            <w:rPr>
              <w:rFonts w:asciiTheme="majorBidi" w:hAnsiTheme="majorBidi" w:cstheme="majorBidi"/>
            </w:rPr>
          </w:rPrChange>
        </w:rPr>
        <w:t>I</w:t>
      </w:r>
      <w:r w:rsidRPr="0042399B">
        <w:rPr>
          <w:rFonts w:ascii="Times New Roman" w:hAnsi="Times New Roman" w:cs="Times New Roman"/>
          <w:rPrChange w:id="14" w:author="Author">
            <w:rPr>
              <w:rFonts w:asciiTheme="majorBidi" w:hAnsiTheme="majorBidi" w:cstheme="majorBidi"/>
            </w:rPr>
          </w:rPrChange>
        </w:rPr>
        <w:t xml:space="preserve">nternational </w:t>
      </w:r>
      <w:r w:rsidR="00E20806" w:rsidRPr="0042399B">
        <w:rPr>
          <w:rFonts w:ascii="Times New Roman" w:hAnsi="Times New Roman" w:cs="Times New Roman"/>
          <w:rPrChange w:id="15" w:author="Author">
            <w:rPr>
              <w:rFonts w:asciiTheme="majorBidi" w:hAnsiTheme="majorBidi" w:cstheme="majorBidi"/>
            </w:rPr>
          </w:rPrChange>
        </w:rPr>
        <w:t>W</w:t>
      </w:r>
      <w:r w:rsidR="003F5CF6" w:rsidRPr="0042399B">
        <w:rPr>
          <w:rFonts w:ascii="Times New Roman" w:hAnsi="Times New Roman" w:cs="Times New Roman"/>
          <w:rPrChange w:id="16" w:author="Author">
            <w:rPr>
              <w:rFonts w:asciiTheme="majorBidi" w:hAnsiTheme="majorBidi" w:cstheme="majorBidi"/>
            </w:rPr>
          </w:rPrChange>
        </w:rPr>
        <w:t xml:space="preserve">orking </w:t>
      </w:r>
      <w:r w:rsidR="00E20806" w:rsidRPr="0042399B">
        <w:rPr>
          <w:rFonts w:ascii="Times New Roman" w:hAnsi="Times New Roman" w:cs="Times New Roman"/>
          <w:rPrChange w:id="17" w:author="Author">
            <w:rPr>
              <w:rFonts w:asciiTheme="majorBidi" w:hAnsiTheme="majorBidi" w:cstheme="majorBidi"/>
            </w:rPr>
          </w:rPrChange>
        </w:rPr>
        <w:t>G</w:t>
      </w:r>
      <w:r w:rsidR="003F5CF6" w:rsidRPr="0042399B">
        <w:rPr>
          <w:rFonts w:ascii="Times New Roman" w:hAnsi="Times New Roman" w:cs="Times New Roman"/>
          <w:rPrChange w:id="18" w:author="Author">
            <w:rPr>
              <w:rFonts w:asciiTheme="majorBidi" w:hAnsiTheme="majorBidi" w:cstheme="majorBidi"/>
            </w:rPr>
          </w:rPrChange>
        </w:rPr>
        <w:t xml:space="preserve">roup </w:t>
      </w:r>
      <w:r w:rsidRPr="0042399B">
        <w:rPr>
          <w:rFonts w:ascii="Times New Roman" w:hAnsi="Times New Roman" w:cs="Times New Roman"/>
          <w:rPrChange w:id="19" w:author="Author">
            <w:rPr>
              <w:rFonts w:asciiTheme="majorBidi" w:hAnsiTheme="majorBidi" w:cstheme="majorBidi"/>
            </w:rPr>
          </w:rPrChange>
        </w:rPr>
        <w:t xml:space="preserve">led by </w:t>
      </w:r>
      <w:ins w:id="20" w:author="Author">
        <w:r w:rsidR="00236BD3">
          <w:rPr>
            <w:rFonts w:ascii="Times New Roman" w:hAnsi="Times New Roman" w:cs="Times New Roman"/>
          </w:rPr>
          <w:t xml:space="preserve">the </w:t>
        </w:r>
      </w:ins>
      <w:r w:rsidR="003F5CF6" w:rsidRPr="0042399B">
        <w:rPr>
          <w:rFonts w:ascii="Times New Roman" w:hAnsi="Times New Roman" w:cs="Times New Roman"/>
          <w:rPrChange w:id="21" w:author="Author">
            <w:rPr>
              <w:rFonts w:asciiTheme="majorBidi" w:hAnsiTheme="majorBidi" w:cstheme="majorBidi"/>
            </w:rPr>
          </w:rPrChange>
        </w:rPr>
        <w:t>Islamic Research and Training Institute</w:t>
      </w:r>
      <w:r w:rsidRPr="0042399B">
        <w:rPr>
          <w:rFonts w:ascii="Times New Roman" w:hAnsi="Times New Roman" w:cs="Times New Roman"/>
          <w:rPrChange w:id="22" w:author="Author">
            <w:rPr>
              <w:rFonts w:asciiTheme="majorBidi" w:hAnsiTheme="majorBidi" w:cstheme="majorBidi"/>
            </w:rPr>
          </w:rPrChange>
        </w:rPr>
        <w:t xml:space="preserve"> has developed guidelines known as the Zakat Core Principles for effective </w:t>
      </w:r>
      <w:del w:id="23" w:author="Author">
        <w:r w:rsidRPr="0042399B" w:rsidDel="00236BD3">
          <w:rPr>
            <w:rFonts w:ascii="Times New Roman" w:hAnsi="Times New Roman" w:cs="Times New Roman"/>
            <w:rPrChange w:id="24" w:author="Author">
              <w:rPr>
                <w:rFonts w:asciiTheme="majorBidi" w:hAnsiTheme="majorBidi" w:cstheme="majorBidi"/>
              </w:rPr>
            </w:rPrChange>
          </w:rPr>
          <w:delText xml:space="preserve">zakat </w:delText>
        </w:r>
      </w:del>
      <w:ins w:id="25" w:author="Author">
        <w:r w:rsidR="00236BD3">
          <w:rPr>
            <w:rFonts w:ascii="Times New Roman" w:hAnsi="Times New Roman" w:cs="Times New Roman"/>
          </w:rPr>
          <w:t>Zakat</w:t>
        </w:r>
        <w:r w:rsidR="00236BD3" w:rsidRPr="0042399B">
          <w:rPr>
            <w:rFonts w:ascii="Times New Roman" w:hAnsi="Times New Roman" w:cs="Times New Roman"/>
            <w:rPrChange w:id="26" w:author="Author">
              <w:rPr>
                <w:rFonts w:asciiTheme="majorBidi" w:hAnsiTheme="majorBidi" w:cstheme="majorBidi"/>
              </w:rPr>
            </w:rPrChange>
          </w:rPr>
          <w:t xml:space="preserve"> </w:t>
        </w:r>
      </w:ins>
      <w:r w:rsidRPr="0042399B">
        <w:rPr>
          <w:rFonts w:ascii="Times New Roman" w:hAnsi="Times New Roman" w:cs="Times New Roman"/>
          <w:rPrChange w:id="27" w:author="Author">
            <w:rPr>
              <w:rFonts w:asciiTheme="majorBidi" w:hAnsiTheme="majorBidi" w:cstheme="majorBidi"/>
            </w:rPr>
          </w:rPrChange>
        </w:rPr>
        <w:t xml:space="preserve">supervision. However, while these efforts represent significant progress and are widely adopted in the Islamic world, we argue that </w:t>
      </w:r>
      <w:del w:id="28" w:author="Author">
        <w:r w:rsidRPr="0042399B" w:rsidDel="00236BD3">
          <w:rPr>
            <w:rFonts w:ascii="Times New Roman" w:hAnsi="Times New Roman" w:cs="Times New Roman"/>
            <w:rPrChange w:id="29" w:author="Author">
              <w:rPr>
                <w:rFonts w:asciiTheme="majorBidi" w:hAnsiTheme="majorBidi" w:cstheme="majorBidi"/>
              </w:rPr>
            </w:rPrChange>
          </w:rPr>
          <w:delText xml:space="preserve">it </w:delText>
        </w:r>
      </w:del>
      <w:ins w:id="30" w:author="Author">
        <w:r w:rsidR="00236BD3">
          <w:rPr>
            <w:rFonts w:ascii="Times New Roman" w:hAnsi="Times New Roman" w:cs="Times New Roman"/>
          </w:rPr>
          <w:t>these</w:t>
        </w:r>
        <w:r w:rsidR="00236BD3" w:rsidRPr="0042399B">
          <w:rPr>
            <w:rFonts w:ascii="Times New Roman" w:hAnsi="Times New Roman" w:cs="Times New Roman"/>
            <w:rPrChange w:id="31" w:author="Author">
              <w:rPr>
                <w:rFonts w:asciiTheme="majorBidi" w:hAnsiTheme="majorBidi" w:cstheme="majorBidi"/>
              </w:rPr>
            </w:rPrChange>
          </w:rPr>
          <w:t xml:space="preserve"> </w:t>
        </w:r>
      </w:ins>
      <w:r w:rsidRPr="0042399B">
        <w:rPr>
          <w:rFonts w:ascii="Times New Roman" w:hAnsi="Times New Roman" w:cs="Times New Roman"/>
          <w:rPrChange w:id="32" w:author="Author">
            <w:rPr>
              <w:rFonts w:asciiTheme="majorBidi" w:hAnsiTheme="majorBidi" w:cstheme="majorBidi"/>
            </w:rPr>
          </w:rPrChange>
        </w:rPr>
        <w:t>miss</w:t>
      </w:r>
      <w:del w:id="33" w:author="Author">
        <w:r w:rsidRPr="0042399B" w:rsidDel="00236BD3">
          <w:rPr>
            <w:rFonts w:ascii="Times New Roman" w:hAnsi="Times New Roman" w:cs="Times New Roman"/>
            <w:rPrChange w:id="34" w:author="Author">
              <w:rPr>
                <w:rFonts w:asciiTheme="majorBidi" w:hAnsiTheme="majorBidi" w:cstheme="majorBidi"/>
              </w:rPr>
            </w:rPrChange>
          </w:rPr>
          <w:delText>es</w:delText>
        </w:r>
      </w:del>
      <w:r w:rsidRPr="0042399B">
        <w:rPr>
          <w:rFonts w:ascii="Times New Roman" w:hAnsi="Times New Roman" w:cs="Times New Roman"/>
          <w:rPrChange w:id="35" w:author="Author">
            <w:rPr>
              <w:rFonts w:asciiTheme="majorBidi" w:hAnsiTheme="majorBidi" w:cstheme="majorBidi"/>
            </w:rPr>
          </w:rPrChange>
        </w:rPr>
        <w:t xml:space="preserve"> a key piece of the cultural</w:t>
      </w:r>
      <w:r w:rsidR="003F5CF6" w:rsidRPr="0042399B">
        <w:rPr>
          <w:rFonts w:ascii="Times New Roman" w:hAnsi="Times New Roman" w:cs="Times New Roman"/>
          <w:rPrChange w:id="36" w:author="Author">
            <w:rPr>
              <w:rFonts w:asciiTheme="majorBidi" w:hAnsiTheme="majorBidi" w:cstheme="majorBidi"/>
            </w:rPr>
          </w:rPrChange>
        </w:rPr>
        <w:t xml:space="preserve"> and moral normative</w:t>
      </w:r>
      <w:r w:rsidRPr="0042399B">
        <w:rPr>
          <w:rFonts w:ascii="Times New Roman" w:hAnsi="Times New Roman" w:cs="Times New Roman"/>
          <w:rPrChange w:id="37" w:author="Author">
            <w:rPr>
              <w:rFonts w:asciiTheme="majorBidi" w:hAnsiTheme="majorBidi" w:cstheme="majorBidi"/>
            </w:rPr>
          </w:rPrChange>
        </w:rPr>
        <w:t xml:space="preserve"> frameworks by not examining how Muslim public support could influence the effectiveness of alternative supervision methods. In environments where transparency and disclosure are prioriti</w:t>
      </w:r>
      <w:r w:rsidR="003F5CF6" w:rsidRPr="0042399B">
        <w:rPr>
          <w:rFonts w:ascii="Times New Roman" w:hAnsi="Times New Roman" w:cs="Times New Roman"/>
          <w:rPrChange w:id="38" w:author="Author">
            <w:rPr>
              <w:rFonts w:asciiTheme="majorBidi" w:hAnsiTheme="majorBidi" w:cstheme="majorBidi"/>
            </w:rPr>
          </w:rPrChange>
        </w:rPr>
        <w:t>s</w:t>
      </w:r>
      <w:r w:rsidRPr="0042399B">
        <w:rPr>
          <w:rFonts w:ascii="Times New Roman" w:hAnsi="Times New Roman" w:cs="Times New Roman"/>
          <w:rPrChange w:id="39" w:author="Author">
            <w:rPr>
              <w:rFonts w:asciiTheme="majorBidi" w:hAnsiTheme="majorBidi" w:cstheme="majorBidi"/>
            </w:rPr>
          </w:rPrChange>
        </w:rPr>
        <w:t xml:space="preserve">ed, these cultural </w:t>
      </w:r>
      <w:r w:rsidR="003F5CF6" w:rsidRPr="0042399B">
        <w:rPr>
          <w:rFonts w:ascii="Times New Roman" w:hAnsi="Times New Roman" w:cs="Times New Roman"/>
          <w:rPrChange w:id="40" w:author="Author">
            <w:rPr>
              <w:rFonts w:asciiTheme="majorBidi" w:hAnsiTheme="majorBidi" w:cstheme="majorBidi"/>
            </w:rPr>
          </w:rPrChange>
        </w:rPr>
        <w:t xml:space="preserve">and moral </w:t>
      </w:r>
      <w:r w:rsidRPr="0042399B">
        <w:rPr>
          <w:rFonts w:ascii="Times New Roman" w:hAnsi="Times New Roman" w:cs="Times New Roman"/>
          <w:rPrChange w:id="41" w:author="Author">
            <w:rPr>
              <w:rFonts w:asciiTheme="majorBidi" w:hAnsiTheme="majorBidi" w:cstheme="majorBidi"/>
            </w:rPr>
          </w:rPrChange>
        </w:rPr>
        <w:t>norms play a crucial role in differentiating between legitimate and illegitimate zakat transactions. However, the international working group primarily emphasi</w:t>
      </w:r>
      <w:r w:rsidR="003F5CF6" w:rsidRPr="0042399B">
        <w:rPr>
          <w:rFonts w:ascii="Times New Roman" w:hAnsi="Times New Roman" w:cs="Times New Roman"/>
          <w:rPrChange w:id="42" w:author="Author">
            <w:rPr>
              <w:rFonts w:asciiTheme="majorBidi" w:hAnsiTheme="majorBidi" w:cstheme="majorBidi"/>
            </w:rPr>
          </w:rPrChange>
        </w:rPr>
        <w:t>s</w:t>
      </w:r>
      <w:r w:rsidRPr="0042399B">
        <w:rPr>
          <w:rFonts w:ascii="Times New Roman" w:hAnsi="Times New Roman" w:cs="Times New Roman"/>
          <w:rPrChange w:id="43" w:author="Author">
            <w:rPr>
              <w:rFonts w:asciiTheme="majorBidi" w:hAnsiTheme="majorBidi" w:cstheme="majorBidi"/>
            </w:rPr>
          </w:rPrChange>
        </w:rPr>
        <w:t xml:space="preserve">es financial reporting and institutional development, </w:t>
      </w:r>
      <w:r w:rsidR="003F5CF6" w:rsidRPr="0042399B">
        <w:rPr>
          <w:rFonts w:ascii="Times New Roman" w:hAnsi="Times New Roman" w:cs="Times New Roman"/>
          <w:rPrChange w:id="44" w:author="Author">
            <w:rPr>
              <w:rFonts w:asciiTheme="majorBidi" w:hAnsiTheme="majorBidi" w:cstheme="majorBidi"/>
            </w:rPr>
          </w:rPrChange>
        </w:rPr>
        <w:t xml:space="preserve">which </w:t>
      </w:r>
      <w:r w:rsidRPr="0042399B">
        <w:rPr>
          <w:rFonts w:ascii="Times New Roman" w:hAnsi="Times New Roman" w:cs="Times New Roman"/>
          <w:rPrChange w:id="45" w:author="Author">
            <w:rPr>
              <w:rFonts w:asciiTheme="majorBidi" w:hAnsiTheme="majorBidi" w:cstheme="majorBidi"/>
            </w:rPr>
          </w:rPrChange>
        </w:rPr>
        <w:t xml:space="preserve">often overlook these cultural and moral dimensions essential for effective </w:t>
      </w:r>
      <w:r w:rsidR="003F5CF6" w:rsidRPr="0042399B">
        <w:rPr>
          <w:rFonts w:ascii="Times New Roman" w:hAnsi="Times New Roman" w:cs="Times New Roman"/>
          <w:rPrChange w:id="46" w:author="Author">
            <w:rPr>
              <w:rFonts w:asciiTheme="majorBidi" w:hAnsiTheme="majorBidi" w:cstheme="majorBidi"/>
            </w:rPr>
          </w:rPrChange>
        </w:rPr>
        <w:t xml:space="preserve">zakat </w:t>
      </w:r>
      <w:r w:rsidRPr="0042399B">
        <w:rPr>
          <w:rFonts w:ascii="Times New Roman" w:hAnsi="Times New Roman" w:cs="Times New Roman"/>
          <w:rPrChange w:id="47" w:author="Author">
            <w:rPr>
              <w:rFonts w:asciiTheme="majorBidi" w:hAnsiTheme="majorBidi" w:cstheme="majorBidi"/>
            </w:rPr>
          </w:rPrChange>
        </w:rPr>
        <w:t xml:space="preserve">supervision. This </w:t>
      </w:r>
      <w:r w:rsidR="003F5CF6" w:rsidRPr="0042399B">
        <w:rPr>
          <w:rFonts w:ascii="Times New Roman" w:hAnsi="Times New Roman" w:cs="Times New Roman"/>
          <w:rPrChange w:id="48" w:author="Author">
            <w:rPr>
              <w:rFonts w:asciiTheme="majorBidi" w:hAnsiTheme="majorBidi" w:cstheme="majorBidi"/>
            </w:rPr>
          </w:rPrChange>
        </w:rPr>
        <w:t xml:space="preserve">article </w:t>
      </w:r>
      <w:r w:rsidRPr="0042399B">
        <w:rPr>
          <w:rFonts w:ascii="Times New Roman" w:hAnsi="Times New Roman" w:cs="Times New Roman"/>
          <w:rPrChange w:id="49" w:author="Author">
            <w:rPr>
              <w:rFonts w:asciiTheme="majorBidi" w:hAnsiTheme="majorBidi" w:cstheme="majorBidi"/>
            </w:rPr>
          </w:rPrChange>
        </w:rPr>
        <w:t>draws insights from international practices, such as the Islamic Bank of Thailand's zakat account, where funds are managed within Islamic financial institutions under stringent supervision, and the Lembaga Zakat Negeri Kedah’s approach to risk management and public accountability. It argues for adopting an integrated approach that incorporates normative and cultural dimensions, aligned with Indonesia's religious and social contexts, for a more comprehensive zakat supervision and fund management strategy. This approach will not only improve the efficiency of zakat distribution but also enhance public trust in zakat institutions, leading to increased zakat collection and a greater positive impact on those in need.</w:t>
      </w:r>
    </w:p>
    <w:p w14:paraId="033D235F" w14:textId="77777777" w:rsidR="00AD0B07" w:rsidRPr="0042399B" w:rsidRDefault="00AD0B07">
      <w:pPr>
        <w:spacing w:after="0" w:line="240" w:lineRule="auto"/>
        <w:jc w:val="both"/>
        <w:rPr>
          <w:rFonts w:ascii="Times New Roman" w:hAnsi="Times New Roman" w:cs="Times New Roman"/>
          <w:rPrChange w:id="50" w:author="Author">
            <w:rPr>
              <w:rFonts w:asciiTheme="majorBidi" w:hAnsiTheme="majorBidi" w:cstheme="majorBidi"/>
            </w:rPr>
          </w:rPrChange>
        </w:rPr>
        <w:pPrChange w:id="51" w:author="Author">
          <w:pPr>
            <w:spacing w:line="240" w:lineRule="auto"/>
            <w:jc w:val="both"/>
          </w:pPr>
        </w:pPrChange>
      </w:pPr>
    </w:p>
    <w:p w14:paraId="7BB57809" w14:textId="4B823B04" w:rsidR="006C459A" w:rsidRPr="0042399B" w:rsidRDefault="006C459A" w:rsidP="00AD0B07">
      <w:pPr>
        <w:pBdr>
          <w:bottom w:val="single" w:sz="12" w:space="1" w:color="auto"/>
        </w:pBdr>
        <w:spacing w:after="0" w:line="240" w:lineRule="auto"/>
        <w:jc w:val="both"/>
        <w:rPr>
          <w:rFonts w:ascii="Times New Roman" w:hAnsi="Times New Roman" w:cs="Times New Roman"/>
          <w:rPrChange w:id="52" w:author="Author">
            <w:rPr>
              <w:rFonts w:asciiTheme="majorBidi" w:hAnsiTheme="majorBidi" w:cstheme="majorBidi"/>
            </w:rPr>
          </w:rPrChange>
        </w:rPr>
      </w:pPr>
      <w:r w:rsidRPr="0042399B">
        <w:rPr>
          <w:rFonts w:ascii="Times New Roman" w:hAnsi="Times New Roman" w:cs="Times New Roman"/>
          <w:b/>
          <w:bCs/>
          <w:rPrChange w:id="53" w:author="Author">
            <w:rPr>
              <w:rFonts w:asciiTheme="majorBidi" w:hAnsiTheme="majorBidi" w:cstheme="majorBidi"/>
              <w:b/>
              <w:bCs/>
            </w:rPr>
          </w:rPrChange>
        </w:rPr>
        <w:t>Keywords:</w:t>
      </w:r>
      <w:r w:rsidRPr="0042399B">
        <w:rPr>
          <w:rFonts w:ascii="Times New Roman" w:hAnsi="Times New Roman" w:cs="Times New Roman"/>
          <w:rPrChange w:id="54" w:author="Author">
            <w:rPr>
              <w:rFonts w:asciiTheme="majorBidi" w:hAnsiTheme="majorBidi" w:cstheme="majorBidi"/>
            </w:rPr>
          </w:rPrChange>
        </w:rPr>
        <w:t xml:space="preserve"> Zakat Management; Islamic Finance; Transparency; Supervision; Public Trust</w:t>
      </w:r>
    </w:p>
    <w:p w14:paraId="22112CC8" w14:textId="77777777" w:rsidR="003F5CF6" w:rsidRPr="0042399B" w:rsidRDefault="003F5CF6" w:rsidP="00AD0B07">
      <w:pPr>
        <w:pBdr>
          <w:bottom w:val="single" w:sz="12" w:space="1" w:color="auto"/>
        </w:pBdr>
        <w:spacing w:after="0" w:line="240" w:lineRule="auto"/>
        <w:jc w:val="both"/>
        <w:rPr>
          <w:rFonts w:ascii="Times New Roman" w:hAnsi="Times New Roman" w:cs="Times New Roman"/>
          <w:rPrChange w:id="55" w:author="Author">
            <w:rPr>
              <w:rFonts w:asciiTheme="majorBidi" w:hAnsiTheme="majorBidi" w:cstheme="majorBidi"/>
            </w:rPr>
          </w:rPrChange>
        </w:rPr>
      </w:pPr>
    </w:p>
    <w:bookmarkEnd w:id="2"/>
    <w:p w14:paraId="324F9FCF" w14:textId="77777777" w:rsidR="006C459A" w:rsidRPr="0042399B" w:rsidRDefault="006C459A">
      <w:pPr>
        <w:pStyle w:val="Heading1"/>
        <w:spacing w:before="0" w:after="0" w:line="240" w:lineRule="auto"/>
        <w:jc w:val="both"/>
        <w:rPr>
          <w:rFonts w:ascii="Times New Roman" w:hAnsi="Times New Roman" w:cs="Times New Roman"/>
          <w:rPrChange w:id="56" w:author="Author">
            <w:rPr/>
          </w:rPrChange>
        </w:rPr>
        <w:pPrChange w:id="57" w:author="Author">
          <w:pPr>
            <w:pStyle w:val="Heading1"/>
            <w:spacing w:line="240" w:lineRule="auto"/>
            <w:jc w:val="both"/>
          </w:pPr>
        </w:pPrChange>
      </w:pPr>
      <w:r w:rsidRPr="0042399B">
        <w:rPr>
          <w:rFonts w:ascii="Times New Roman" w:hAnsi="Times New Roman" w:cs="Times New Roman"/>
          <w:rPrChange w:id="58" w:author="Author">
            <w:rPr/>
          </w:rPrChange>
        </w:rPr>
        <w:t>INTRODUCTION</w:t>
      </w:r>
    </w:p>
    <w:p w14:paraId="0841DADD" w14:textId="77777777" w:rsidR="003F5CF6" w:rsidRPr="0042399B" w:rsidRDefault="003F5CF6" w:rsidP="00AD0B07">
      <w:pPr>
        <w:pStyle w:val="ListParagraph"/>
        <w:spacing w:after="0" w:line="240" w:lineRule="auto"/>
        <w:ind w:left="0"/>
        <w:jc w:val="both"/>
        <w:rPr>
          <w:rFonts w:ascii="Times New Roman" w:hAnsi="Times New Roman" w:cs="Times New Roman"/>
          <w:rPrChange w:id="59" w:author="Author">
            <w:rPr>
              <w:rFonts w:asciiTheme="majorBidi" w:hAnsiTheme="majorBidi" w:cstheme="majorBidi"/>
            </w:rPr>
          </w:rPrChange>
        </w:rPr>
      </w:pPr>
    </w:p>
    <w:p w14:paraId="33B2997F" w14:textId="44D2A3C9" w:rsidR="006C459A" w:rsidRDefault="006C459A" w:rsidP="00AD0B07">
      <w:pPr>
        <w:pStyle w:val="ListParagraph"/>
        <w:spacing w:after="0" w:line="240" w:lineRule="auto"/>
        <w:ind w:left="0"/>
        <w:jc w:val="both"/>
        <w:rPr>
          <w:ins w:id="60" w:author="Author"/>
          <w:rFonts w:ascii="Times New Roman" w:hAnsi="Times New Roman" w:cs="Times New Roman"/>
        </w:rPr>
      </w:pPr>
      <w:r w:rsidRPr="0042399B">
        <w:rPr>
          <w:rFonts w:ascii="Times New Roman" w:hAnsi="Times New Roman" w:cs="Times New Roman"/>
          <w:rPrChange w:id="61" w:author="Author">
            <w:rPr>
              <w:rFonts w:asciiTheme="majorBidi" w:hAnsiTheme="majorBidi" w:cstheme="majorBidi"/>
            </w:rPr>
          </w:rPrChange>
        </w:rPr>
        <w:t xml:space="preserve">In the field of Islamic economics, the material aspect is not </w:t>
      </w:r>
      <w:del w:id="62" w:author="Author">
        <w:r w:rsidRPr="0042399B" w:rsidDel="00033A4C">
          <w:rPr>
            <w:rFonts w:ascii="Times New Roman" w:hAnsi="Times New Roman" w:cs="Times New Roman"/>
            <w:rPrChange w:id="63" w:author="Author">
              <w:rPr>
                <w:rFonts w:asciiTheme="majorBidi" w:hAnsiTheme="majorBidi" w:cstheme="majorBidi"/>
              </w:rPr>
            </w:rPrChange>
          </w:rPr>
          <w:delText xml:space="preserve">positioned </w:delText>
        </w:r>
      </w:del>
      <w:ins w:id="64" w:author="Author">
        <w:r w:rsidR="00033A4C">
          <w:rPr>
            <w:rFonts w:ascii="Times New Roman" w:hAnsi="Times New Roman" w:cs="Times New Roman"/>
          </w:rPr>
          <w:t>considered</w:t>
        </w:r>
        <w:r w:rsidR="00033A4C" w:rsidRPr="0042399B">
          <w:rPr>
            <w:rFonts w:ascii="Times New Roman" w:hAnsi="Times New Roman" w:cs="Times New Roman"/>
            <w:rPrChange w:id="65" w:author="Author">
              <w:rPr>
                <w:rFonts w:asciiTheme="majorBidi" w:hAnsiTheme="majorBidi" w:cstheme="majorBidi"/>
              </w:rPr>
            </w:rPrChange>
          </w:rPr>
          <w:t xml:space="preserve"> </w:t>
        </w:r>
      </w:ins>
      <w:r w:rsidRPr="0042399B">
        <w:rPr>
          <w:rFonts w:ascii="Times New Roman" w:hAnsi="Times New Roman" w:cs="Times New Roman"/>
          <w:rPrChange w:id="66" w:author="Author">
            <w:rPr>
              <w:rFonts w:asciiTheme="majorBidi" w:hAnsiTheme="majorBidi" w:cstheme="majorBidi"/>
            </w:rPr>
          </w:rPrChange>
        </w:rPr>
        <w:t xml:space="preserve">as the primary goal of economic activity. Islam perceives economic activity as a noble undertaking, presenting motives and orientations that encompass fairness and the welfare of society in all forms of </w:t>
      </w:r>
      <w:del w:id="67" w:author="Author">
        <w:r w:rsidRPr="0042399B" w:rsidDel="006B1C6A">
          <w:rPr>
            <w:rFonts w:ascii="Times New Roman" w:hAnsi="Times New Roman" w:cs="Times New Roman"/>
            <w:rPrChange w:id="68" w:author="Author">
              <w:rPr>
                <w:rFonts w:asciiTheme="majorBidi" w:hAnsiTheme="majorBidi" w:cstheme="majorBidi"/>
              </w:rPr>
            </w:rPrChange>
          </w:rPr>
          <w:delText xml:space="preserve">economic </w:delText>
        </w:r>
      </w:del>
      <w:ins w:id="69" w:author="Author">
        <w:r w:rsidR="006B1C6A">
          <w:rPr>
            <w:rFonts w:ascii="Times New Roman" w:hAnsi="Times New Roman" w:cs="Times New Roman"/>
          </w:rPr>
          <w:t>financial</w:t>
        </w:r>
        <w:r w:rsidR="006B1C6A" w:rsidRPr="0042399B">
          <w:rPr>
            <w:rFonts w:ascii="Times New Roman" w:hAnsi="Times New Roman" w:cs="Times New Roman"/>
            <w:rPrChange w:id="70" w:author="Author">
              <w:rPr>
                <w:rFonts w:asciiTheme="majorBidi" w:hAnsiTheme="majorBidi" w:cstheme="majorBidi"/>
              </w:rPr>
            </w:rPrChange>
          </w:rPr>
          <w:t xml:space="preserve"> </w:t>
        </w:r>
      </w:ins>
      <w:r w:rsidRPr="0042399B">
        <w:rPr>
          <w:rFonts w:ascii="Times New Roman" w:hAnsi="Times New Roman" w:cs="Times New Roman"/>
          <w:rPrChange w:id="71" w:author="Author">
            <w:rPr>
              <w:rFonts w:asciiTheme="majorBidi" w:hAnsiTheme="majorBidi" w:cstheme="majorBidi"/>
            </w:rPr>
          </w:rPrChange>
        </w:rPr>
        <w:t>endeavours.</w:t>
      </w:r>
      <w:r w:rsidRPr="0042399B">
        <w:rPr>
          <w:rStyle w:val="FootnoteReference"/>
          <w:rFonts w:ascii="Times New Roman" w:hAnsi="Times New Roman" w:cs="Times New Roman"/>
          <w:rPrChange w:id="72" w:author="Author">
            <w:rPr>
              <w:rStyle w:val="FootnoteReference"/>
              <w:rFonts w:asciiTheme="majorBidi" w:hAnsiTheme="majorBidi" w:cstheme="majorBidi"/>
            </w:rPr>
          </w:rPrChange>
        </w:rPr>
        <w:footnoteReference w:id="1"/>
      </w:r>
      <w:r w:rsidRPr="0042399B">
        <w:rPr>
          <w:rFonts w:ascii="Times New Roman" w:hAnsi="Times New Roman" w:cs="Times New Roman"/>
          <w:rPrChange w:id="78" w:author="Author">
            <w:rPr>
              <w:rFonts w:asciiTheme="majorBidi" w:hAnsiTheme="majorBidi" w:cstheme="majorBidi"/>
            </w:rPr>
          </w:rPrChange>
        </w:rPr>
        <w:t xml:space="preserve"> Hence, the objective and achievement of economic pursuits in Islam revolve around attaining </w:t>
      </w:r>
      <w:r w:rsidRPr="0042399B">
        <w:rPr>
          <w:rFonts w:ascii="Times New Roman" w:hAnsi="Times New Roman" w:cs="Times New Roman"/>
          <w:i/>
          <w:iCs/>
          <w:rPrChange w:id="79" w:author="Author">
            <w:rPr>
              <w:rFonts w:asciiTheme="majorBidi" w:hAnsiTheme="majorBidi" w:cstheme="majorBidi"/>
              <w:i/>
              <w:iCs/>
            </w:rPr>
          </w:rPrChange>
        </w:rPr>
        <w:t>falah</w:t>
      </w:r>
      <w:r w:rsidRPr="0042399B">
        <w:rPr>
          <w:rFonts w:ascii="Times New Roman" w:hAnsi="Times New Roman" w:cs="Times New Roman"/>
          <w:rPrChange w:id="80" w:author="Author">
            <w:rPr>
              <w:rFonts w:asciiTheme="majorBidi" w:hAnsiTheme="majorBidi" w:cstheme="majorBidi"/>
            </w:rPr>
          </w:rPrChange>
        </w:rPr>
        <w:t xml:space="preserve">. </w:t>
      </w:r>
      <w:r w:rsidRPr="0042399B">
        <w:rPr>
          <w:rFonts w:ascii="Times New Roman" w:hAnsi="Times New Roman" w:cs="Times New Roman"/>
          <w:i/>
          <w:iCs/>
          <w:rPrChange w:id="81" w:author="Author">
            <w:rPr>
              <w:rFonts w:asciiTheme="majorBidi" w:hAnsiTheme="majorBidi" w:cstheme="majorBidi"/>
              <w:i/>
              <w:iCs/>
            </w:rPr>
          </w:rPrChange>
        </w:rPr>
        <w:t>Falah</w:t>
      </w:r>
      <w:r w:rsidRPr="0042399B">
        <w:rPr>
          <w:rFonts w:ascii="Times New Roman" w:hAnsi="Times New Roman" w:cs="Times New Roman"/>
          <w:rPrChange w:id="82" w:author="Author">
            <w:rPr>
              <w:rFonts w:asciiTheme="majorBidi" w:hAnsiTheme="majorBidi" w:cstheme="majorBidi"/>
            </w:rPr>
          </w:rPrChange>
        </w:rPr>
        <w:t xml:space="preserve">, stemming from the root </w:t>
      </w:r>
      <w:commentRangeStart w:id="83"/>
      <w:r w:rsidRPr="0042399B">
        <w:rPr>
          <w:rFonts w:ascii="Times New Roman" w:hAnsi="Times New Roman" w:cs="Times New Roman"/>
          <w:rPrChange w:id="84" w:author="Author">
            <w:rPr>
              <w:rFonts w:asciiTheme="majorBidi" w:hAnsiTheme="majorBidi" w:cstheme="majorBidi"/>
            </w:rPr>
          </w:rPrChange>
        </w:rPr>
        <w:t>word</w:t>
      </w:r>
      <w:commentRangeEnd w:id="83"/>
      <w:r w:rsidR="007230BF">
        <w:rPr>
          <w:rStyle w:val="CommentReference"/>
        </w:rPr>
        <w:commentReference w:id="83"/>
      </w:r>
      <w:r w:rsidRPr="0042399B">
        <w:rPr>
          <w:rFonts w:ascii="Times New Roman" w:hAnsi="Times New Roman" w:cs="Times New Roman"/>
          <w:rPrChange w:id="85" w:author="Author">
            <w:rPr>
              <w:rFonts w:asciiTheme="majorBidi" w:hAnsiTheme="majorBidi" w:cstheme="majorBidi"/>
            </w:rPr>
          </w:rPrChange>
        </w:rPr>
        <w:t xml:space="preserve"> </w:t>
      </w:r>
      <w:r w:rsidRPr="0042399B">
        <w:rPr>
          <w:rFonts w:ascii="Times New Roman" w:hAnsi="Times New Roman" w:cs="Times New Roman"/>
          <w:i/>
          <w:iCs/>
          <w:rPrChange w:id="86" w:author="Author">
            <w:rPr>
              <w:rFonts w:asciiTheme="majorBidi" w:hAnsiTheme="majorBidi" w:cstheme="majorBidi"/>
              <w:i/>
              <w:iCs/>
            </w:rPr>
          </w:rPrChange>
        </w:rPr>
        <w:t>Afalaha-Yuflihu</w:t>
      </w:r>
      <w:r w:rsidRPr="0042399B">
        <w:rPr>
          <w:rFonts w:ascii="Times New Roman" w:hAnsi="Times New Roman" w:cs="Times New Roman"/>
          <w:rPrChange w:id="87" w:author="Author">
            <w:rPr>
              <w:rFonts w:asciiTheme="majorBidi" w:hAnsiTheme="majorBidi" w:cstheme="majorBidi"/>
            </w:rPr>
          </w:rPrChange>
        </w:rPr>
        <w:t xml:space="preserve">, connotes success, nobility, and triumph. Therefore, the multidimensional nobility inherent in engaging in economic activities within an Islamic framework extends </w:t>
      </w:r>
      <w:del w:id="88" w:author="Author">
        <w:r w:rsidRPr="0042399B" w:rsidDel="007230BF">
          <w:rPr>
            <w:rFonts w:ascii="Times New Roman" w:hAnsi="Times New Roman" w:cs="Times New Roman"/>
            <w:rPrChange w:id="89" w:author="Author">
              <w:rPr>
                <w:rFonts w:asciiTheme="majorBidi" w:hAnsiTheme="majorBidi" w:cstheme="majorBidi"/>
              </w:rPr>
            </w:rPrChange>
          </w:rPr>
          <w:delText>be</w:delText>
        </w:r>
        <w:r w:rsidRPr="0042399B" w:rsidDel="006B1C6A">
          <w:rPr>
            <w:rFonts w:ascii="Times New Roman" w:hAnsi="Times New Roman" w:cs="Times New Roman"/>
            <w:rPrChange w:id="90" w:author="Author">
              <w:rPr>
                <w:rFonts w:asciiTheme="majorBidi" w:hAnsiTheme="majorBidi" w:cstheme="majorBidi"/>
              </w:rPr>
            </w:rPrChange>
          </w:rPr>
          <w:delText>yond a sole focus</w:delText>
        </w:r>
      </w:del>
      <w:ins w:id="91" w:author="Author">
        <w:r w:rsidR="006B1C6A">
          <w:rPr>
            <w:rFonts w:ascii="Times New Roman" w:hAnsi="Times New Roman" w:cs="Times New Roman"/>
          </w:rPr>
          <w:t xml:space="preserve">focus solely </w:t>
        </w:r>
      </w:ins>
      <w:del w:id="92" w:author="Author">
        <w:r w:rsidRPr="0042399B" w:rsidDel="007230BF">
          <w:rPr>
            <w:rFonts w:ascii="Times New Roman" w:hAnsi="Times New Roman" w:cs="Times New Roman"/>
            <w:rPrChange w:id="93" w:author="Author">
              <w:rPr>
                <w:rFonts w:asciiTheme="majorBidi" w:hAnsiTheme="majorBidi" w:cstheme="majorBidi"/>
              </w:rPr>
            </w:rPrChange>
          </w:rPr>
          <w:delText xml:space="preserve"> </w:delText>
        </w:r>
      </w:del>
      <w:r w:rsidRPr="0042399B">
        <w:rPr>
          <w:rFonts w:ascii="Times New Roman" w:hAnsi="Times New Roman" w:cs="Times New Roman"/>
          <w:rPrChange w:id="94" w:author="Author">
            <w:rPr>
              <w:rFonts w:asciiTheme="majorBidi" w:hAnsiTheme="majorBidi" w:cstheme="majorBidi"/>
            </w:rPr>
          </w:rPrChange>
        </w:rPr>
        <w:t>on material gains, encompassing spiritual achievements and considerations for the afterlife.</w:t>
      </w:r>
      <w:r w:rsidRPr="0042399B">
        <w:rPr>
          <w:rStyle w:val="FootnoteReference"/>
          <w:rFonts w:ascii="Times New Roman" w:hAnsi="Times New Roman" w:cs="Times New Roman"/>
          <w:rPrChange w:id="95" w:author="Author">
            <w:rPr>
              <w:rStyle w:val="FootnoteReference"/>
              <w:rFonts w:asciiTheme="majorBidi" w:hAnsiTheme="majorBidi" w:cstheme="majorBidi"/>
            </w:rPr>
          </w:rPrChange>
        </w:rPr>
        <w:footnoteReference w:id="2"/>
      </w:r>
    </w:p>
    <w:p w14:paraId="2F94E73A" w14:textId="77777777" w:rsidR="00AD0B07" w:rsidRPr="0042399B" w:rsidRDefault="00AD0B07" w:rsidP="00AD0B07">
      <w:pPr>
        <w:pStyle w:val="ListParagraph"/>
        <w:spacing w:after="0" w:line="240" w:lineRule="auto"/>
        <w:ind w:left="0"/>
        <w:jc w:val="both"/>
        <w:rPr>
          <w:rFonts w:ascii="Times New Roman" w:hAnsi="Times New Roman" w:cs="Times New Roman"/>
          <w:b/>
          <w:bCs/>
          <w:rPrChange w:id="101" w:author="Author">
            <w:rPr>
              <w:rFonts w:asciiTheme="majorBidi" w:hAnsiTheme="majorBidi" w:cstheme="majorBidi"/>
              <w:b/>
              <w:bCs/>
            </w:rPr>
          </w:rPrChange>
        </w:rPr>
      </w:pPr>
    </w:p>
    <w:p w14:paraId="65B77A0C" w14:textId="0C9882A0" w:rsidR="006C459A" w:rsidRDefault="006C459A" w:rsidP="0042399B">
      <w:pPr>
        <w:pStyle w:val="NormalWeb"/>
        <w:spacing w:before="0" w:beforeAutospacing="0" w:after="0" w:afterAutospacing="0"/>
        <w:jc w:val="both"/>
        <w:rPr>
          <w:ins w:id="102" w:author="Author"/>
        </w:rPr>
      </w:pPr>
      <w:r w:rsidRPr="0042399B">
        <w:rPr>
          <w:rPrChange w:id="103" w:author="Author">
            <w:rPr>
              <w:rFonts w:asciiTheme="majorBidi" w:hAnsiTheme="majorBidi" w:cstheme="majorBidi"/>
            </w:rPr>
          </w:rPrChange>
        </w:rPr>
        <w:t xml:space="preserve">Zakat, a fundamental pillar of Islamic finance, plays a crucial role in this framework. It is deeply embedded in social relationships between </w:t>
      </w:r>
      <w:r w:rsidR="00237A4F" w:rsidRPr="0042399B">
        <w:rPr>
          <w:i/>
          <w:iCs/>
          <w:rPrChange w:id="104" w:author="Author">
            <w:rPr>
              <w:rFonts w:asciiTheme="majorBidi" w:hAnsiTheme="majorBidi" w:cstheme="majorBidi"/>
              <w:i/>
              <w:iCs/>
            </w:rPr>
          </w:rPrChange>
        </w:rPr>
        <w:t>muzakki</w:t>
      </w:r>
      <w:r w:rsidRPr="0042399B">
        <w:rPr>
          <w:rPrChange w:id="105" w:author="Author">
            <w:rPr>
              <w:rFonts w:asciiTheme="majorBidi" w:hAnsiTheme="majorBidi" w:cstheme="majorBidi"/>
            </w:rPr>
          </w:rPrChange>
        </w:rPr>
        <w:t xml:space="preserve"> (giver</w:t>
      </w:r>
      <w:del w:id="106" w:author="Author">
        <w:r w:rsidRPr="0042399B" w:rsidDel="007230BF">
          <w:rPr>
            <w:rPrChange w:id="107" w:author="Author">
              <w:rPr>
                <w:rFonts w:asciiTheme="majorBidi" w:hAnsiTheme="majorBidi" w:cstheme="majorBidi"/>
              </w:rPr>
            </w:rPrChange>
          </w:rPr>
          <w:delText>s</w:delText>
        </w:r>
      </w:del>
      <w:r w:rsidRPr="0042399B">
        <w:rPr>
          <w:rPrChange w:id="108" w:author="Author">
            <w:rPr>
              <w:rFonts w:asciiTheme="majorBidi" w:hAnsiTheme="majorBidi" w:cstheme="majorBidi"/>
            </w:rPr>
          </w:rPrChange>
        </w:rPr>
        <w:t xml:space="preserve">) and </w:t>
      </w:r>
      <w:r w:rsidR="00237A4F" w:rsidRPr="0042399B">
        <w:rPr>
          <w:i/>
          <w:iCs/>
          <w:rPrChange w:id="109" w:author="Author">
            <w:rPr>
              <w:rFonts w:asciiTheme="majorBidi" w:hAnsiTheme="majorBidi" w:cstheme="majorBidi"/>
              <w:i/>
              <w:iCs/>
            </w:rPr>
          </w:rPrChange>
        </w:rPr>
        <w:t>mustahik</w:t>
      </w:r>
      <w:r w:rsidRPr="0042399B">
        <w:rPr>
          <w:rPrChange w:id="110" w:author="Author">
            <w:rPr>
              <w:rFonts w:asciiTheme="majorBidi" w:hAnsiTheme="majorBidi" w:cstheme="majorBidi"/>
            </w:rPr>
          </w:rPrChange>
        </w:rPr>
        <w:t xml:space="preserve"> (recipient</w:t>
      </w:r>
      <w:del w:id="111" w:author="Author">
        <w:r w:rsidRPr="0042399B" w:rsidDel="007230BF">
          <w:rPr>
            <w:rPrChange w:id="112" w:author="Author">
              <w:rPr>
                <w:rFonts w:asciiTheme="majorBidi" w:hAnsiTheme="majorBidi" w:cstheme="majorBidi"/>
              </w:rPr>
            </w:rPrChange>
          </w:rPr>
          <w:delText>s</w:delText>
        </w:r>
      </w:del>
      <w:r w:rsidRPr="0042399B">
        <w:rPr>
          <w:rPrChange w:id="113" w:author="Author">
            <w:rPr>
              <w:rFonts w:asciiTheme="majorBidi" w:hAnsiTheme="majorBidi" w:cstheme="majorBidi"/>
            </w:rPr>
          </w:rPrChange>
        </w:rPr>
        <w:t>), reflecting a system that persists globally due to its social and ethical dimensions.</w:t>
      </w:r>
      <w:bookmarkStart w:id="114" w:name="_Ref176982503"/>
      <w:r w:rsidRPr="0042399B">
        <w:rPr>
          <w:rStyle w:val="FootnoteReference"/>
          <w:rPrChange w:id="115" w:author="Author">
            <w:rPr>
              <w:rStyle w:val="FootnoteReference"/>
              <w:rFonts w:asciiTheme="majorBidi" w:hAnsiTheme="majorBidi" w:cstheme="majorBidi"/>
            </w:rPr>
          </w:rPrChange>
        </w:rPr>
        <w:footnoteReference w:id="3"/>
      </w:r>
      <w:bookmarkEnd w:id="114"/>
      <w:r w:rsidRPr="0042399B">
        <w:rPr>
          <w:rPrChange w:id="121" w:author="Author">
            <w:rPr>
              <w:rFonts w:asciiTheme="majorBidi" w:hAnsiTheme="majorBidi" w:cstheme="majorBidi"/>
            </w:rPr>
          </w:rPrChange>
        </w:rPr>
        <w:t xml:space="preserve"> However, there is a notable gap in understanding how these social connections function within frameworks that emphasize disclosure and transparency. This gap primarily concerns the regulation and control of informal, unwritten agreements involved in zakat distribution. In Indonesia, the disbursement of zakat funds is often inadequately regulated and supervised, </w:t>
      </w:r>
      <w:r w:rsidRPr="0042399B">
        <w:rPr>
          <w:rPrChange w:id="122" w:author="Author">
            <w:rPr>
              <w:rFonts w:asciiTheme="majorBidi" w:hAnsiTheme="majorBidi" w:cstheme="majorBidi"/>
            </w:rPr>
          </w:rPrChange>
        </w:rPr>
        <w:lastRenderedPageBreak/>
        <w:t>leading to potential misuse, especially by politically motivated individuals or groups.</w:t>
      </w:r>
      <w:bookmarkStart w:id="123" w:name="_Ref176982108"/>
      <w:r w:rsidRPr="0042399B">
        <w:rPr>
          <w:rStyle w:val="FootnoteReference"/>
          <w:rPrChange w:id="124" w:author="Author">
            <w:rPr>
              <w:rStyle w:val="FootnoteReference"/>
              <w:rFonts w:asciiTheme="majorBidi" w:hAnsiTheme="majorBidi" w:cstheme="majorBidi"/>
            </w:rPr>
          </w:rPrChange>
        </w:rPr>
        <w:footnoteReference w:id="4"/>
      </w:r>
      <w:bookmarkEnd w:id="123"/>
      <w:r w:rsidRPr="0042399B">
        <w:rPr>
          <w:rPrChange w:id="130" w:author="Author">
            <w:rPr>
              <w:rFonts w:asciiTheme="majorBidi" w:hAnsiTheme="majorBidi" w:cstheme="majorBidi"/>
            </w:rPr>
          </w:rPrChange>
        </w:rPr>
        <w:t xml:space="preserve"> In developed economies, similar unregulated transactions are frequently classified as criminal due to risks such as money</w:t>
      </w:r>
      <w:ins w:id="131" w:author="Author">
        <w:r w:rsidR="007230BF">
          <w:t xml:space="preserve"> </w:t>
        </w:r>
      </w:ins>
      <w:del w:id="132" w:author="Author">
        <w:r w:rsidRPr="0042399B" w:rsidDel="006B1C6A">
          <w:rPr>
            <w:rPrChange w:id="133" w:author="Author">
              <w:rPr>
                <w:rFonts w:asciiTheme="majorBidi" w:hAnsiTheme="majorBidi" w:cstheme="majorBidi"/>
              </w:rPr>
            </w:rPrChange>
          </w:rPr>
          <w:delText xml:space="preserve"> </w:delText>
        </w:r>
      </w:del>
      <w:r w:rsidRPr="0042399B">
        <w:rPr>
          <w:rPrChange w:id="134" w:author="Author">
            <w:rPr>
              <w:rFonts w:asciiTheme="majorBidi" w:hAnsiTheme="majorBidi" w:cstheme="majorBidi"/>
            </w:rPr>
          </w:rPrChange>
        </w:rPr>
        <w:t>laundering or fraud.</w:t>
      </w:r>
      <w:bookmarkStart w:id="135" w:name="_Ref176982955"/>
      <w:r w:rsidRPr="0042399B">
        <w:rPr>
          <w:rStyle w:val="FootnoteReference"/>
          <w:rPrChange w:id="136" w:author="Author">
            <w:rPr>
              <w:rStyle w:val="FootnoteReference"/>
              <w:rFonts w:asciiTheme="majorBidi" w:hAnsiTheme="majorBidi" w:cstheme="majorBidi"/>
            </w:rPr>
          </w:rPrChange>
        </w:rPr>
        <w:footnoteReference w:id="5"/>
      </w:r>
      <w:bookmarkEnd w:id="135"/>
    </w:p>
    <w:p w14:paraId="119A9402" w14:textId="77777777" w:rsidR="00AD0B07" w:rsidRPr="0042399B" w:rsidRDefault="00AD0B07">
      <w:pPr>
        <w:pStyle w:val="NormalWeb"/>
        <w:spacing w:before="0" w:beforeAutospacing="0" w:after="0" w:afterAutospacing="0"/>
        <w:jc w:val="both"/>
        <w:rPr>
          <w:rPrChange w:id="142" w:author="Author">
            <w:rPr>
              <w:rFonts w:asciiTheme="majorBidi" w:hAnsiTheme="majorBidi" w:cstheme="majorBidi"/>
            </w:rPr>
          </w:rPrChange>
        </w:rPr>
        <w:pPrChange w:id="143" w:author="Author">
          <w:pPr>
            <w:pStyle w:val="NormalWeb"/>
            <w:jc w:val="both"/>
          </w:pPr>
        </w:pPrChange>
      </w:pPr>
    </w:p>
    <w:p w14:paraId="4AD20131" w14:textId="35234DC4" w:rsidR="006C459A" w:rsidRDefault="006C459A" w:rsidP="0042399B">
      <w:pPr>
        <w:pStyle w:val="NormalWeb"/>
        <w:spacing w:before="0" w:beforeAutospacing="0" w:after="0" w:afterAutospacing="0"/>
        <w:jc w:val="both"/>
        <w:rPr>
          <w:ins w:id="144" w:author="Author"/>
        </w:rPr>
      </w:pPr>
      <w:r w:rsidRPr="0042399B">
        <w:rPr>
          <w:rPrChange w:id="145" w:author="Author">
            <w:rPr>
              <w:rFonts w:asciiTheme="majorBidi" w:hAnsiTheme="majorBidi" w:cstheme="majorBidi"/>
            </w:rPr>
          </w:rPrChange>
        </w:rPr>
        <w:t xml:space="preserve">Dikuraisyin and Dayanti </w:t>
      </w:r>
      <w:del w:id="146" w:author="Author">
        <w:r w:rsidRPr="0042399B" w:rsidDel="00965D40">
          <w:rPr>
            <w:rPrChange w:id="147" w:author="Author">
              <w:rPr>
                <w:rFonts w:asciiTheme="majorBidi" w:hAnsiTheme="majorBidi" w:cstheme="majorBidi"/>
              </w:rPr>
            </w:rPrChange>
          </w:rPr>
          <w:delText xml:space="preserve">delineated </w:delText>
        </w:r>
      </w:del>
      <w:ins w:id="148" w:author="Author">
        <w:r w:rsidR="00965D40">
          <w:t>highlight</w:t>
        </w:r>
        <w:r w:rsidR="00965D40" w:rsidRPr="0042399B">
          <w:rPr>
            <w:rPrChange w:id="149" w:author="Author">
              <w:rPr>
                <w:rFonts w:asciiTheme="majorBidi" w:hAnsiTheme="majorBidi" w:cstheme="majorBidi"/>
              </w:rPr>
            </w:rPrChange>
          </w:rPr>
          <w:t xml:space="preserve">ed </w:t>
        </w:r>
      </w:ins>
      <w:r w:rsidRPr="0042399B">
        <w:rPr>
          <w:rPrChange w:id="150" w:author="Author">
            <w:rPr>
              <w:rFonts w:asciiTheme="majorBidi" w:hAnsiTheme="majorBidi" w:cstheme="majorBidi"/>
            </w:rPr>
          </w:rPrChange>
        </w:rPr>
        <w:t xml:space="preserve">three challenges encountered in </w:t>
      </w:r>
      <w:del w:id="151" w:author="Author">
        <w:r w:rsidRPr="0042399B" w:rsidDel="006B1C6A">
          <w:rPr>
            <w:rPrChange w:id="152" w:author="Author">
              <w:rPr>
                <w:rFonts w:asciiTheme="majorBidi" w:hAnsiTheme="majorBidi" w:cstheme="majorBidi"/>
              </w:rPr>
            </w:rPrChange>
          </w:rPr>
          <w:delText>the allocation of</w:delText>
        </w:r>
      </w:del>
      <w:ins w:id="153" w:author="Author">
        <w:r w:rsidR="006B1C6A">
          <w:t>allocating</w:t>
        </w:r>
      </w:ins>
      <w:r w:rsidRPr="0042399B">
        <w:rPr>
          <w:rPrChange w:id="154" w:author="Author">
            <w:rPr>
              <w:rFonts w:asciiTheme="majorBidi" w:hAnsiTheme="majorBidi" w:cstheme="majorBidi"/>
            </w:rPr>
          </w:rPrChange>
        </w:rPr>
        <w:t xml:space="preserve"> zakat funds: Initially, the complexity revolves around assessing the economic advancement of recipients (</w:t>
      </w:r>
      <w:r w:rsidR="00237A4F" w:rsidRPr="0042399B">
        <w:rPr>
          <w:i/>
          <w:iCs/>
          <w:rPrChange w:id="155" w:author="Author">
            <w:rPr>
              <w:rFonts w:asciiTheme="majorBidi" w:hAnsiTheme="majorBidi" w:cstheme="majorBidi"/>
              <w:i/>
              <w:iCs/>
            </w:rPr>
          </w:rPrChange>
        </w:rPr>
        <w:t>mustahik</w:t>
      </w:r>
      <w:r w:rsidRPr="0042399B">
        <w:rPr>
          <w:rPrChange w:id="156" w:author="Author">
            <w:rPr>
              <w:rFonts w:asciiTheme="majorBidi" w:hAnsiTheme="majorBidi" w:cstheme="majorBidi"/>
            </w:rPr>
          </w:rPrChange>
        </w:rPr>
        <w:t>).</w:t>
      </w:r>
      <w:bookmarkStart w:id="157" w:name="_Ref176982919"/>
      <w:r w:rsidRPr="0042399B">
        <w:rPr>
          <w:rStyle w:val="FootnoteReference"/>
          <w:rPrChange w:id="158" w:author="Author">
            <w:rPr>
              <w:rStyle w:val="FootnoteReference"/>
              <w:rFonts w:asciiTheme="majorBidi" w:hAnsiTheme="majorBidi" w:cstheme="majorBidi"/>
            </w:rPr>
          </w:rPrChange>
        </w:rPr>
        <w:footnoteReference w:id="6"/>
      </w:r>
      <w:bookmarkEnd w:id="157"/>
      <w:r w:rsidRPr="0042399B">
        <w:rPr>
          <w:rPrChange w:id="164" w:author="Author">
            <w:rPr>
              <w:rFonts w:asciiTheme="majorBidi" w:hAnsiTheme="majorBidi" w:cstheme="majorBidi"/>
            </w:rPr>
          </w:rPrChange>
        </w:rPr>
        <w:t xml:space="preserve"> This challenge stems from the prevailing approach to distribution</w:t>
      </w:r>
      <w:ins w:id="165" w:author="Author">
        <w:r w:rsidR="00965D40">
          <w:t xml:space="preserve"> practices</w:t>
        </w:r>
      </w:ins>
      <w:r w:rsidRPr="0042399B">
        <w:rPr>
          <w:rPrChange w:id="166" w:author="Author">
            <w:rPr>
              <w:rFonts w:asciiTheme="majorBidi" w:hAnsiTheme="majorBidi" w:cstheme="majorBidi"/>
            </w:rPr>
          </w:rPrChange>
        </w:rPr>
        <w:t xml:space="preserve"> adopted by zakat institutions, which frequently leans towards immediate</w:t>
      </w:r>
      <w:del w:id="167" w:author="Author">
        <w:r w:rsidRPr="0042399B" w:rsidDel="007230BF">
          <w:rPr>
            <w:rPrChange w:id="168" w:author="Author">
              <w:rPr>
                <w:rFonts w:asciiTheme="majorBidi" w:hAnsiTheme="majorBidi" w:cstheme="majorBidi"/>
              </w:rPr>
            </w:rPrChange>
          </w:rPr>
          <w:delText>,</w:delText>
        </w:r>
      </w:del>
      <w:r w:rsidRPr="0042399B">
        <w:rPr>
          <w:rPrChange w:id="169" w:author="Author">
            <w:rPr>
              <w:rFonts w:asciiTheme="majorBidi" w:hAnsiTheme="majorBidi" w:cstheme="majorBidi"/>
            </w:rPr>
          </w:rPrChange>
        </w:rPr>
        <w:t xml:space="preserve"> charitable disbursements, resulting in an inability to disrupt the cycle of poverty for the beneficiaries. Moreover, these institutions often lack a robust economic strategy, leading to </w:t>
      </w:r>
      <w:del w:id="170" w:author="Author">
        <w:r w:rsidRPr="0042399B" w:rsidDel="00965D40">
          <w:rPr>
            <w:rPrChange w:id="171" w:author="Author">
              <w:rPr>
                <w:rFonts w:asciiTheme="majorBidi" w:hAnsiTheme="majorBidi" w:cstheme="majorBidi"/>
              </w:rPr>
            </w:rPrChange>
          </w:rPr>
          <w:delText xml:space="preserve">ineffectual </w:delText>
        </w:r>
      </w:del>
      <w:ins w:id="172" w:author="Author">
        <w:r w:rsidR="00965D40" w:rsidRPr="0042399B">
          <w:rPr>
            <w:rPrChange w:id="173" w:author="Author">
              <w:rPr>
                <w:rFonts w:asciiTheme="majorBidi" w:hAnsiTheme="majorBidi" w:cstheme="majorBidi"/>
              </w:rPr>
            </w:rPrChange>
          </w:rPr>
          <w:t>ineffec</w:t>
        </w:r>
        <w:r w:rsidR="00965D40">
          <w:t>tive</w:t>
        </w:r>
        <w:r w:rsidR="00965D40" w:rsidRPr="0042399B">
          <w:rPr>
            <w:rPrChange w:id="174" w:author="Author">
              <w:rPr>
                <w:rFonts w:asciiTheme="majorBidi" w:hAnsiTheme="majorBidi" w:cstheme="majorBidi"/>
              </w:rPr>
            </w:rPrChange>
          </w:rPr>
          <w:t xml:space="preserve"> </w:t>
        </w:r>
      </w:ins>
      <w:r w:rsidRPr="0042399B">
        <w:rPr>
          <w:rPrChange w:id="175" w:author="Author">
            <w:rPr>
              <w:rFonts w:asciiTheme="majorBidi" w:hAnsiTheme="majorBidi" w:cstheme="majorBidi"/>
            </w:rPr>
          </w:rPrChange>
        </w:rPr>
        <w:t>endeavours. Secondly, there is a discrepancy between escalating operational expenses and the efficient dissemination of funds. Thirdly, the unstructured process of identifying beneficiaries presents a significant hurdle.</w:t>
      </w:r>
      <w:r w:rsidRPr="0042399B">
        <w:rPr>
          <w:rStyle w:val="FootnoteReference"/>
          <w:rPrChange w:id="176" w:author="Author">
            <w:rPr>
              <w:rStyle w:val="FootnoteReference"/>
              <w:rFonts w:asciiTheme="majorBidi" w:hAnsiTheme="majorBidi" w:cstheme="majorBidi"/>
            </w:rPr>
          </w:rPrChange>
        </w:rPr>
        <w:footnoteReference w:id="7"/>
      </w:r>
    </w:p>
    <w:p w14:paraId="10A9B87E" w14:textId="77777777" w:rsidR="00AD0B07" w:rsidRPr="0042399B" w:rsidRDefault="00AD0B07">
      <w:pPr>
        <w:pStyle w:val="NormalWeb"/>
        <w:spacing w:before="0" w:beforeAutospacing="0" w:after="0" w:afterAutospacing="0"/>
        <w:jc w:val="both"/>
        <w:rPr>
          <w:rPrChange w:id="180" w:author="Author">
            <w:rPr>
              <w:rFonts w:asciiTheme="majorBidi" w:hAnsiTheme="majorBidi" w:cstheme="majorBidi"/>
            </w:rPr>
          </w:rPrChange>
        </w:rPr>
        <w:pPrChange w:id="181" w:author="Author">
          <w:pPr>
            <w:pStyle w:val="NormalWeb"/>
            <w:jc w:val="both"/>
          </w:pPr>
        </w:pPrChange>
      </w:pPr>
    </w:p>
    <w:p w14:paraId="75847EAD" w14:textId="726ED115" w:rsidR="006C459A" w:rsidRDefault="006C459A" w:rsidP="0042399B">
      <w:pPr>
        <w:pStyle w:val="NormalWeb"/>
        <w:spacing w:before="0" w:beforeAutospacing="0" w:after="0" w:afterAutospacing="0"/>
        <w:jc w:val="both"/>
        <w:rPr>
          <w:ins w:id="182" w:author="Author"/>
        </w:rPr>
      </w:pPr>
      <w:r w:rsidRPr="0042399B">
        <w:rPr>
          <w:rPrChange w:id="183" w:author="Author">
            <w:rPr>
              <w:rFonts w:asciiTheme="majorBidi" w:hAnsiTheme="majorBidi" w:cstheme="majorBidi"/>
            </w:rPr>
          </w:rPrChange>
        </w:rPr>
        <w:t>In scholarly literature and among law enforcement officials, theories from law and economics that provide a framework for standardizing zakat fund management, such as those proposed by the International Working Group on Core Principles for Effective Zakat Supervision, are widely recognized and adopted.</w:t>
      </w:r>
      <w:bookmarkStart w:id="184" w:name="_Ref176982448"/>
      <w:r w:rsidRPr="0042399B">
        <w:rPr>
          <w:rStyle w:val="FootnoteReference"/>
          <w:rPrChange w:id="185" w:author="Author">
            <w:rPr>
              <w:rStyle w:val="FootnoteReference"/>
              <w:rFonts w:asciiTheme="majorBidi" w:hAnsiTheme="majorBidi" w:cstheme="majorBidi"/>
            </w:rPr>
          </w:rPrChange>
        </w:rPr>
        <w:footnoteReference w:id="8"/>
      </w:r>
      <w:bookmarkEnd w:id="184"/>
      <w:r w:rsidRPr="0042399B">
        <w:rPr>
          <w:rPrChange w:id="191" w:author="Author">
            <w:rPr>
              <w:rFonts w:asciiTheme="majorBidi" w:hAnsiTheme="majorBidi" w:cstheme="majorBidi"/>
            </w:rPr>
          </w:rPrChange>
        </w:rPr>
        <w:t xml:space="preserve"> However, these core principles predominantly focus on financial reporting and institutional development. Conversely, Greif's theory of a multilateral reputation-based mechanism (MRM) addresses the issue of trust in transactions where parties might be tempted to cheat for personal gain.</w:t>
      </w:r>
      <w:bookmarkStart w:id="192" w:name="_Ref176982485"/>
      <w:r w:rsidRPr="0042399B">
        <w:rPr>
          <w:rStyle w:val="FootnoteReference"/>
          <w:rPrChange w:id="193" w:author="Author">
            <w:rPr>
              <w:rStyle w:val="FootnoteReference"/>
              <w:rFonts w:asciiTheme="majorBidi" w:hAnsiTheme="majorBidi" w:cstheme="majorBidi"/>
            </w:rPr>
          </w:rPrChange>
        </w:rPr>
        <w:footnoteReference w:id="9"/>
      </w:r>
      <w:bookmarkEnd w:id="192"/>
      <w:r w:rsidRPr="0042399B">
        <w:rPr>
          <w:rPrChange w:id="199" w:author="Author">
            <w:rPr>
              <w:rFonts w:asciiTheme="majorBidi" w:hAnsiTheme="majorBidi" w:cstheme="majorBidi"/>
            </w:rPr>
          </w:rPrChange>
        </w:rPr>
        <w:t xml:space="preserve"> The MRM, which emerged as a response to traders' self-maximizing behaviour, effectively mitigates trust issues in one-off transactions. Nevertheless, this theory does not incorporate the influence of religious law and cultural factors in its regulatory framework, which </w:t>
      </w:r>
      <w:ins w:id="200" w:author="Author">
        <w:r w:rsidR="006B1C6A">
          <w:t>is</w:t>
        </w:r>
      </w:ins>
      <w:del w:id="201" w:author="Author">
        <w:r w:rsidRPr="0042399B" w:rsidDel="006B1C6A">
          <w:rPr>
            <w:rPrChange w:id="202" w:author="Author">
              <w:rPr>
                <w:rFonts w:asciiTheme="majorBidi" w:hAnsiTheme="majorBidi" w:cstheme="majorBidi"/>
              </w:rPr>
            </w:rPrChange>
          </w:rPr>
          <w:delText xml:space="preserve">are crucial for fostering trust and managing fund disbursements in the context of </w:delText>
        </w:r>
      </w:del>
      <w:ins w:id="203" w:author="Author">
        <w:r w:rsidR="006B1C6A">
          <w:t xml:space="preserve"> crucial for fostering trust and managing fund disbursements in </w:t>
        </w:r>
      </w:ins>
      <w:r w:rsidRPr="0042399B">
        <w:rPr>
          <w:rPrChange w:id="204" w:author="Author">
            <w:rPr>
              <w:rFonts w:asciiTheme="majorBidi" w:hAnsiTheme="majorBidi" w:cstheme="majorBidi"/>
            </w:rPr>
          </w:rPrChange>
        </w:rPr>
        <w:t>informal agreements.</w:t>
      </w:r>
    </w:p>
    <w:p w14:paraId="40E44738" w14:textId="77777777" w:rsidR="00AD0B07" w:rsidRPr="0042399B" w:rsidRDefault="00AD0B07">
      <w:pPr>
        <w:pStyle w:val="NormalWeb"/>
        <w:spacing w:before="0" w:beforeAutospacing="0" w:after="0" w:afterAutospacing="0"/>
        <w:jc w:val="both"/>
        <w:rPr>
          <w:rPrChange w:id="205" w:author="Author">
            <w:rPr>
              <w:rFonts w:asciiTheme="majorBidi" w:hAnsiTheme="majorBidi" w:cstheme="majorBidi"/>
            </w:rPr>
          </w:rPrChange>
        </w:rPr>
        <w:pPrChange w:id="206" w:author="Author">
          <w:pPr>
            <w:pStyle w:val="NormalWeb"/>
            <w:jc w:val="both"/>
          </w:pPr>
        </w:pPrChange>
      </w:pPr>
    </w:p>
    <w:p w14:paraId="76FCB6CB" w14:textId="77777777" w:rsidR="006C459A" w:rsidRDefault="006C459A" w:rsidP="0042399B">
      <w:pPr>
        <w:pStyle w:val="NormalWeb"/>
        <w:spacing w:before="0" w:beforeAutospacing="0" w:after="0" w:afterAutospacing="0"/>
        <w:jc w:val="both"/>
        <w:rPr>
          <w:ins w:id="207" w:author="Author"/>
        </w:rPr>
      </w:pPr>
      <w:r w:rsidRPr="0042399B">
        <w:rPr>
          <w:rPrChange w:id="208" w:author="Author">
            <w:rPr>
              <w:rFonts w:asciiTheme="majorBidi" w:hAnsiTheme="majorBidi" w:cstheme="majorBidi"/>
            </w:rPr>
          </w:rPrChange>
        </w:rPr>
        <w:t>Previous research predominantly interprets zakat management through the lens of neo-institutional economic theories, which posit that self-maximizing behaviour drives the development of institutional adaptations, such as enhancing reputation through improved financial reporting quality. For instance, Wahyudi et al. analyse Indonesia's institutional void and demonstrate how zakat institutions function similar</w:t>
      </w:r>
      <w:del w:id="209" w:author="Author">
        <w:r w:rsidRPr="0042399B" w:rsidDel="00795F87">
          <w:rPr>
            <w:rPrChange w:id="210" w:author="Author">
              <w:rPr>
                <w:rFonts w:asciiTheme="majorBidi" w:hAnsiTheme="majorBidi" w:cstheme="majorBidi"/>
              </w:rPr>
            </w:rPrChange>
          </w:rPr>
          <w:delText>ly</w:delText>
        </w:r>
      </w:del>
      <w:r w:rsidRPr="0042399B">
        <w:rPr>
          <w:rPrChange w:id="211" w:author="Author">
            <w:rPr>
              <w:rFonts w:asciiTheme="majorBidi" w:hAnsiTheme="majorBidi" w:cstheme="majorBidi"/>
            </w:rPr>
          </w:rPrChange>
        </w:rPr>
        <w:t xml:space="preserve"> to informal banking systems by improving the quality of financial reports.</w:t>
      </w:r>
      <w:bookmarkStart w:id="212" w:name="_Ref176982722"/>
      <w:r w:rsidRPr="0042399B">
        <w:rPr>
          <w:rStyle w:val="FootnoteReference"/>
          <w:rPrChange w:id="213" w:author="Author">
            <w:rPr>
              <w:rStyle w:val="FootnoteReference"/>
              <w:rFonts w:asciiTheme="majorBidi" w:hAnsiTheme="majorBidi" w:cstheme="majorBidi"/>
            </w:rPr>
          </w:rPrChange>
        </w:rPr>
        <w:footnoteReference w:id="10"/>
      </w:r>
      <w:bookmarkEnd w:id="212"/>
      <w:r w:rsidRPr="0042399B">
        <w:rPr>
          <w:rPrChange w:id="220" w:author="Author">
            <w:rPr>
              <w:rFonts w:asciiTheme="majorBidi" w:hAnsiTheme="majorBidi" w:cstheme="majorBidi"/>
            </w:rPr>
          </w:rPrChange>
        </w:rPr>
        <w:t xml:space="preserve"> Similarly, studies on zakat fund management across three different Muslim countries emphasize the central role of robust reporting systems in enhancing institutional performance.</w:t>
      </w:r>
      <w:r w:rsidRPr="0042399B">
        <w:rPr>
          <w:rStyle w:val="FootnoteReference"/>
          <w:rPrChange w:id="221" w:author="Author">
            <w:rPr>
              <w:rStyle w:val="FootnoteReference"/>
              <w:rFonts w:asciiTheme="majorBidi" w:hAnsiTheme="majorBidi" w:cstheme="majorBidi"/>
            </w:rPr>
          </w:rPrChange>
        </w:rPr>
        <w:footnoteReference w:id="11"/>
      </w:r>
    </w:p>
    <w:p w14:paraId="44C48B55" w14:textId="77777777" w:rsidR="00AD0B07" w:rsidRPr="0042399B" w:rsidRDefault="00AD0B07">
      <w:pPr>
        <w:pStyle w:val="NormalWeb"/>
        <w:spacing w:before="0" w:beforeAutospacing="0" w:after="0" w:afterAutospacing="0"/>
        <w:jc w:val="both"/>
        <w:rPr>
          <w:rPrChange w:id="227" w:author="Author">
            <w:rPr>
              <w:rFonts w:asciiTheme="majorBidi" w:hAnsiTheme="majorBidi" w:cstheme="majorBidi"/>
            </w:rPr>
          </w:rPrChange>
        </w:rPr>
        <w:pPrChange w:id="228" w:author="Author">
          <w:pPr>
            <w:pStyle w:val="NormalWeb"/>
            <w:jc w:val="both"/>
          </w:pPr>
        </w:pPrChange>
      </w:pPr>
    </w:p>
    <w:p w14:paraId="57FD8501" w14:textId="45C27540" w:rsidR="006C459A" w:rsidRDefault="006C459A" w:rsidP="0042399B">
      <w:pPr>
        <w:pStyle w:val="NormalWeb"/>
        <w:spacing w:before="0" w:beforeAutospacing="0" w:after="0" w:afterAutospacing="0"/>
        <w:jc w:val="both"/>
        <w:rPr>
          <w:ins w:id="229" w:author="Author"/>
        </w:rPr>
      </w:pPr>
      <w:r w:rsidRPr="0042399B">
        <w:rPr>
          <w:rPrChange w:id="230" w:author="Author">
            <w:rPr>
              <w:rFonts w:asciiTheme="majorBidi" w:hAnsiTheme="majorBidi" w:cstheme="majorBidi"/>
            </w:rPr>
          </w:rPrChange>
        </w:rPr>
        <w:lastRenderedPageBreak/>
        <w:t>Levianto examines the failure of zakat management institutions in the context of risk management, highlighting the critical importance of transparency in both financial reporting and operational practices.</w:t>
      </w:r>
      <w:bookmarkStart w:id="231" w:name="_Ref176982615"/>
      <w:r w:rsidRPr="0042399B">
        <w:rPr>
          <w:rStyle w:val="FootnoteReference"/>
          <w:rPrChange w:id="232" w:author="Author">
            <w:rPr>
              <w:rStyle w:val="FootnoteReference"/>
              <w:rFonts w:asciiTheme="majorBidi" w:hAnsiTheme="majorBidi" w:cstheme="majorBidi"/>
            </w:rPr>
          </w:rPrChange>
        </w:rPr>
        <w:footnoteReference w:id="12"/>
      </w:r>
      <w:bookmarkEnd w:id="231"/>
      <w:r w:rsidRPr="0042399B">
        <w:rPr>
          <w:rPrChange w:id="239" w:author="Author">
            <w:rPr>
              <w:rFonts w:asciiTheme="majorBidi" w:hAnsiTheme="majorBidi" w:cstheme="majorBidi"/>
            </w:rPr>
          </w:rPrChange>
        </w:rPr>
        <w:t xml:space="preserve"> In a distinct approach, Sri et al. emphasize the role of social embeddedness in their economic analysis of zakat community development, where cultural and social-religious influences create special conditions and limitations that affect the effectiveness of zakat fund management.</w:t>
      </w:r>
      <w:r w:rsidRPr="0042399B">
        <w:rPr>
          <w:rStyle w:val="FootnoteReference"/>
          <w:rPrChange w:id="240" w:author="Author">
            <w:rPr>
              <w:rStyle w:val="FootnoteReference"/>
              <w:rFonts w:asciiTheme="majorBidi" w:hAnsiTheme="majorBidi" w:cstheme="majorBidi"/>
            </w:rPr>
          </w:rPrChange>
        </w:rPr>
        <w:footnoteReference w:id="13"/>
      </w:r>
      <w:r w:rsidRPr="0042399B">
        <w:rPr>
          <w:rPrChange w:id="246" w:author="Author">
            <w:rPr>
              <w:rFonts w:asciiTheme="majorBidi" w:hAnsiTheme="majorBidi" w:cstheme="majorBidi"/>
            </w:rPr>
          </w:rPrChange>
        </w:rPr>
        <w:t xml:space="preserve"> Although they recognize that the selection and organization of institutions are not solely driven by economic efficiency, their analysis still focuses on the maximization of zakat institutional funds</w:t>
      </w:r>
      <w:del w:id="247" w:author="Author">
        <w:r w:rsidRPr="0042399B" w:rsidDel="00EB1483">
          <w:rPr>
            <w:rPrChange w:id="248" w:author="Author">
              <w:rPr>
                <w:rFonts w:asciiTheme="majorBidi" w:hAnsiTheme="majorBidi" w:cstheme="majorBidi"/>
              </w:rPr>
            </w:rPrChange>
          </w:rPr>
          <w:delText>,</w:delText>
        </w:r>
      </w:del>
      <w:r w:rsidRPr="0042399B">
        <w:rPr>
          <w:rPrChange w:id="249" w:author="Author">
            <w:rPr>
              <w:rFonts w:asciiTheme="majorBidi" w:hAnsiTheme="majorBidi" w:cstheme="majorBidi"/>
            </w:rPr>
          </w:rPrChange>
        </w:rPr>
        <w:t xml:space="preserve"> rather than </w:t>
      </w:r>
      <w:del w:id="250" w:author="Author">
        <w:r w:rsidRPr="0042399B" w:rsidDel="00B26B0E">
          <w:rPr>
            <w:rPrChange w:id="251" w:author="Author">
              <w:rPr>
                <w:rFonts w:asciiTheme="majorBidi" w:hAnsiTheme="majorBidi" w:cstheme="majorBidi"/>
              </w:rPr>
            </w:rPrChange>
          </w:rPr>
          <w:delText xml:space="preserve">on </w:delText>
        </w:r>
      </w:del>
      <w:r w:rsidRPr="0042399B">
        <w:rPr>
          <w:rPrChange w:id="252" w:author="Author">
            <w:rPr>
              <w:rFonts w:asciiTheme="majorBidi" w:hAnsiTheme="majorBidi" w:cstheme="majorBidi"/>
            </w:rPr>
          </w:rPrChange>
        </w:rPr>
        <w:t xml:space="preserve">supervision and regulation. </w:t>
      </w:r>
    </w:p>
    <w:p w14:paraId="3088E386" w14:textId="77777777" w:rsidR="00AD0B07" w:rsidRPr="0042399B" w:rsidRDefault="00AD0B07">
      <w:pPr>
        <w:pStyle w:val="NormalWeb"/>
        <w:spacing w:before="0" w:beforeAutospacing="0" w:after="0" w:afterAutospacing="0"/>
        <w:jc w:val="both"/>
        <w:rPr>
          <w:rPrChange w:id="253" w:author="Author">
            <w:rPr>
              <w:rFonts w:asciiTheme="majorBidi" w:hAnsiTheme="majorBidi" w:cstheme="majorBidi"/>
            </w:rPr>
          </w:rPrChange>
        </w:rPr>
        <w:pPrChange w:id="254" w:author="Author">
          <w:pPr>
            <w:pStyle w:val="NormalWeb"/>
            <w:jc w:val="both"/>
          </w:pPr>
        </w:pPrChange>
      </w:pPr>
    </w:p>
    <w:p w14:paraId="33E44990" w14:textId="66AD9839" w:rsidR="006C459A" w:rsidRDefault="00145FA6" w:rsidP="0042399B">
      <w:pPr>
        <w:pStyle w:val="NormalWeb"/>
        <w:spacing w:before="0" w:beforeAutospacing="0" w:after="0" w:afterAutospacing="0"/>
        <w:jc w:val="both"/>
        <w:rPr>
          <w:ins w:id="255" w:author="Author"/>
        </w:rPr>
      </w:pPr>
      <w:r w:rsidRPr="0042399B">
        <w:rPr>
          <w:rPrChange w:id="256" w:author="Author">
            <w:rPr>
              <w:rFonts w:asciiTheme="majorBidi" w:hAnsiTheme="majorBidi" w:cstheme="majorBidi"/>
            </w:rPr>
          </w:rPrChange>
        </w:rPr>
        <w:t xml:space="preserve">Although the </w:t>
      </w:r>
      <w:r w:rsidR="006C459A" w:rsidRPr="0042399B">
        <w:rPr>
          <w:rPrChange w:id="257" w:author="Author">
            <w:rPr>
              <w:rFonts w:asciiTheme="majorBidi" w:hAnsiTheme="majorBidi" w:cstheme="majorBidi"/>
            </w:rPr>
          </w:rPrChange>
        </w:rPr>
        <w:t xml:space="preserve">financial reporting is </w:t>
      </w:r>
      <w:r w:rsidRPr="0042399B">
        <w:rPr>
          <w:rPrChange w:id="258" w:author="Author">
            <w:rPr>
              <w:rFonts w:asciiTheme="majorBidi" w:hAnsiTheme="majorBidi" w:cstheme="majorBidi"/>
            </w:rPr>
          </w:rPrChange>
        </w:rPr>
        <w:t>significant for</w:t>
      </w:r>
      <w:del w:id="259" w:author="Author">
        <w:r w:rsidRPr="0042399B" w:rsidDel="00EB1483">
          <w:rPr>
            <w:rPrChange w:id="260" w:author="Author">
              <w:rPr>
                <w:rFonts w:asciiTheme="majorBidi" w:hAnsiTheme="majorBidi" w:cstheme="majorBidi"/>
              </w:rPr>
            </w:rPrChange>
          </w:rPr>
          <w:delText xml:space="preserve"> the</w:delText>
        </w:r>
      </w:del>
      <w:r w:rsidRPr="0042399B">
        <w:rPr>
          <w:rPrChange w:id="261" w:author="Author">
            <w:rPr>
              <w:rFonts w:asciiTheme="majorBidi" w:hAnsiTheme="majorBidi" w:cstheme="majorBidi"/>
            </w:rPr>
          </w:rPrChange>
        </w:rPr>
        <w:t xml:space="preserve"> transparency</w:t>
      </w:r>
      <w:r w:rsidR="006C459A" w:rsidRPr="0042399B">
        <w:rPr>
          <w:rPrChange w:id="262" w:author="Author">
            <w:rPr>
              <w:rFonts w:asciiTheme="majorBidi" w:hAnsiTheme="majorBidi" w:cstheme="majorBidi"/>
            </w:rPr>
          </w:rPrChange>
        </w:rPr>
        <w:t xml:space="preserve">, it alone may not fully address the complexities of zakat supervision. </w:t>
      </w:r>
      <w:r w:rsidRPr="0042399B">
        <w:rPr>
          <w:rPrChange w:id="263" w:author="Author">
            <w:rPr>
              <w:rFonts w:asciiTheme="majorBidi" w:hAnsiTheme="majorBidi" w:cstheme="majorBidi"/>
            </w:rPr>
          </w:rPrChange>
        </w:rPr>
        <w:t xml:space="preserve">We </w:t>
      </w:r>
      <w:r w:rsidR="006C459A" w:rsidRPr="0042399B">
        <w:rPr>
          <w:rPrChange w:id="264" w:author="Author">
            <w:rPr>
              <w:rFonts w:asciiTheme="majorBidi" w:hAnsiTheme="majorBidi" w:cstheme="majorBidi"/>
            </w:rPr>
          </w:rPrChange>
        </w:rPr>
        <w:t>argue that</w:t>
      </w:r>
      <w:r w:rsidRPr="0042399B">
        <w:rPr>
          <w:rPrChange w:id="265" w:author="Author">
            <w:rPr>
              <w:rFonts w:asciiTheme="majorBidi" w:hAnsiTheme="majorBidi" w:cstheme="majorBidi"/>
            </w:rPr>
          </w:rPrChange>
        </w:rPr>
        <w:t>, in the</w:t>
      </w:r>
      <w:r w:rsidR="006C459A" w:rsidRPr="0042399B">
        <w:rPr>
          <w:rPrChange w:id="266" w:author="Author">
            <w:rPr>
              <w:rFonts w:asciiTheme="majorBidi" w:hAnsiTheme="majorBidi" w:cstheme="majorBidi"/>
            </w:rPr>
          </w:rPrChange>
        </w:rPr>
        <w:t xml:space="preserve"> context</w:t>
      </w:r>
      <w:r w:rsidRPr="0042399B">
        <w:rPr>
          <w:rPrChange w:id="267" w:author="Author">
            <w:rPr>
              <w:rFonts w:asciiTheme="majorBidi" w:hAnsiTheme="majorBidi" w:cstheme="majorBidi"/>
            </w:rPr>
          </w:rPrChange>
        </w:rPr>
        <w:t xml:space="preserve"> of</w:t>
      </w:r>
      <w:r w:rsidR="006C459A" w:rsidRPr="0042399B">
        <w:rPr>
          <w:rPrChange w:id="268" w:author="Author">
            <w:rPr>
              <w:rFonts w:asciiTheme="majorBidi" w:hAnsiTheme="majorBidi" w:cstheme="majorBidi"/>
            </w:rPr>
          </w:rPrChange>
        </w:rPr>
        <w:t xml:space="preserve"> emphasizing disclosure and transparency, the normative and cultural dimensions play a </w:t>
      </w:r>
      <w:r w:rsidRPr="0042399B">
        <w:rPr>
          <w:rPrChange w:id="269" w:author="Author">
            <w:rPr>
              <w:rFonts w:asciiTheme="majorBidi" w:hAnsiTheme="majorBidi" w:cstheme="majorBidi"/>
            </w:rPr>
          </w:rPrChange>
        </w:rPr>
        <w:t xml:space="preserve">significant </w:t>
      </w:r>
      <w:r w:rsidR="006C459A" w:rsidRPr="0042399B">
        <w:rPr>
          <w:rPrChange w:id="270" w:author="Author">
            <w:rPr>
              <w:rFonts w:asciiTheme="majorBidi" w:hAnsiTheme="majorBidi" w:cstheme="majorBidi"/>
            </w:rPr>
          </w:rPrChange>
        </w:rPr>
        <w:t xml:space="preserve">role in </w:t>
      </w:r>
      <w:r w:rsidRPr="0042399B">
        <w:rPr>
          <w:rPrChange w:id="271" w:author="Author">
            <w:rPr>
              <w:rFonts w:asciiTheme="majorBidi" w:hAnsiTheme="majorBidi" w:cstheme="majorBidi"/>
            </w:rPr>
          </w:rPrChange>
        </w:rPr>
        <w:t xml:space="preserve">differentiating </w:t>
      </w:r>
      <w:r w:rsidR="006C459A" w:rsidRPr="0042399B">
        <w:rPr>
          <w:rPrChange w:id="272" w:author="Author">
            <w:rPr>
              <w:rFonts w:asciiTheme="majorBidi" w:hAnsiTheme="majorBidi" w:cstheme="majorBidi"/>
            </w:rPr>
          </w:rPrChange>
        </w:rPr>
        <w:t xml:space="preserve">between legitimate and illegitimate transactions. </w:t>
      </w:r>
      <w:r w:rsidRPr="0042399B">
        <w:rPr>
          <w:rPrChange w:id="273" w:author="Author">
            <w:rPr>
              <w:rFonts w:asciiTheme="majorBidi" w:hAnsiTheme="majorBidi" w:cstheme="majorBidi"/>
            </w:rPr>
          </w:rPrChange>
        </w:rPr>
        <w:t>Thus, this is considered</w:t>
      </w:r>
      <w:del w:id="274" w:author="Author">
        <w:r w:rsidRPr="0042399B" w:rsidDel="00EB1483">
          <w:rPr>
            <w:rPrChange w:id="275" w:author="Author">
              <w:rPr>
                <w:rFonts w:asciiTheme="majorBidi" w:hAnsiTheme="majorBidi" w:cstheme="majorBidi"/>
              </w:rPr>
            </w:rPrChange>
          </w:rPr>
          <w:delText xml:space="preserve"> as</w:delText>
        </w:r>
      </w:del>
      <w:r w:rsidRPr="0042399B">
        <w:rPr>
          <w:rPrChange w:id="276" w:author="Author">
            <w:rPr>
              <w:rFonts w:asciiTheme="majorBidi" w:hAnsiTheme="majorBidi" w:cstheme="majorBidi"/>
            </w:rPr>
          </w:rPrChange>
        </w:rPr>
        <w:t xml:space="preserve"> a </w:t>
      </w:r>
      <w:r w:rsidR="006C459A" w:rsidRPr="0042399B">
        <w:rPr>
          <w:rPrChange w:id="277" w:author="Author">
            <w:rPr>
              <w:rFonts w:asciiTheme="majorBidi" w:hAnsiTheme="majorBidi" w:cstheme="majorBidi"/>
            </w:rPr>
          </w:rPrChange>
        </w:rPr>
        <w:t xml:space="preserve">gap in </w:t>
      </w:r>
      <w:r w:rsidRPr="0042399B">
        <w:rPr>
          <w:rPrChange w:id="278" w:author="Author">
            <w:rPr>
              <w:rFonts w:asciiTheme="majorBidi" w:hAnsiTheme="majorBidi" w:cstheme="majorBidi"/>
            </w:rPr>
          </w:rPrChange>
        </w:rPr>
        <w:t xml:space="preserve">the </w:t>
      </w:r>
      <w:r w:rsidR="006C459A" w:rsidRPr="0042399B">
        <w:rPr>
          <w:rPrChange w:id="279" w:author="Author">
            <w:rPr>
              <w:rFonts w:asciiTheme="majorBidi" w:hAnsiTheme="majorBidi" w:cstheme="majorBidi"/>
            </w:rPr>
          </w:rPrChange>
        </w:rPr>
        <w:t xml:space="preserve">existing </w:t>
      </w:r>
      <w:r w:rsidRPr="0042399B">
        <w:rPr>
          <w:rPrChange w:id="280" w:author="Author">
            <w:rPr>
              <w:rFonts w:asciiTheme="majorBidi" w:hAnsiTheme="majorBidi" w:cstheme="majorBidi"/>
            </w:rPr>
          </w:rPrChange>
        </w:rPr>
        <w:t xml:space="preserve">literatures, where there is still </w:t>
      </w:r>
      <w:r w:rsidR="006C459A" w:rsidRPr="0042399B">
        <w:rPr>
          <w:rPrChange w:id="281" w:author="Author">
            <w:rPr>
              <w:rFonts w:asciiTheme="majorBidi" w:hAnsiTheme="majorBidi" w:cstheme="majorBidi"/>
            </w:rPr>
          </w:rPrChange>
        </w:rPr>
        <w:t xml:space="preserve">limited </w:t>
      </w:r>
      <w:r w:rsidRPr="0042399B">
        <w:rPr>
          <w:rPrChange w:id="282" w:author="Author">
            <w:rPr>
              <w:rFonts w:asciiTheme="majorBidi" w:hAnsiTheme="majorBidi" w:cstheme="majorBidi"/>
            </w:rPr>
          </w:rPrChange>
        </w:rPr>
        <w:t>study</w:t>
      </w:r>
      <w:r w:rsidR="006C459A" w:rsidRPr="0042399B">
        <w:rPr>
          <w:rPrChange w:id="283" w:author="Author">
            <w:rPr>
              <w:rFonts w:asciiTheme="majorBidi" w:hAnsiTheme="majorBidi" w:cstheme="majorBidi"/>
            </w:rPr>
          </w:rPrChange>
        </w:rPr>
        <w:t xml:space="preserve"> </w:t>
      </w:r>
      <w:r w:rsidRPr="0042399B">
        <w:rPr>
          <w:rPrChange w:id="284" w:author="Author">
            <w:rPr>
              <w:rFonts w:asciiTheme="majorBidi" w:hAnsiTheme="majorBidi" w:cstheme="majorBidi"/>
            </w:rPr>
          </w:rPrChange>
        </w:rPr>
        <w:t>on</w:t>
      </w:r>
      <w:r w:rsidR="006C459A" w:rsidRPr="0042399B">
        <w:rPr>
          <w:rPrChange w:id="285" w:author="Author">
            <w:rPr>
              <w:rFonts w:asciiTheme="majorBidi" w:hAnsiTheme="majorBidi" w:cstheme="majorBidi"/>
            </w:rPr>
          </w:rPrChange>
        </w:rPr>
        <w:t xml:space="preserve"> how these social and cultural factors can be leveraged to enhance zakat supervision and improve fund management, suggesting the need for a more holistic approach that integrates both financial and normative frameworks.</w:t>
      </w:r>
    </w:p>
    <w:p w14:paraId="72EE6988" w14:textId="77777777" w:rsidR="00AD0B07" w:rsidRPr="0042399B" w:rsidRDefault="00AD0B07">
      <w:pPr>
        <w:pStyle w:val="NormalWeb"/>
        <w:spacing w:before="0" w:beforeAutospacing="0" w:after="0" w:afterAutospacing="0"/>
        <w:jc w:val="both"/>
        <w:rPr>
          <w:rPrChange w:id="286" w:author="Author">
            <w:rPr>
              <w:rFonts w:asciiTheme="majorBidi" w:hAnsiTheme="majorBidi" w:cstheme="majorBidi"/>
            </w:rPr>
          </w:rPrChange>
        </w:rPr>
        <w:pPrChange w:id="287" w:author="Author">
          <w:pPr>
            <w:pStyle w:val="NormalWeb"/>
            <w:jc w:val="both"/>
          </w:pPr>
        </w:pPrChange>
      </w:pPr>
    </w:p>
    <w:p w14:paraId="57E6D6C1" w14:textId="3346C80B" w:rsidR="006C459A" w:rsidRDefault="006C459A" w:rsidP="0042399B">
      <w:pPr>
        <w:pStyle w:val="NormalWeb"/>
        <w:spacing w:before="0" w:beforeAutospacing="0" w:after="0" w:afterAutospacing="0"/>
        <w:jc w:val="both"/>
        <w:rPr>
          <w:ins w:id="288" w:author="Author"/>
        </w:rPr>
      </w:pPr>
      <w:r w:rsidRPr="0042399B">
        <w:rPr>
          <w:rPrChange w:id="289" w:author="Author">
            <w:rPr>
              <w:rFonts w:asciiTheme="majorBidi" w:hAnsiTheme="majorBidi" w:cstheme="majorBidi"/>
            </w:rPr>
          </w:rPrChange>
        </w:rPr>
        <w:t>Th</w:t>
      </w:r>
      <w:r w:rsidR="00E20806" w:rsidRPr="0042399B">
        <w:rPr>
          <w:rPrChange w:id="290" w:author="Author">
            <w:rPr>
              <w:rFonts w:asciiTheme="majorBidi" w:hAnsiTheme="majorBidi" w:cstheme="majorBidi"/>
            </w:rPr>
          </w:rPrChange>
        </w:rPr>
        <w:t xml:space="preserve">e </w:t>
      </w:r>
      <w:r w:rsidR="00C83221" w:rsidRPr="0042399B">
        <w:rPr>
          <w:rPrChange w:id="291" w:author="Author">
            <w:rPr>
              <w:rFonts w:asciiTheme="majorBidi" w:hAnsiTheme="majorBidi" w:cstheme="majorBidi"/>
            </w:rPr>
          </w:rPrChange>
        </w:rPr>
        <w:t xml:space="preserve">subsequent </w:t>
      </w:r>
      <w:r w:rsidR="00E20806" w:rsidRPr="0042399B">
        <w:rPr>
          <w:rPrChange w:id="292" w:author="Author">
            <w:rPr>
              <w:rFonts w:asciiTheme="majorBidi" w:hAnsiTheme="majorBidi" w:cstheme="majorBidi"/>
            </w:rPr>
          </w:rPrChange>
        </w:rPr>
        <w:t>discussion in this article is structured</w:t>
      </w:r>
      <w:r w:rsidRPr="0042399B">
        <w:rPr>
          <w:rPrChange w:id="293" w:author="Author">
            <w:rPr>
              <w:rFonts w:asciiTheme="majorBidi" w:hAnsiTheme="majorBidi" w:cstheme="majorBidi"/>
            </w:rPr>
          </w:rPrChange>
        </w:rPr>
        <w:t xml:space="preserve"> as follows. </w:t>
      </w:r>
      <w:r w:rsidR="00C83221" w:rsidRPr="0042399B">
        <w:rPr>
          <w:rPrChange w:id="294" w:author="Author">
            <w:rPr>
              <w:rFonts w:asciiTheme="majorBidi" w:hAnsiTheme="majorBidi" w:cstheme="majorBidi"/>
            </w:rPr>
          </w:rPrChange>
        </w:rPr>
        <w:t>Part II</w:t>
      </w:r>
      <w:r w:rsidRPr="0042399B">
        <w:rPr>
          <w:rPrChange w:id="295" w:author="Author">
            <w:rPr>
              <w:rFonts w:asciiTheme="majorBidi" w:hAnsiTheme="majorBidi" w:cstheme="majorBidi"/>
            </w:rPr>
          </w:rPrChange>
        </w:rPr>
        <w:t xml:space="preserve"> presents the methodology employed in the study. </w:t>
      </w:r>
      <w:r w:rsidR="00C83221" w:rsidRPr="0042399B">
        <w:rPr>
          <w:rPrChange w:id="296" w:author="Author">
            <w:rPr>
              <w:rFonts w:asciiTheme="majorBidi" w:hAnsiTheme="majorBidi" w:cstheme="majorBidi"/>
            </w:rPr>
          </w:rPrChange>
        </w:rPr>
        <w:t>Part III</w:t>
      </w:r>
      <w:r w:rsidRPr="0042399B">
        <w:rPr>
          <w:rPrChange w:id="297" w:author="Author">
            <w:rPr>
              <w:rFonts w:asciiTheme="majorBidi" w:hAnsiTheme="majorBidi" w:cstheme="majorBidi"/>
            </w:rPr>
          </w:rPrChange>
        </w:rPr>
        <w:t xml:space="preserve"> considers the Islamic financial principles on zakat for economic empowerment. </w:t>
      </w:r>
      <w:r w:rsidR="00C83221" w:rsidRPr="0042399B">
        <w:rPr>
          <w:rPrChange w:id="298" w:author="Author">
            <w:rPr>
              <w:rFonts w:asciiTheme="majorBidi" w:hAnsiTheme="majorBidi" w:cstheme="majorBidi"/>
            </w:rPr>
          </w:rPrChange>
        </w:rPr>
        <w:t>Part IV</w:t>
      </w:r>
      <w:r w:rsidRPr="0042399B">
        <w:rPr>
          <w:rPrChange w:id="299" w:author="Author">
            <w:rPr>
              <w:rFonts w:asciiTheme="majorBidi" w:hAnsiTheme="majorBidi" w:cstheme="majorBidi"/>
            </w:rPr>
          </w:rPrChange>
        </w:rPr>
        <w:t xml:space="preserve"> examines the international zakat core principles. </w:t>
      </w:r>
      <w:r w:rsidR="00C83221" w:rsidRPr="0042399B">
        <w:rPr>
          <w:rPrChange w:id="300" w:author="Author">
            <w:rPr>
              <w:rFonts w:asciiTheme="majorBidi" w:hAnsiTheme="majorBidi" w:cstheme="majorBidi"/>
            </w:rPr>
          </w:rPrChange>
        </w:rPr>
        <w:t>Part V</w:t>
      </w:r>
      <w:r w:rsidRPr="0042399B">
        <w:rPr>
          <w:rPrChange w:id="301" w:author="Author">
            <w:rPr>
              <w:rFonts w:asciiTheme="majorBidi" w:hAnsiTheme="majorBidi" w:cstheme="majorBidi"/>
            </w:rPr>
          </w:rPrChange>
        </w:rPr>
        <w:t xml:space="preserve"> reviews international case studies related to zakat, addressing associated risks and the normative aspects of zakat fund management. </w:t>
      </w:r>
      <w:r w:rsidR="00C83221" w:rsidRPr="0042399B">
        <w:rPr>
          <w:rPrChange w:id="302" w:author="Author">
            <w:rPr>
              <w:rFonts w:asciiTheme="majorBidi" w:hAnsiTheme="majorBidi" w:cstheme="majorBidi"/>
            </w:rPr>
          </w:rPrChange>
        </w:rPr>
        <w:t>Part VI</w:t>
      </w:r>
      <w:r w:rsidRPr="0042399B">
        <w:rPr>
          <w:rPrChange w:id="303" w:author="Author">
            <w:rPr>
              <w:rFonts w:asciiTheme="majorBidi" w:hAnsiTheme="majorBidi" w:cstheme="majorBidi"/>
            </w:rPr>
          </w:rPrChange>
        </w:rPr>
        <w:t xml:space="preserve"> </w:t>
      </w:r>
      <w:r w:rsidR="00C83221" w:rsidRPr="0042399B">
        <w:rPr>
          <w:rPrChange w:id="304" w:author="Author">
            <w:rPr>
              <w:rFonts w:asciiTheme="majorBidi" w:hAnsiTheme="majorBidi" w:cstheme="majorBidi"/>
            </w:rPr>
          </w:rPrChange>
        </w:rPr>
        <w:t xml:space="preserve">presents </w:t>
      </w:r>
      <w:r w:rsidRPr="0042399B">
        <w:rPr>
          <w:rPrChange w:id="305" w:author="Author">
            <w:rPr>
              <w:rFonts w:asciiTheme="majorBidi" w:hAnsiTheme="majorBidi" w:cstheme="majorBidi"/>
            </w:rPr>
          </w:rPrChange>
        </w:rPr>
        <w:t xml:space="preserve">the findings and analysis concerning the risks and regulatory frameworks governing zakat fund management. Finally, </w:t>
      </w:r>
      <w:r w:rsidR="00C83221" w:rsidRPr="0042399B">
        <w:rPr>
          <w:rPrChange w:id="306" w:author="Author">
            <w:rPr>
              <w:rFonts w:asciiTheme="majorBidi" w:hAnsiTheme="majorBidi" w:cstheme="majorBidi"/>
            </w:rPr>
          </w:rPrChange>
        </w:rPr>
        <w:t>part VII of this article</w:t>
      </w:r>
      <w:r w:rsidRPr="0042399B">
        <w:rPr>
          <w:rPrChange w:id="307" w:author="Author">
            <w:rPr>
              <w:rFonts w:asciiTheme="majorBidi" w:hAnsiTheme="majorBidi" w:cstheme="majorBidi"/>
            </w:rPr>
          </w:rPrChange>
        </w:rPr>
        <w:t xml:space="preserve"> offers conclusions and recommendations, emphasi</w:t>
      </w:r>
      <w:r w:rsidR="00C83221" w:rsidRPr="0042399B">
        <w:rPr>
          <w:rPrChange w:id="308" w:author="Author">
            <w:rPr>
              <w:rFonts w:asciiTheme="majorBidi" w:hAnsiTheme="majorBidi" w:cstheme="majorBidi"/>
            </w:rPr>
          </w:rPrChange>
        </w:rPr>
        <w:t>s</w:t>
      </w:r>
      <w:r w:rsidRPr="0042399B">
        <w:rPr>
          <w:rPrChange w:id="309" w:author="Author">
            <w:rPr>
              <w:rFonts w:asciiTheme="majorBidi" w:hAnsiTheme="majorBidi" w:cstheme="majorBidi"/>
            </w:rPr>
          </w:rPrChange>
        </w:rPr>
        <w:t>ing how incorporating normative frameworks and stringent supervision can enhance transparency and restore public trust.</w:t>
      </w:r>
    </w:p>
    <w:p w14:paraId="0C792474" w14:textId="77777777" w:rsidR="00AD0B07" w:rsidRPr="0042399B" w:rsidRDefault="00AD0B07">
      <w:pPr>
        <w:pStyle w:val="NormalWeb"/>
        <w:spacing w:before="0" w:beforeAutospacing="0" w:after="0" w:afterAutospacing="0"/>
        <w:jc w:val="both"/>
        <w:rPr>
          <w:rPrChange w:id="310" w:author="Author">
            <w:rPr>
              <w:rFonts w:asciiTheme="majorBidi" w:hAnsiTheme="majorBidi" w:cstheme="majorBidi"/>
            </w:rPr>
          </w:rPrChange>
        </w:rPr>
        <w:pPrChange w:id="311" w:author="Author">
          <w:pPr>
            <w:pStyle w:val="NormalWeb"/>
            <w:jc w:val="both"/>
          </w:pPr>
        </w:pPrChange>
      </w:pPr>
    </w:p>
    <w:p w14:paraId="4DC981DB" w14:textId="77777777" w:rsidR="006C459A" w:rsidRPr="0042399B" w:rsidRDefault="006C459A">
      <w:pPr>
        <w:pStyle w:val="Heading1"/>
        <w:spacing w:before="0" w:after="0" w:line="240" w:lineRule="auto"/>
        <w:jc w:val="both"/>
        <w:rPr>
          <w:rFonts w:ascii="Times New Roman" w:hAnsi="Times New Roman" w:cs="Times New Roman"/>
          <w:rPrChange w:id="312" w:author="Author">
            <w:rPr/>
          </w:rPrChange>
        </w:rPr>
        <w:pPrChange w:id="313" w:author="Author">
          <w:pPr>
            <w:pStyle w:val="Heading1"/>
            <w:spacing w:line="240" w:lineRule="auto"/>
            <w:jc w:val="both"/>
          </w:pPr>
        </w:pPrChange>
      </w:pPr>
      <w:r w:rsidRPr="0042399B">
        <w:rPr>
          <w:rFonts w:ascii="Times New Roman" w:hAnsi="Times New Roman" w:cs="Times New Roman"/>
          <w:rPrChange w:id="314" w:author="Author">
            <w:rPr/>
          </w:rPrChange>
        </w:rPr>
        <w:t xml:space="preserve">METHODOLOGY </w:t>
      </w:r>
    </w:p>
    <w:p w14:paraId="0D986649" w14:textId="77777777" w:rsidR="00AD0B07" w:rsidRDefault="00AD0B07" w:rsidP="0042399B">
      <w:pPr>
        <w:pStyle w:val="NormalWeb"/>
        <w:spacing w:before="0" w:beforeAutospacing="0" w:after="0" w:afterAutospacing="0"/>
        <w:jc w:val="both"/>
        <w:rPr>
          <w:ins w:id="315" w:author="Author"/>
        </w:rPr>
      </w:pPr>
    </w:p>
    <w:p w14:paraId="46877CEF" w14:textId="470E2562" w:rsidR="006C459A" w:rsidRDefault="00B26B0E" w:rsidP="0042399B">
      <w:pPr>
        <w:pStyle w:val="NormalWeb"/>
        <w:spacing w:before="0" w:beforeAutospacing="0" w:after="0" w:afterAutospacing="0"/>
        <w:jc w:val="both"/>
        <w:rPr>
          <w:ins w:id="316" w:author="Author"/>
        </w:rPr>
      </w:pPr>
      <w:ins w:id="317" w:author="Author">
        <w:r>
          <w:t xml:space="preserve">Qualitative descriptive research is employed in this study with the content analysis approach to </w:t>
        </w:r>
        <w:r w:rsidR="00EB1483">
          <w:t xml:space="preserve">draw </w:t>
        </w:r>
      </w:ins>
      <w:del w:id="318" w:author="Author">
        <w:r w:rsidR="00145FA6" w:rsidRPr="0042399B" w:rsidDel="00B26B0E">
          <w:rPr>
            <w:rPrChange w:id="319" w:author="Author">
              <w:rPr>
                <w:rFonts w:asciiTheme="majorBidi" w:hAnsiTheme="majorBidi" w:cstheme="majorBidi"/>
              </w:rPr>
            </w:rPrChange>
          </w:rPr>
          <w:delText xml:space="preserve">The </w:delText>
        </w:r>
        <w:r w:rsidR="006C459A" w:rsidRPr="0042399B" w:rsidDel="00B26B0E">
          <w:rPr>
            <w:rPrChange w:id="320" w:author="Author">
              <w:rPr>
                <w:rFonts w:asciiTheme="majorBidi" w:hAnsiTheme="majorBidi" w:cstheme="majorBidi"/>
              </w:rPr>
            </w:rPrChange>
          </w:rPr>
          <w:delText xml:space="preserve">qualitative descriptive research </w:delText>
        </w:r>
        <w:r w:rsidR="00145FA6" w:rsidRPr="0042399B" w:rsidDel="00B26B0E">
          <w:rPr>
            <w:rPrChange w:id="321" w:author="Author">
              <w:rPr>
                <w:rFonts w:asciiTheme="majorBidi" w:hAnsiTheme="majorBidi" w:cstheme="majorBidi"/>
              </w:rPr>
            </w:rPrChange>
          </w:rPr>
          <w:delText>is employed in this study with the</w:delText>
        </w:r>
        <w:r w:rsidR="006C459A" w:rsidRPr="0042399B" w:rsidDel="00B26B0E">
          <w:rPr>
            <w:rPrChange w:id="322" w:author="Author">
              <w:rPr>
                <w:rFonts w:asciiTheme="majorBidi" w:hAnsiTheme="majorBidi" w:cstheme="majorBidi"/>
              </w:rPr>
            </w:rPrChange>
          </w:rPr>
          <w:delText xml:space="preserve"> </w:delText>
        </w:r>
        <w:r w:rsidR="00145FA6" w:rsidRPr="0042399B" w:rsidDel="00B26B0E">
          <w:rPr>
            <w:rPrChange w:id="323" w:author="Author">
              <w:rPr>
                <w:rFonts w:asciiTheme="majorBidi" w:hAnsiTheme="majorBidi" w:cstheme="majorBidi"/>
              </w:rPr>
            </w:rPrChange>
          </w:rPr>
          <w:delText>c</w:delText>
        </w:r>
        <w:r w:rsidR="006C459A" w:rsidRPr="0042399B" w:rsidDel="00B26B0E">
          <w:rPr>
            <w:rPrChange w:id="324" w:author="Author">
              <w:rPr>
                <w:rFonts w:asciiTheme="majorBidi" w:hAnsiTheme="majorBidi" w:cstheme="majorBidi"/>
              </w:rPr>
            </w:rPrChange>
          </w:rPr>
          <w:delText>ontent analysis</w:delText>
        </w:r>
        <w:r w:rsidR="00145FA6" w:rsidRPr="0042399B" w:rsidDel="00B26B0E">
          <w:rPr>
            <w:rPrChange w:id="325" w:author="Author">
              <w:rPr>
                <w:rFonts w:asciiTheme="majorBidi" w:hAnsiTheme="majorBidi" w:cstheme="majorBidi"/>
              </w:rPr>
            </w:rPrChange>
          </w:rPr>
          <w:delText xml:space="preserve"> approach </w:delText>
        </w:r>
        <w:r w:rsidR="003E6C6B" w:rsidRPr="0042399B" w:rsidDel="00B26B0E">
          <w:rPr>
            <w:rPrChange w:id="326" w:author="Author">
              <w:rPr>
                <w:rFonts w:asciiTheme="majorBidi" w:hAnsiTheme="majorBidi" w:cstheme="majorBidi"/>
              </w:rPr>
            </w:rPrChange>
          </w:rPr>
          <w:delText>to</w:delText>
        </w:r>
        <w:r w:rsidR="00145FA6" w:rsidRPr="0042399B" w:rsidDel="00B26B0E">
          <w:rPr>
            <w:rPrChange w:id="327" w:author="Author">
              <w:rPr>
                <w:rFonts w:asciiTheme="majorBidi" w:hAnsiTheme="majorBidi" w:cstheme="majorBidi"/>
              </w:rPr>
            </w:rPrChange>
          </w:rPr>
          <w:delText xml:space="preserve"> draw the </w:delText>
        </w:r>
      </w:del>
      <w:ins w:id="328" w:author="Author">
        <w:r w:rsidR="00EB1483">
          <w:t>conclusions</w:t>
        </w:r>
      </w:ins>
      <w:del w:id="329" w:author="Author">
        <w:r w:rsidR="00145FA6" w:rsidRPr="0042399B" w:rsidDel="00B26B0E">
          <w:rPr>
            <w:rPrChange w:id="330" w:author="Author">
              <w:rPr>
                <w:rFonts w:asciiTheme="majorBidi" w:hAnsiTheme="majorBidi" w:cstheme="majorBidi"/>
              </w:rPr>
            </w:rPrChange>
          </w:rPr>
          <w:delText>conclusions</w:delText>
        </w:r>
      </w:del>
      <w:r w:rsidR="00145FA6" w:rsidRPr="0042399B">
        <w:rPr>
          <w:rPrChange w:id="331" w:author="Author">
            <w:rPr>
              <w:rFonts w:asciiTheme="majorBidi" w:hAnsiTheme="majorBidi" w:cstheme="majorBidi"/>
            </w:rPr>
          </w:rPrChange>
        </w:rPr>
        <w:t xml:space="preserve"> </w:t>
      </w:r>
      <w:r w:rsidR="006C459A" w:rsidRPr="0042399B">
        <w:rPr>
          <w:rPrChange w:id="332" w:author="Author">
            <w:rPr>
              <w:rFonts w:asciiTheme="majorBidi" w:hAnsiTheme="majorBidi" w:cstheme="majorBidi"/>
            </w:rPr>
          </w:rPrChange>
        </w:rPr>
        <w:t xml:space="preserve">by identifying the characteristics of </w:t>
      </w:r>
      <w:r w:rsidR="00145FA6" w:rsidRPr="0042399B">
        <w:rPr>
          <w:rPrChange w:id="333" w:author="Author">
            <w:rPr>
              <w:rFonts w:asciiTheme="majorBidi" w:hAnsiTheme="majorBidi" w:cstheme="majorBidi"/>
            </w:rPr>
          </w:rPrChange>
        </w:rPr>
        <w:t xml:space="preserve">messages </w:t>
      </w:r>
      <w:r w:rsidR="006C459A" w:rsidRPr="0042399B">
        <w:rPr>
          <w:rPrChange w:id="334" w:author="Author">
            <w:rPr>
              <w:rFonts w:asciiTheme="majorBidi" w:hAnsiTheme="majorBidi" w:cstheme="majorBidi"/>
            </w:rPr>
          </w:rPrChange>
        </w:rPr>
        <w:t>within the data. This approach is combined with an Islamic economic perspective and normative aspects from Islamic jurisprudence (</w:t>
      </w:r>
      <w:r w:rsidR="006C459A" w:rsidRPr="0042399B">
        <w:rPr>
          <w:i/>
          <w:iCs/>
          <w:rPrChange w:id="335" w:author="Author">
            <w:rPr>
              <w:rFonts w:asciiTheme="majorBidi" w:hAnsiTheme="majorBidi" w:cstheme="majorBidi"/>
              <w:i/>
              <w:iCs/>
            </w:rPr>
          </w:rPrChange>
        </w:rPr>
        <w:t>fiqh</w:t>
      </w:r>
      <w:r w:rsidR="006C459A" w:rsidRPr="0042399B">
        <w:rPr>
          <w:rPrChange w:id="336" w:author="Author">
            <w:rPr>
              <w:rFonts w:asciiTheme="majorBidi" w:hAnsiTheme="majorBidi" w:cstheme="majorBidi"/>
            </w:rPr>
          </w:rPrChange>
        </w:rPr>
        <w:t>), principles of jurisprudence (</w:t>
      </w:r>
      <w:r w:rsidR="006C459A" w:rsidRPr="0042399B">
        <w:rPr>
          <w:i/>
          <w:iCs/>
          <w:rPrChange w:id="337" w:author="Author">
            <w:rPr>
              <w:rFonts w:asciiTheme="majorBidi" w:hAnsiTheme="majorBidi" w:cstheme="majorBidi"/>
              <w:i/>
              <w:iCs/>
            </w:rPr>
          </w:rPrChange>
        </w:rPr>
        <w:t>ushul fiqh</w:t>
      </w:r>
      <w:r w:rsidR="006C459A" w:rsidRPr="0042399B">
        <w:rPr>
          <w:rPrChange w:id="338" w:author="Author">
            <w:rPr>
              <w:rFonts w:asciiTheme="majorBidi" w:hAnsiTheme="majorBidi" w:cstheme="majorBidi"/>
            </w:rPr>
          </w:rPrChange>
        </w:rPr>
        <w:t>), and exegesis (</w:t>
      </w:r>
      <w:r w:rsidR="006C459A" w:rsidRPr="0042399B">
        <w:rPr>
          <w:i/>
          <w:iCs/>
          <w:rPrChange w:id="339" w:author="Author">
            <w:rPr>
              <w:rFonts w:asciiTheme="majorBidi" w:hAnsiTheme="majorBidi" w:cstheme="majorBidi"/>
              <w:i/>
              <w:iCs/>
            </w:rPr>
          </w:rPrChange>
        </w:rPr>
        <w:t>tafsir</w:t>
      </w:r>
      <w:r w:rsidR="006C459A" w:rsidRPr="0042399B">
        <w:rPr>
          <w:rPrChange w:id="340" w:author="Author">
            <w:rPr>
              <w:rFonts w:asciiTheme="majorBidi" w:hAnsiTheme="majorBidi" w:cstheme="majorBidi"/>
            </w:rPr>
          </w:rPrChange>
        </w:rPr>
        <w:t>).</w:t>
      </w:r>
      <w:bookmarkStart w:id="341" w:name="_Ref176982946"/>
      <w:r w:rsidR="006C459A" w:rsidRPr="0042399B">
        <w:rPr>
          <w:rStyle w:val="FootnoteReference"/>
          <w:rPrChange w:id="342" w:author="Author">
            <w:rPr>
              <w:rStyle w:val="FootnoteReference"/>
              <w:rFonts w:asciiTheme="majorBidi" w:hAnsiTheme="majorBidi" w:cstheme="majorBidi"/>
            </w:rPr>
          </w:rPrChange>
        </w:rPr>
        <w:footnoteReference w:id="14"/>
      </w:r>
      <w:bookmarkEnd w:id="341"/>
      <w:r w:rsidR="006C459A" w:rsidRPr="0042399B">
        <w:rPr>
          <w:rPrChange w:id="348" w:author="Author">
            <w:rPr>
              <w:rFonts w:asciiTheme="majorBidi" w:hAnsiTheme="majorBidi" w:cstheme="majorBidi"/>
            </w:rPr>
          </w:rPrChange>
        </w:rPr>
        <w:t xml:space="preserve"> The epistemological and phenomenological approaches </w:t>
      </w:r>
      <w:r w:rsidR="003E6C6B" w:rsidRPr="0042399B">
        <w:rPr>
          <w:rPrChange w:id="349" w:author="Author">
            <w:rPr>
              <w:rFonts w:asciiTheme="majorBidi" w:hAnsiTheme="majorBidi" w:cstheme="majorBidi"/>
            </w:rPr>
          </w:rPrChange>
        </w:rPr>
        <w:t xml:space="preserve">are integrated in this study </w:t>
      </w:r>
      <w:r w:rsidR="006C459A" w:rsidRPr="0042399B">
        <w:rPr>
          <w:rPrChange w:id="350" w:author="Author">
            <w:rPr>
              <w:rFonts w:asciiTheme="majorBidi" w:hAnsiTheme="majorBidi" w:cstheme="majorBidi"/>
            </w:rPr>
          </w:rPrChange>
        </w:rPr>
        <w:t>to explore and propose the cultural and moral dimensions the legitimacy of zakat fund utilization</w:t>
      </w:r>
      <w:r w:rsidR="003E6C6B" w:rsidRPr="0042399B">
        <w:rPr>
          <w:rPrChange w:id="351" w:author="Author">
            <w:rPr>
              <w:rFonts w:asciiTheme="majorBidi" w:hAnsiTheme="majorBidi" w:cstheme="majorBidi"/>
            </w:rPr>
          </w:rPrChange>
        </w:rPr>
        <w:t xml:space="preserve"> and supervision</w:t>
      </w:r>
      <w:r w:rsidR="006C459A" w:rsidRPr="0042399B">
        <w:rPr>
          <w:rPrChange w:id="352" w:author="Author">
            <w:rPr>
              <w:rFonts w:asciiTheme="majorBidi" w:hAnsiTheme="majorBidi" w:cstheme="majorBidi"/>
            </w:rPr>
          </w:rPrChange>
        </w:rPr>
        <w:t>.</w:t>
      </w:r>
      <w:r w:rsidR="006C459A" w:rsidRPr="0042399B">
        <w:rPr>
          <w:rStyle w:val="FootnoteReference"/>
          <w:rPrChange w:id="353" w:author="Author">
            <w:rPr>
              <w:rStyle w:val="FootnoteReference"/>
              <w:rFonts w:asciiTheme="majorBidi" w:hAnsiTheme="majorBidi" w:cstheme="majorBidi"/>
            </w:rPr>
          </w:rPrChange>
        </w:rPr>
        <w:footnoteReference w:id="15"/>
      </w:r>
      <w:r w:rsidR="006C459A" w:rsidRPr="0042399B">
        <w:rPr>
          <w:rPrChange w:id="359" w:author="Author">
            <w:rPr>
              <w:rFonts w:asciiTheme="majorBidi" w:hAnsiTheme="majorBidi" w:cstheme="majorBidi"/>
            </w:rPr>
          </w:rPrChange>
        </w:rPr>
        <w:t xml:space="preserve"> </w:t>
      </w:r>
    </w:p>
    <w:p w14:paraId="5099A7BF" w14:textId="77777777" w:rsidR="00AD0B07" w:rsidRPr="0042399B" w:rsidRDefault="00AD0B07">
      <w:pPr>
        <w:pStyle w:val="NormalWeb"/>
        <w:spacing w:before="0" w:beforeAutospacing="0" w:after="0" w:afterAutospacing="0"/>
        <w:jc w:val="both"/>
        <w:rPr>
          <w:rPrChange w:id="360" w:author="Author">
            <w:rPr>
              <w:rFonts w:asciiTheme="majorBidi" w:hAnsiTheme="majorBidi" w:cstheme="majorBidi"/>
            </w:rPr>
          </w:rPrChange>
        </w:rPr>
        <w:pPrChange w:id="361" w:author="Author">
          <w:pPr>
            <w:pStyle w:val="NormalWeb"/>
            <w:jc w:val="both"/>
          </w:pPr>
        </w:pPrChange>
      </w:pPr>
    </w:p>
    <w:p w14:paraId="56D0B683" w14:textId="0EA2A148" w:rsidR="006C459A" w:rsidRDefault="006C459A" w:rsidP="0042399B">
      <w:pPr>
        <w:pStyle w:val="NormalWeb"/>
        <w:spacing w:before="0" w:beforeAutospacing="0" w:after="0" w:afterAutospacing="0"/>
        <w:jc w:val="both"/>
        <w:rPr>
          <w:ins w:id="362" w:author="Author"/>
        </w:rPr>
      </w:pPr>
      <w:r w:rsidRPr="0042399B">
        <w:rPr>
          <w:rPrChange w:id="363" w:author="Author">
            <w:rPr>
              <w:rFonts w:asciiTheme="majorBidi" w:hAnsiTheme="majorBidi" w:cstheme="majorBidi"/>
            </w:rPr>
          </w:rPrChange>
        </w:rPr>
        <w:t xml:space="preserve">The research relies on primary data sources, including verbal and </w:t>
      </w:r>
      <w:r w:rsidR="00C83221" w:rsidRPr="0042399B">
        <w:rPr>
          <w:rPrChange w:id="364" w:author="Author">
            <w:rPr>
              <w:rFonts w:asciiTheme="majorBidi" w:hAnsiTheme="majorBidi" w:cstheme="majorBidi"/>
            </w:rPr>
          </w:rPrChange>
        </w:rPr>
        <w:t>behavioural</w:t>
      </w:r>
      <w:r w:rsidRPr="0042399B">
        <w:rPr>
          <w:rPrChange w:id="365" w:author="Author">
            <w:rPr>
              <w:rFonts w:asciiTheme="majorBidi" w:hAnsiTheme="majorBidi" w:cstheme="majorBidi"/>
            </w:rPr>
          </w:rPrChange>
        </w:rPr>
        <w:t xml:space="preserve"> elements, as outlined by Lofland and cited by Lexy J. Moleong, supplemented by additional data.</w:t>
      </w:r>
      <w:r w:rsidRPr="0042399B">
        <w:rPr>
          <w:rStyle w:val="FootnoteReference"/>
          <w:rPrChange w:id="366" w:author="Author">
            <w:rPr>
              <w:rStyle w:val="FootnoteReference"/>
              <w:rFonts w:asciiTheme="majorBidi" w:hAnsiTheme="majorBidi" w:cstheme="majorBidi"/>
            </w:rPr>
          </w:rPrChange>
        </w:rPr>
        <w:footnoteReference w:id="16"/>
      </w:r>
      <w:r w:rsidRPr="0042399B">
        <w:rPr>
          <w:rPrChange w:id="376" w:author="Author">
            <w:rPr>
              <w:rFonts w:asciiTheme="majorBidi" w:hAnsiTheme="majorBidi" w:cstheme="majorBidi"/>
            </w:rPr>
          </w:rPrChange>
        </w:rPr>
        <w:t xml:space="preserve"> </w:t>
      </w:r>
      <w:r w:rsidR="003E6C6B" w:rsidRPr="0042399B">
        <w:rPr>
          <w:rPrChange w:id="377" w:author="Author">
            <w:rPr>
              <w:rFonts w:asciiTheme="majorBidi" w:hAnsiTheme="majorBidi" w:cstheme="majorBidi"/>
            </w:rPr>
          </w:rPrChange>
        </w:rPr>
        <w:t xml:space="preserve">To </w:t>
      </w:r>
      <w:r w:rsidR="003E6C6B" w:rsidRPr="0042399B">
        <w:rPr>
          <w:rPrChange w:id="378" w:author="Author">
            <w:rPr>
              <w:rFonts w:asciiTheme="majorBidi" w:hAnsiTheme="majorBidi" w:cstheme="majorBidi"/>
            </w:rPr>
          </w:rPrChange>
        </w:rPr>
        <w:lastRenderedPageBreak/>
        <w:t xml:space="preserve">support the investigation in the practice of </w:t>
      </w:r>
      <w:r w:rsidRPr="0042399B">
        <w:rPr>
          <w:rPrChange w:id="379" w:author="Author">
            <w:rPr>
              <w:rFonts w:asciiTheme="majorBidi" w:hAnsiTheme="majorBidi" w:cstheme="majorBidi"/>
            </w:rPr>
          </w:rPrChange>
        </w:rPr>
        <w:t xml:space="preserve">the normative and cultural framework of zakat supervision within Muslim society in a context of disclosure and transparency of </w:t>
      </w:r>
      <w:ins w:id="380" w:author="Author">
        <w:r w:rsidR="00EB1483">
          <w:t xml:space="preserve">the </w:t>
        </w:r>
      </w:ins>
      <w:r w:rsidRPr="0042399B">
        <w:rPr>
          <w:rPrChange w:id="381" w:author="Author">
            <w:rPr>
              <w:rFonts w:asciiTheme="majorBidi" w:hAnsiTheme="majorBidi" w:cstheme="majorBidi"/>
            </w:rPr>
          </w:rPrChange>
        </w:rPr>
        <w:t>zakat fund that lead</w:t>
      </w:r>
      <w:ins w:id="382" w:author="Author">
        <w:r w:rsidR="00EB1483">
          <w:t>s</w:t>
        </w:r>
      </w:ins>
      <w:r w:rsidRPr="0042399B">
        <w:rPr>
          <w:rPrChange w:id="383" w:author="Author">
            <w:rPr>
              <w:rFonts w:asciiTheme="majorBidi" w:hAnsiTheme="majorBidi" w:cstheme="majorBidi"/>
            </w:rPr>
          </w:rPrChange>
        </w:rPr>
        <w:t xml:space="preserve"> to public trust. </w:t>
      </w:r>
    </w:p>
    <w:p w14:paraId="6270E810" w14:textId="77777777" w:rsidR="00AD0B07" w:rsidRPr="0042399B" w:rsidRDefault="00AD0B07">
      <w:pPr>
        <w:pStyle w:val="NormalWeb"/>
        <w:spacing w:before="0" w:beforeAutospacing="0" w:after="0" w:afterAutospacing="0"/>
        <w:jc w:val="both"/>
        <w:rPr>
          <w:rPrChange w:id="384" w:author="Author">
            <w:rPr>
              <w:rFonts w:asciiTheme="majorBidi" w:hAnsiTheme="majorBidi" w:cstheme="majorBidi"/>
            </w:rPr>
          </w:rPrChange>
        </w:rPr>
        <w:pPrChange w:id="385" w:author="Author">
          <w:pPr>
            <w:pStyle w:val="NormalWeb"/>
            <w:jc w:val="both"/>
          </w:pPr>
        </w:pPrChange>
      </w:pPr>
    </w:p>
    <w:p w14:paraId="1FF6A9B1" w14:textId="181646F3" w:rsidR="006C459A" w:rsidRDefault="006C459A" w:rsidP="0042399B">
      <w:pPr>
        <w:pStyle w:val="NormalWeb"/>
        <w:spacing w:before="0" w:beforeAutospacing="0" w:after="0" w:afterAutospacing="0"/>
        <w:jc w:val="both"/>
        <w:rPr>
          <w:ins w:id="386" w:author="Author"/>
        </w:rPr>
      </w:pPr>
      <w:r w:rsidRPr="0042399B">
        <w:rPr>
          <w:rPrChange w:id="387" w:author="Author">
            <w:rPr>
              <w:rFonts w:asciiTheme="majorBidi" w:hAnsiTheme="majorBidi" w:cstheme="majorBidi"/>
            </w:rPr>
          </w:rPrChange>
        </w:rPr>
        <w:t>Primary data sources include</w:t>
      </w:r>
      <w:r w:rsidR="003E6C6B" w:rsidRPr="0042399B">
        <w:rPr>
          <w:rPrChange w:id="388" w:author="Author">
            <w:rPr>
              <w:rFonts w:asciiTheme="majorBidi" w:hAnsiTheme="majorBidi" w:cstheme="majorBidi"/>
            </w:rPr>
          </w:rPrChange>
        </w:rPr>
        <w:t xml:space="preserve"> the</w:t>
      </w:r>
      <w:r w:rsidRPr="0042399B">
        <w:rPr>
          <w:rPrChange w:id="389" w:author="Author">
            <w:rPr>
              <w:rFonts w:asciiTheme="majorBidi" w:hAnsiTheme="majorBidi" w:cstheme="majorBidi"/>
            </w:rPr>
          </w:rPrChange>
        </w:rPr>
        <w:t xml:space="preserve"> International Zakat Core Principles</w:t>
      </w:r>
      <w:del w:id="390" w:author="Author">
        <w:r w:rsidRPr="0042399B" w:rsidDel="004F1137">
          <w:rPr>
            <w:rPrChange w:id="391" w:author="Author">
              <w:rPr>
                <w:rFonts w:asciiTheme="majorBidi" w:hAnsiTheme="majorBidi" w:cstheme="majorBidi"/>
              </w:rPr>
            </w:rPrChange>
          </w:rPr>
          <w:delText>,</w:delText>
        </w:r>
      </w:del>
      <w:r w:rsidRPr="0042399B">
        <w:rPr>
          <w:rPrChange w:id="392" w:author="Author">
            <w:rPr>
              <w:rFonts w:asciiTheme="majorBidi" w:hAnsiTheme="majorBidi" w:cstheme="majorBidi"/>
            </w:rPr>
          </w:rPrChange>
        </w:rPr>
        <w:t xml:space="preserve"> and juridical-regulative regulations, such as the Strategic Plans of the National Amil Zakat Agency (BAZNAS), Bank Syariah Indonesia, Islamic Bank of Thailand, Amanah Islamic Cooperative, Lembaga Negeri Zakat Kedah and Ibnu Affan Islamic Cooperative. This data encompasses information on these institutions' programs for managing zakat funds distributions, and profiles of pre-prosperous Islamic banking customers. It also involves examining the standard operating procedures for zakat distribution management</w:t>
      </w:r>
      <w:del w:id="393" w:author="Author">
        <w:r w:rsidRPr="0042399B" w:rsidDel="004F1137">
          <w:rPr>
            <w:rPrChange w:id="394" w:author="Author">
              <w:rPr>
                <w:rFonts w:asciiTheme="majorBidi" w:hAnsiTheme="majorBidi" w:cstheme="majorBidi"/>
              </w:rPr>
            </w:rPrChange>
          </w:rPr>
          <w:delText xml:space="preserve">, and successful case studies </w:delText>
        </w:r>
      </w:del>
      <w:ins w:id="395" w:author="Author">
        <w:r w:rsidR="004F1137">
          <w:t xml:space="preserve"> and successful case studies of </w:t>
        </w:r>
      </w:ins>
      <w:r w:rsidRPr="0042399B">
        <w:rPr>
          <w:rPrChange w:id="396" w:author="Author">
            <w:rPr>
              <w:rFonts w:asciiTheme="majorBidi" w:hAnsiTheme="majorBidi" w:cstheme="majorBidi"/>
            </w:rPr>
          </w:rPrChange>
        </w:rPr>
        <w:t>Zakat institutions.</w:t>
      </w:r>
    </w:p>
    <w:p w14:paraId="7DCBBF7E" w14:textId="77777777" w:rsidR="00AD0B07" w:rsidRPr="0042399B" w:rsidRDefault="00AD0B07">
      <w:pPr>
        <w:pStyle w:val="NormalWeb"/>
        <w:spacing w:before="0" w:beforeAutospacing="0" w:after="0" w:afterAutospacing="0"/>
        <w:jc w:val="both"/>
        <w:rPr>
          <w:rPrChange w:id="397" w:author="Author">
            <w:rPr>
              <w:rFonts w:asciiTheme="majorBidi" w:hAnsiTheme="majorBidi" w:cstheme="majorBidi"/>
            </w:rPr>
          </w:rPrChange>
        </w:rPr>
        <w:pPrChange w:id="398" w:author="Author">
          <w:pPr>
            <w:pStyle w:val="NormalWeb"/>
            <w:jc w:val="both"/>
          </w:pPr>
        </w:pPrChange>
      </w:pPr>
    </w:p>
    <w:p w14:paraId="54D8A691" w14:textId="50A891FC" w:rsidR="006C459A" w:rsidRDefault="006C459A" w:rsidP="0042399B">
      <w:pPr>
        <w:pStyle w:val="NormalWeb"/>
        <w:spacing w:before="0" w:beforeAutospacing="0" w:after="0" w:afterAutospacing="0"/>
        <w:jc w:val="both"/>
        <w:rPr>
          <w:ins w:id="399" w:author="Author"/>
        </w:rPr>
      </w:pPr>
      <w:r w:rsidRPr="0042399B">
        <w:rPr>
          <w:rPrChange w:id="400" w:author="Author">
            <w:rPr>
              <w:rFonts w:asciiTheme="majorBidi" w:hAnsiTheme="majorBidi" w:cstheme="majorBidi"/>
            </w:rPr>
          </w:rPrChange>
        </w:rPr>
        <w:t xml:space="preserve">Secondary data includes documents related to the </w:t>
      </w:r>
      <w:r w:rsidR="003E6C6B" w:rsidRPr="0042399B">
        <w:rPr>
          <w:rPrChange w:id="401" w:author="Author">
            <w:rPr>
              <w:rFonts w:asciiTheme="majorBidi" w:hAnsiTheme="majorBidi" w:cstheme="majorBidi"/>
            </w:rPr>
          </w:rPrChange>
        </w:rPr>
        <w:t>standard of zakat fund distribution</w:t>
      </w:r>
      <w:r w:rsidRPr="0042399B">
        <w:rPr>
          <w:rPrChange w:id="402" w:author="Author">
            <w:rPr>
              <w:rFonts w:asciiTheme="majorBidi" w:hAnsiTheme="majorBidi" w:cstheme="majorBidi"/>
            </w:rPr>
          </w:rPrChange>
        </w:rPr>
        <w:t xml:space="preserve">, literature from the field, and books or </w:t>
      </w:r>
      <w:r w:rsidR="003E6C6B" w:rsidRPr="0042399B">
        <w:rPr>
          <w:rPrChange w:id="403" w:author="Author">
            <w:rPr>
              <w:rFonts w:asciiTheme="majorBidi" w:hAnsiTheme="majorBidi" w:cstheme="majorBidi"/>
            </w:rPr>
          </w:rPrChange>
        </w:rPr>
        <w:t>articles</w:t>
      </w:r>
      <w:r w:rsidRPr="0042399B">
        <w:rPr>
          <w:rPrChange w:id="404" w:author="Author">
            <w:rPr>
              <w:rFonts w:asciiTheme="majorBidi" w:hAnsiTheme="majorBidi" w:cstheme="majorBidi"/>
            </w:rPr>
          </w:rPrChange>
        </w:rPr>
        <w:t xml:space="preserve"> relevant to zakat distribution management in Islamic financial institutions.</w:t>
      </w:r>
    </w:p>
    <w:p w14:paraId="0FD5C42C" w14:textId="77777777" w:rsidR="00AD0B07" w:rsidRPr="0042399B" w:rsidRDefault="00AD0B07">
      <w:pPr>
        <w:pStyle w:val="NormalWeb"/>
        <w:spacing w:before="0" w:beforeAutospacing="0" w:after="0" w:afterAutospacing="0"/>
        <w:jc w:val="both"/>
        <w:rPr>
          <w:rPrChange w:id="405" w:author="Author">
            <w:rPr>
              <w:rFonts w:asciiTheme="majorBidi" w:hAnsiTheme="majorBidi" w:cstheme="majorBidi"/>
            </w:rPr>
          </w:rPrChange>
        </w:rPr>
        <w:pPrChange w:id="406" w:author="Author">
          <w:pPr>
            <w:pStyle w:val="NormalWeb"/>
            <w:jc w:val="both"/>
          </w:pPr>
        </w:pPrChange>
      </w:pPr>
    </w:p>
    <w:p w14:paraId="167AFC85" w14:textId="76CD8759" w:rsidR="006C459A" w:rsidRDefault="006C459A" w:rsidP="0042399B">
      <w:pPr>
        <w:pStyle w:val="NormalWeb"/>
        <w:spacing w:before="0" w:beforeAutospacing="0" w:after="0" w:afterAutospacing="0"/>
        <w:jc w:val="both"/>
        <w:rPr>
          <w:ins w:id="407" w:author="Author"/>
        </w:rPr>
      </w:pPr>
      <w:r w:rsidRPr="0042399B">
        <w:rPr>
          <w:rPrChange w:id="408" w:author="Author">
            <w:rPr>
              <w:rFonts w:asciiTheme="majorBidi" w:hAnsiTheme="majorBidi" w:cstheme="majorBidi"/>
            </w:rPr>
          </w:rPrChange>
        </w:rPr>
        <w:t xml:space="preserve">Data collection techniques involve interviews with representatives from BAZNAS, Bank Syariah Indonesia, Islamic Bank of Thailand, Amanah Islamic Cooperative, Lembaga Negeri Zakat Kedah and Ibnu Affan Islamic Cooperative. </w:t>
      </w:r>
      <w:r w:rsidR="003E6C6B" w:rsidRPr="0042399B">
        <w:rPr>
          <w:rPrChange w:id="409" w:author="Author">
            <w:rPr>
              <w:rFonts w:asciiTheme="majorBidi" w:hAnsiTheme="majorBidi" w:cstheme="majorBidi"/>
            </w:rPr>
          </w:rPrChange>
        </w:rPr>
        <w:t xml:space="preserve">Which is based on face-to-face </w:t>
      </w:r>
      <w:del w:id="410" w:author="Author">
        <w:r w:rsidR="003E6C6B" w:rsidRPr="0042399B" w:rsidDel="004F1137">
          <w:rPr>
            <w:rPrChange w:id="411" w:author="Author">
              <w:rPr>
                <w:rFonts w:asciiTheme="majorBidi" w:hAnsiTheme="majorBidi" w:cstheme="majorBidi"/>
              </w:rPr>
            </w:rPrChange>
          </w:rPr>
          <w:delText>meeting and telephonic conversation</w:delText>
        </w:r>
      </w:del>
      <w:ins w:id="412" w:author="Author">
        <w:r w:rsidR="004F1137">
          <w:t>meetings and telephonic conversations</w:t>
        </w:r>
      </w:ins>
      <w:r w:rsidR="003E6C6B" w:rsidRPr="0042399B">
        <w:rPr>
          <w:rPrChange w:id="413" w:author="Author">
            <w:rPr>
              <w:rFonts w:asciiTheme="majorBidi" w:hAnsiTheme="majorBidi" w:cstheme="majorBidi"/>
            </w:rPr>
          </w:rPrChange>
        </w:rPr>
        <w:t xml:space="preserve"> as long as it is convenient for the informants. </w:t>
      </w:r>
      <w:r w:rsidRPr="0042399B">
        <w:rPr>
          <w:rPrChange w:id="414" w:author="Author">
            <w:rPr>
              <w:rFonts w:asciiTheme="majorBidi" w:hAnsiTheme="majorBidi" w:cstheme="majorBidi"/>
            </w:rPr>
          </w:rPrChange>
        </w:rPr>
        <w:t>Secondary data, including journal articles, books, and related archives, provide additional context for the research.</w:t>
      </w:r>
    </w:p>
    <w:p w14:paraId="3D9353F5" w14:textId="77777777" w:rsidR="00AD0B07" w:rsidRPr="0042399B" w:rsidRDefault="00AD0B07">
      <w:pPr>
        <w:pStyle w:val="NormalWeb"/>
        <w:spacing w:before="0" w:beforeAutospacing="0" w:after="0" w:afterAutospacing="0"/>
        <w:jc w:val="both"/>
        <w:rPr>
          <w:rPrChange w:id="415" w:author="Author">
            <w:rPr>
              <w:rFonts w:asciiTheme="majorBidi" w:hAnsiTheme="majorBidi" w:cstheme="majorBidi"/>
            </w:rPr>
          </w:rPrChange>
        </w:rPr>
        <w:pPrChange w:id="416" w:author="Author">
          <w:pPr>
            <w:pStyle w:val="NormalWeb"/>
            <w:jc w:val="both"/>
          </w:pPr>
        </w:pPrChange>
      </w:pPr>
    </w:p>
    <w:p w14:paraId="073626C1" w14:textId="2D8955E2" w:rsidR="006C459A" w:rsidRDefault="006C459A" w:rsidP="0042399B">
      <w:pPr>
        <w:pStyle w:val="NormalWeb"/>
        <w:spacing w:before="0" w:beforeAutospacing="0" w:after="0" w:afterAutospacing="0"/>
        <w:jc w:val="both"/>
        <w:rPr>
          <w:ins w:id="417" w:author="Author"/>
        </w:rPr>
      </w:pPr>
      <w:r w:rsidRPr="0042399B">
        <w:rPr>
          <w:rPrChange w:id="418" w:author="Author">
            <w:rPr>
              <w:rFonts w:asciiTheme="majorBidi" w:hAnsiTheme="majorBidi" w:cstheme="majorBidi"/>
            </w:rPr>
          </w:rPrChange>
        </w:rPr>
        <w:t xml:space="preserve">Data analysis includes a descriptive presentation of the collected data, </w:t>
      </w:r>
      <w:r w:rsidR="003E6C6B" w:rsidRPr="0042399B">
        <w:rPr>
          <w:rPrChange w:id="419" w:author="Author">
            <w:rPr>
              <w:rFonts w:asciiTheme="majorBidi" w:hAnsiTheme="majorBidi" w:cstheme="majorBidi"/>
            </w:rPr>
          </w:rPrChange>
        </w:rPr>
        <w:t xml:space="preserve">starting </w:t>
      </w:r>
      <w:r w:rsidRPr="0042399B">
        <w:rPr>
          <w:rPrChange w:id="420" w:author="Author">
            <w:rPr>
              <w:rFonts w:asciiTheme="majorBidi" w:hAnsiTheme="majorBidi" w:cstheme="majorBidi"/>
            </w:rPr>
          </w:rPrChange>
        </w:rPr>
        <w:t xml:space="preserve">with the exposition of </w:t>
      </w:r>
      <w:del w:id="421" w:author="Author">
        <w:r w:rsidRPr="0042399B" w:rsidDel="004F1137">
          <w:rPr>
            <w:rPrChange w:id="422" w:author="Author">
              <w:rPr>
                <w:rFonts w:asciiTheme="majorBidi" w:hAnsiTheme="majorBidi" w:cstheme="majorBidi"/>
              </w:rPr>
            </w:rPrChange>
          </w:rPr>
          <w:delText>responses from interviews</w:delText>
        </w:r>
        <w:r w:rsidR="003E6C6B" w:rsidRPr="0042399B" w:rsidDel="004F1137">
          <w:rPr>
            <w:rPrChange w:id="423" w:author="Author">
              <w:rPr>
                <w:rFonts w:asciiTheme="majorBidi" w:hAnsiTheme="majorBidi" w:cstheme="majorBidi"/>
              </w:rPr>
            </w:rPrChange>
          </w:rPr>
          <w:delText xml:space="preserve"> and the </w:delText>
        </w:r>
      </w:del>
      <w:ins w:id="424" w:author="Author">
        <w:r w:rsidR="004F1137">
          <w:t xml:space="preserve">interview responses and </w:t>
        </w:r>
      </w:ins>
      <w:r w:rsidRPr="0042399B">
        <w:rPr>
          <w:rPrChange w:id="425" w:author="Author">
            <w:rPr>
              <w:rFonts w:asciiTheme="majorBidi" w:hAnsiTheme="majorBidi" w:cstheme="majorBidi"/>
            </w:rPr>
          </w:rPrChange>
        </w:rPr>
        <w:t xml:space="preserve">written documents. The analysis employs both deductive and inductive methods </w:t>
      </w:r>
      <w:del w:id="426" w:author="Author">
        <w:r w:rsidRPr="0042399B" w:rsidDel="00B17695">
          <w:rPr>
            <w:rPrChange w:id="427" w:author="Author">
              <w:rPr>
                <w:rFonts w:asciiTheme="majorBidi" w:hAnsiTheme="majorBidi" w:cstheme="majorBidi"/>
              </w:rPr>
            </w:rPrChange>
          </w:rPr>
          <w:delText>to qualitatively assess the data</w:delText>
        </w:r>
      </w:del>
      <w:ins w:id="428" w:author="Author">
        <w:r w:rsidR="00B17695">
          <w:t>to assess the data qualitatively</w:t>
        </w:r>
      </w:ins>
      <w:r w:rsidRPr="0042399B">
        <w:rPr>
          <w:rPrChange w:id="429" w:author="Author">
            <w:rPr>
              <w:rFonts w:asciiTheme="majorBidi" w:hAnsiTheme="majorBidi" w:cstheme="majorBidi"/>
            </w:rPr>
          </w:rPrChange>
        </w:rPr>
        <w:t xml:space="preserve">. It begins with reviewing all pre-designated data from sources such as interviews and field notes, followed by data reduction through abstraction and detailed organization. Data categorization and scrutiny ensure accuracy, </w:t>
      </w:r>
      <w:del w:id="430" w:author="Author">
        <w:r w:rsidRPr="0042399B" w:rsidDel="00B17695">
          <w:rPr>
            <w:rPrChange w:id="431" w:author="Author">
              <w:rPr>
                <w:rFonts w:asciiTheme="majorBidi" w:hAnsiTheme="majorBidi" w:cstheme="majorBidi"/>
              </w:rPr>
            </w:rPrChange>
          </w:rPr>
          <w:delText>leading to</w:delText>
        </w:r>
      </w:del>
      <w:ins w:id="432" w:author="Author">
        <w:r w:rsidR="00B17695">
          <w:t>producing</w:t>
        </w:r>
      </w:ins>
      <w:r w:rsidRPr="0042399B">
        <w:rPr>
          <w:rPrChange w:id="433" w:author="Author">
            <w:rPr>
              <w:rFonts w:asciiTheme="majorBidi" w:hAnsiTheme="majorBidi" w:cstheme="majorBidi"/>
            </w:rPr>
          </w:rPrChange>
        </w:rPr>
        <w:t xml:space="preserve"> a conclusive analysis addressing the research problem formulations.</w:t>
      </w:r>
    </w:p>
    <w:p w14:paraId="1F07AA06" w14:textId="77777777" w:rsidR="00AD0B07" w:rsidRPr="0042399B" w:rsidRDefault="00AD0B07">
      <w:pPr>
        <w:pStyle w:val="NormalWeb"/>
        <w:spacing w:before="0" w:beforeAutospacing="0" w:after="0" w:afterAutospacing="0"/>
        <w:jc w:val="both"/>
        <w:rPr>
          <w:rPrChange w:id="434" w:author="Author">
            <w:rPr>
              <w:rFonts w:asciiTheme="majorBidi" w:hAnsiTheme="majorBidi" w:cstheme="majorBidi"/>
            </w:rPr>
          </w:rPrChange>
        </w:rPr>
        <w:pPrChange w:id="435" w:author="Author">
          <w:pPr>
            <w:pStyle w:val="NormalWeb"/>
            <w:jc w:val="both"/>
          </w:pPr>
        </w:pPrChange>
      </w:pPr>
    </w:p>
    <w:p w14:paraId="43796293" w14:textId="77777777" w:rsidR="006C459A" w:rsidRDefault="006C459A" w:rsidP="0042399B">
      <w:pPr>
        <w:pStyle w:val="Heading1"/>
        <w:spacing w:before="0" w:after="0" w:line="240" w:lineRule="auto"/>
        <w:jc w:val="both"/>
        <w:rPr>
          <w:ins w:id="436" w:author="Author"/>
          <w:rFonts w:ascii="Times New Roman" w:hAnsi="Times New Roman" w:cs="Times New Roman"/>
        </w:rPr>
      </w:pPr>
      <w:r w:rsidRPr="0042399B">
        <w:rPr>
          <w:rFonts w:ascii="Times New Roman" w:hAnsi="Times New Roman" w:cs="Times New Roman"/>
          <w:rPrChange w:id="437" w:author="Author">
            <w:rPr/>
          </w:rPrChange>
        </w:rPr>
        <w:t>ISLAMIC FINANCIAL PRINCIPLES ON ZAKAT FOR ECONOMIC EMPOWERMENT</w:t>
      </w:r>
    </w:p>
    <w:p w14:paraId="52383BEC" w14:textId="77777777" w:rsidR="00AD0B07" w:rsidDel="00AD0B07" w:rsidRDefault="00AD0B07">
      <w:pPr>
        <w:pStyle w:val="NormalWeb"/>
        <w:spacing w:before="0" w:beforeAutospacing="0" w:after="0" w:afterAutospacing="0"/>
        <w:jc w:val="both"/>
        <w:rPr>
          <w:del w:id="438" w:author="Author"/>
        </w:rPr>
      </w:pPr>
    </w:p>
    <w:p w14:paraId="5DED8A94" w14:textId="77777777" w:rsidR="00AD0B07" w:rsidRPr="00AD0B07" w:rsidRDefault="00AD0B07">
      <w:pPr>
        <w:spacing w:after="0"/>
        <w:rPr>
          <w:ins w:id="439" w:author="Author"/>
        </w:rPr>
        <w:pPrChange w:id="440" w:author="Author">
          <w:pPr>
            <w:pStyle w:val="Heading1"/>
            <w:spacing w:line="240" w:lineRule="auto"/>
            <w:jc w:val="both"/>
          </w:pPr>
        </w:pPrChange>
      </w:pPr>
    </w:p>
    <w:p w14:paraId="22C77E8A" w14:textId="73757FF4" w:rsidR="006C459A" w:rsidRDefault="00947B1E" w:rsidP="0042399B">
      <w:pPr>
        <w:pStyle w:val="NormalWeb"/>
        <w:spacing w:before="0" w:beforeAutospacing="0" w:after="0" w:afterAutospacing="0"/>
        <w:jc w:val="both"/>
        <w:rPr>
          <w:ins w:id="441" w:author="Author"/>
        </w:rPr>
      </w:pPr>
      <w:r w:rsidRPr="0042399B">
        <w:rPr>
          <w:rPrChange w:id="442" w:author="Author">
            <w:rPr>
              <w:rFonts w:asciiTheme="majorBidi" w:hAnsiTheme="majorBidi" w:cstheme="majorBidi"/>
            </w:rPr>
          </w:rPrChange>
        </w:rPr>
        <w:t xml:space="preserve">In 2020, </w:t>
      </w:r>
      <w:r w:rsidR="006C459A" w:rsidRPr="0042399B">
        <w:rPr>
          <w:rPrChange w:id="443" w:author="Author">
            <w:rPr>
              <w:rFonts w:asciiTheme="majorBidi" w:hAnsiTheme="majorBidi" w:cstheme="majorBidi"/>
            </w:rPr>
          </w:rPrChange>
        </w:rPr>
        <w:t xml:space="preserve">the Islamic Research and Training Institute (IRTI) </w:t>
      </w:r>
      <w:r w:rsidRPr="0042399B">
        <w:rPr>
          <w:rPrChange w:id="444" w:author="Author">
            <w:rPr>
              <w:rFonts w:asciiTheme="majorBidi" w:hAnsiTheme="majorBidi" w:cstheme="majorBidi"/>
            </w:rPr>
          </w:rPrChange>
        </w:rPr>
        <w:t>issued The Islamic Social Finance Report (ISFR) which identifie</w:t>
      </w:r>
      <w:ins w:id="445" w:author="Author">
        <w:r w:rsidR="00B17695">
          <w:t>d</w:t>
        </w:r>
      </w:ins>
      <w:del w:id="446" w:author="Author">
        <w:r w:rsidRPr="0042399B" w:rsidDel="00B17695">
          <w:rPr>
            <w:rPrChange w:id="447" w:author="Author">
              <w:rPr>
                <w:rFonts w:asciiTheme="majorBidi" w:hAnsiTheme="majorBidi" w:cstheme="majorBidi"/>
              </w:rPr>
            </w:rPrChange>
          </w:rPr>
          <w:delText>s</w:delText>
        </w:r>
      </w:del>
      <w:r w:rsidR="006C459A" w:rsidRPr="0042399B">
        <w:rPr>
          <w:rPrChange w:id="448" w:author="Author">
            <w:rPr>
              <w:rFonts w:asciiTheme="majorBidi" w:hAnsiTheme="majorBidi" w:cstheme="majorBidi"/>
            </w:rPr>
          </w:rPrChange>
        </w:rPr>
        <w:t xml:space="preserve"> four pivotal components of Islamic social finance</w:t>
      </w:r>
      <w:r w:rsidRPr="0042399B">
        <w:rPr>
          <w:rPrChange w:id="449" w:author="Author">
            <w:rPr>
              <w:rFonts w:asciiTheme="majorBidi" w:hAnsiTheme="majorBidi" w:cstheme="majorBidi"/>
            </w:rPr>
          </w:rPrChange>
        </w:rPr>
        <w:t xml:space="preserve"> for </w:t>
      </w:r>
      <w:del w:id="450" w:author="Author">
        <w:r w:rsidRPr="0042399B" w:rsidDel="00B17695">
          <w:rPr>
            <w:rPrChange w:id="451" w:author="Author">
              <w:rPr>
                <w:rFonts w:asciiTheme="majorBidi" w:hAnsiTheme="majorBidi" w:cstheme="majorBidi"/>
              </w:rPr>
            </w:rPrChange>
          </w:rPr>
          <w:delText xml:space="preserve">the </w:delText>
        </w:r>
      </w:del>
      <w:r w:rsidRPr="0042399B">
        <w:rPr>
          <w:rPrChange w:id="452" w:author="Author">
            <w:rPr>
              <w:rFonts w:asciiTheme="majorBidi" w:hAnsiTheme="majorBidi" w:cstheme="majorBidi"/>
            </w:rPr>
          </w:rPrChange>
        </w:rPr>
        <w:t>economic empowerment</w:t>
      </w:r>
      <w:r w:rsidR="006C459A" w:rsidRPr="0042399B">
        <w:rPr>
          <w:rPrChange w:id="453" w:author="Author">
            <w:rPr>
              <w:rFonts w:asciiTheme="majorBidi" w:hAnsiTheme="majorBidi" w:cstheme="majorBidi"/>
            </w:rPr>
          </w:rPrChange>
        </w:rPr>
        <w:t xml:space="preserve">: Zakat, </w:t>
      </w:r>
      <w:r w:rsidR="00237A4F" w:rsidRPr="0042399B">
        <w:rPr>
          <w:i/>
          <w:iCs/>
          <w:rPrChange w:id="454" w:author="Author">
            <w:rPr>
              <w:rFonts w:asciiTheme="majorBidi" w:hAnsiTheme="majorBidi" w:cstheme="majorBidi"/>
              <w:i/>
              <w:iCs/>
            </w:rPr>
          </w:rPrChange>
        </w:rPr>
        <w:t>Infaq</w:t>
      </w:r>
      <w:r w:rsidR="006C459A" w:rsidRPr="0042399B">
        <w:rPr>
          <w:rPrChange w:id="455" w:author="Author">
            <w:rPr>
              <w:rFonts w:asciiTheme="majorBidi" w:hAnsiTheme="majorBidi" w:cstheme="majorBidi"/>
            </w:rPr>
          </w:rPrChange>
        </w:rPr>
        <w:t xml:space="preserve">, Sadaqah, and Waqf. </w:t>
      </w:r>
      <w:r w:rsidRPr="0042399B">
        <w:rPr>
          <w:rPrChange w:id="456" w:author="Author">
            <w:rPr>
              <w:rFonts w:asciiTheme="majorBidi" w:hAnsiTheme="majorBidi" w:cstheme="majorBidi"/>
            </w:rPr>
          </w:rPrChange>
        </w:rPr>
        <w:t xml:space="preserve">Also known in a short form as </w:t>
      </w:r>
      <w:r w:rsidR="006C459A" w:rsidRPr="0042399B">
        <w:rPr>
          <w:rPrChange w:id="457" w:author="Author">
            <w:rPr>
              <w:rFonts w:asciiTheme="majorBidi" w:hAnsiTheme="majorBidi" w:cstheme="majorBidi"/>
            </w:rPr>
          </w:rPrChange>
        </w:rPr>
        <w:t>ZISWAF, these components are essential for integrating Islamic ethical principles into microfinance practices.</w:t>
      </w:r>
      <w:r w:rsidR="006C459A" w:rsidRPr="0042399B">
        <w:rPr>
          <w:rStyle w:val="FootnoteReference"/>
          <w:rPrChange w:id="458" w:author="Author">
            <w:rPr>
              <w:rStyle w:val="FootnoteReference"/>
              <w:rFonts w:asciiTheme="majorBidi" w:hAnsiTheme="majorBidi" w:cstheme="majorBidi"/>
            </w:rPr>
          </w:rPrChange>
        </w:rPr>
        <w:footnoteReference w:id="17"/>
      </w:r>
    </w:p>
    <w:p w14:paraId="5C38825E" w14:textId="77777777" w:rsidR="00AD0B07" w:rsidRPr="0042399B" w:rsidRDefault="00AD0B07">
      <w:pPr>
        <w:pStyle w:val="NormalWeb"/>
        <w:spacing w:before="0" w:beforeAutospacing="0" w:after="0" w:afterAutospacing="0"/>
        <w:jc w:val="both"/>
        <w:rPr>
          <w:rPrChange w:id="464" w:author="Author">
            <w:rPr>
              <w:rFonts w:asciiTheme="majorBidi" w:hAnsiTheme="majorBidi" w:cstheme="majorBidi"/>
            </w:rPr>
          </w:rPrChange>
        </w:rPr>
        <w:pPrChange w:id="465" w:author="Author">
          <w:pPr>
            <w:pStyle w:val="NormalWeb"/>
            <w:jc w:val="both"/>
          </w:pPr>
        </w:pPrChange>
      </w:pPr>
    </w:p>
    <w:p w14:paraId="5A4E4581" w14:textId="01F26B0B" w:rsidR="006C459A" w:rsidRDefault="006C459A" w:rsidP="0042399B">
      <w:pPr>
        <w:pStyle w:val="NormalWeb"/>
        <w:spacing w:before="0" w:beforeAutospacing="0" w:after="0" w:afterAutospacing="0"/>
        <w:jc w:val="both"/>
        <w:rPr>
          <w:ins w:id="466" w:author="Author"/>
        </w:rPr>
      </w:pPr>
      <w:r w:rsidRPr="0042399B">
        <w:rPr>
          <w:rPrChange w:id="467" w:author="Author">
            <w:rPr>
              <w:rFonts w:asciiTheme="majorBidi" w:hAnsiTheme="majorBidi" w:cstheme="majorBidi"/>
            </w:rPr>
          </w:rPrChange>
        </w:rPr>
        <w:t xml:space="preserve">ZISWAF </w:t>
      </w:r>
      <w:r w:rsidR="00947B1E" w:rsidRPr="0042399B">
        <w:rPr>
          <w:rPrChange w:id="468" w:author="Author">
            <w:rPr>
              <w:rFonts w:asciiTheme="majorBidi" w:hAnsiTheme="majorBidi" w:cstheme="majorBidi"/>
            </w:rPr>
          </w:rPrChange>
        </w:rPr>
        <w:t>are the key elements in Islamic philanthropy aiming at supporting the economic and social welfare</w:t>
      </w:r>
      <w:r w:rsidRPr="0042399B">
        <w:rPr>
          <w:rPrChange w:id="469" w:author="Author">
            <w:rPr>
              <w:rFonts w:asciiTheme="majorBidi" w:hAnsiTheme="majorBidi" w:cstheme="majorBidi"/>
            </w:rPr>
          </w:rPrChange>
        </w:rPr>
        <w:t xml:space="preserve">. Zakat is an obligatory form of almsgiving, </w:t>
      </w:r>
      <w:r w:rsidR="00237A4F" w:rsidRPr="0042399B">
        <w:rPr>
          <w:i/>
          <w:iCs/>
          <w:rPrChange w:id="470" w:author="Author">
            <w:rPr>
              <w:rFonts w:asciiTheme="majorBidi" w:hAnsiTheme="majorBidi" w:cstheme="majorBidi"/>
              <w:i/>
              <w:iCs/>
            </w:rPr>
          </w:rPrChange>
        </w:rPr>
        <w:t>Infaq</w:t>
      </w:r>
      <w:r w:rsidRPr="0042399B">
        <w:rPr>
          <w:rPrChange w:id="471" w:author="Author">
            <w:rPr>
              <w:rFonts w:asciiTheme="majorBidi" w:hAnsiTheme="majorBidi" w:cstheme="majorBidi"/>
            </w:rPr>
          </w:rPrChange>
        </w:rPr>
        <w:t xml:space="preserve"> refers to voluntary spending in the way of Allah, Sadaqah includes any voluntary charity, and Waqf denotes endowments </w:t>
      </w:r>
      <w:r w:rsidRPr="0042399B">
        <w:rPr>
          <w:rPrChange w:id="472" w:author="Author">
            <w:rPr>
              <w:rFonts w:asciiTheme="majorBidi" w:hAnsiTheme="majorBidi" w:cstheme="majorBidi"/>
            </w:rPr>
          </w:rPrChange>
        </w:rPr>
        <w:lastRenderedPageBreak/>
        <w:t>dedicated to public welfare.</w:t>
      </w:r>
      <w:r w:rsidRPr="0042399B">
        <w:rPr>
          <w:rStyle w:val="FootnoteReference"/>
          <w:rPrChange w:id="473" w:author="Author">
            <w:rPr>
              <w:rStyle w:val="FootnoteReference"/>
              <w:rFonts w:asciiTheme="majorBidi" w:hAnsiTheme="majorBidi" w:cstheme="majorBidi"/>
            </w:rPr>
          </w:rPrChange>
        </w:rPr>
        <w:footnoteReference w:id="18"/>
      </w:r>
      <w:r w:rsidRPr="0042399B">
        <w:rPr>
          <w:rPrChange w:id="479" w:author="Author">
            <w:rPr>
              <w:rFonts w:asciiTheme="majorBidi" w:hAnsiTheme="majorBidi" w:cstheme="majorBidi"/>
            </w:rPr>
          </w:rPrChange>
        </w:rPr>
        <w:t xml:space="preserve"> Together, these mechanisms collectively provide financial services such as interest-free loans and savings accounts, which are critical in promoting financial inclusion and economic development in line with Sharia principles.</w:t>
      </w:r>
      <w:r w:rsidRPr="0042399B">
        <w:rPr>
          <w:rStyle w:val="FootnoteReference"/>
          <w:rPrChange w:id="480" w:author="Author">
            <w:rPr>
              <w:rStyle w:val="FootnoteReference"/>
              <w:rFonts w:asciiTheme="majorBidi" w:hAnsiTheme="majorBidi" w:cstheme="majorBidi"/>
            </w:rPr>
          </w:rPrChange>
        </w:rPr>
        <w:footnoteReference w:id="19"/>
      </w:r>
    </w:p>
    <w:p w14:paraId="6209B64E" w14:textId="77777777" w:rsidR="00AD0B07" w:rsidRPr="0042399B" w:rsidRDefault="00AD0B07">
      <w:pPr>
        <w:pStyle w:val="NormalWeb"/>
        <w:spacing w:before="0" w:beforeAutospacing="0" w:after="0" w:afterAutospacing="0"/>
        <w:jc w:val="both"/>
        <w:rPr>
          <w:rPrChange w:id="490" w:author="Author">
            <w:rPr>
              <w:rFonts w:asciiTheme="majorBidi" w:hAnsiTheme="majorBidi" w:cstheme="majorBidi"/>
            </w:rPr>
          </w:rPrChange>
        </w:rPr>
        <w:pPrChange w:id="491" w:author="Author">
          <w:pPr>
            <w:pStyle w:val="NormalWeb"/>
            <w:jc w:val="both"/>
          </w:pPr>
        </w:pPrChange>
      </w:pPr>
    </w:p>
    <w:p w14:paraId="07CD49BF" w14:textId="2AC1E31E" w:rsidR="006C459A" w:rsidRDefault="00947B1E" w:rsidP="0042399B">
      <w:pPr>
        <w:spacing w:after="0" w:line="240" w:lineRule="auto"/>
        <w:jc w:val="both"/>
        <w:rPr>
          <w:ins w:id="492" w:author="Author"/>
          <w:rFonts w:ascii="Times New Roman" w:eastAsia="Times New Roman" w:hAnsi="Times New Roman" w:cs="Times New Roman"/>
          <w:kern w:val="0"/>
          <w:lang w:eastAsia="en-AU"/>
          <w14:ligatures w14:val="none"/>
        </w:rPr>
      </w:pPr>
      <w:r w:rsidRPr="0042399B">
        <w:rPr>
          <w:rFonts w:ascii="Times New Roman" w:eastAsia="Times New Roman" w:hAnsi="Times New Roman" w:cs="Times New Roman"/>
          <w:kern w:val="0"/>
          <w:lang w:eastAsia="en-AU"/>
          <w14:ligatures w14:val="none"/>
          <w:rPrChange w:id="493" w:author="Author">
            <w:rPr>
              <w:rFonts w:asciiTheme="majorBidi" w:eastAsia="Times New Roman" w:hAnsiTheme="majorBidi" w:cstheme="majorBidi"/>
              <w:kern w:val="0"/>
              <w:lang w:eastAsia="en-AU"/>
              <w14:ligatures w14:val="none"/>
            </w:rPr>
          </w:rPrChange>
        </w:rPr>
        <w:t xml:space="preserve">In practice, </w:t>
      </w:r>
      <w:del w:id="494" w:author="Author">
        <w:r w:rsidRPr="0042399B" w:rsidDel="00B17695">
          <w:rPr>
            <w:rFonts w:ascii="Times New Roman" w:eastAsia="Times New Roman" w:hAnsi="Times New Roman" w:cs="Times New Roman"/>
            <w:kern w:val="0"/>
            <w:lang w:eastAsia="en-AU"/>
            <w14:ligatures w14:val="none"/>
            <w:rPrChange w:id="495" w:author="Author">
              <w:rPr>
                <w:rFonts w:asciiTheme="majorBidi" w:eastAsia="Times New Roman" w:hAnsiTheme="majorBidi" w:cstheme="majorBidi"/>
                <w:kern w:val="0"/>
                <w:lang w:eastAsia="en-AU"/>
                <w14:ligatures w14:val="none"/>
              </w:rPr>
            </w:rPrChange>
          </w:rPr>
          <w:delText xml:space="preserve">Zakat </w:delText>
        </w:r>
      </w:del>
      <w:ins w:id="496" w:author="Author">
        <w:r w:rsidR="00B17695">
          <w:rPr>
            <w:rFonts w:ascii="Times New Roman" w:eastAsia="Times New Roman" w:hAnsi="Times New Roman" w:cs="Times New Roman"/>
            <w:kern w:val="0"/>
            <w:lang w:eastAsia="en-AU"/>
            <w14:ligatures w14:val="none"/>
          </w:rPr>
          <w:t>it</w:t>
        </w:r>
        <w:r w:rsidR="00B17695" w:rsidRPr="0042399B">
          <w:rPr>
            <w:rFonts w:ascii="Times New Roman" w:eastAsia="Times New Roman" w:hAnsi="Times New Roman" w:cs="Times New Roman"/>
            <w:kern w:val="0"/>
            <w:lang w:eastAsia="en-AU"/>
            <w14:ligatures w14:val="none"/>
            <w:rPrChange w:id="497" w:author="Author">
              <w:rPr>
                <w:rFonts w:asciiTheme="majorBidi" w:eastAsia="Times New Roman" w:hAnsiTheme="majorBidi" w:cstheme="majorBidi"/>
                <w:kern w:val="0"/>
                <w:lang w:eastAsia="en-AU"/>
                <w14:ligatures w14:val="none"/>
              </w:rPr>
            </w:rPrChange>
          </w:rPr>
          <w:t xml:space="preserve"> </w:t>
        </w:r>
      </w:ins>
      <w:r w:rsidRPr="0042399B">
        <w:rPr>
          <w:rFonts w:ascii="Times New Roman" w:eastAsia="Times New Roman" w:hAnsi="Times New Roman" w:cs="Times New Roman"/>
          <w:kern w:val="0"/>
          <w:lang w:eastAsia="en-AU"/>
          <w14:ligatures w14:val="none"/>
          <w:rPrChange w:id="498" w:author="Author">
            <w:rPr>
              <w:rFonts w:asciiTheme="majorBidi" w:eastAsia="Times New Roman" w:hAnsiTheme="majorBidi" w:cstheme="majorBidi"/>
              <w:kern w:val="0"/>
              <w:lang w:eastAsia="en-AU"/>
              <w14:ligatures w14:val="none"/>
            </w:rPr>
          </w:rPrChange>
        </w:rPr>
        <w:t>is</w:t>
      </w:r>
      <w:del w:id="499" w:author="Author">
        <w:r w:rsidRPr="0042399B" w:rsidDel="00B17695">
          <w:rPr>
            <w:rFonts w:ascii="Times New Roman" w:eastAsia="Times New Roman" w:hAnsi="Times New Roman" w:cs="Times New Roman"/>
            <w:kern w:val="0"/>
            <w:lang w:eastAsia="en-AU"/>
            <w14:ligatures w14:val="none"/>
            <w:rPrChange w:id="500" w:author="Author">
              <w:rPr>
                <w:rFonts w:asciiTheme="majorBidi" w:eastAsia="Times New Roman" w:hAnsiTheme="majorBidi" w:cstheme="majorBidi"/>
                <w:kern w:val="0"/>
                <w:lang w:eastAsia="en-AU"/>
                <w14:ligatures w14:val="none"/>
              </w:rPr>
            </w:rPrChange>
          </w:rPr>
          <w:delText xml:space="preserve"> a</w:delText>
        </w:r>
      </w:del>
      <w:r w:rsidRPr="0042399B">
        <w:rPr>
          <w:rFonts w:ascii="Times New Roman" w:eastAsia="Times New Roman" w:hAnsi="Times New Roman" w:cs="Times New Roman"/>
          <w:kern w:val="0"/>
          <w:lang w:eastAsia="en-AU"/>
          <w14:ligatures w14:val="none"/>
          <w:rPrChange w:id="501" w:author="Author">
            <w:rPr>
              <w:rFonts w:asciiTheme="majorBidi" w:eastAsia="Times New Roman" w:hAnsiTheme="majorBidi" w:cstheme="majorBidi"/>
              <w:kern w:val="0"/>
              <w:lang w:eastAsia="en-AU"/>
              <w14:ligatures w14:val="none"/>
            </w:rPr>
          </w:rPrChange>
        </w:rPr>
        <w:t xml:space="preserve"> mandatory for every Muslim to give 2.5% of their wealth for</w:t>
      </w:r>
      <w:del w:id="502" w:author="Author">
        <w:r w:rsidRPr="0042399B" w:rsidDel="00B17695">
          <w:rPr>
            <w:rFonts w:ascii="Times New Roman" w:eastAsia="Times New Roman" w:hAnsi="Times New Roman" w:cs="Times New Roman"/>
            <w:kern w:val="0"/>
            <w:lang w:eastAsia="en-AU"/>
            <w14:ligatures w14:val="none"/>
            <w:rPrChange w:id="503" w:author="Author">
              <w:rPr>
                <w:rFonts w:asciiTheme="majorBidi" w:eastAsia="Times New Roman" w:hAnsiTheme="majorBidi" w:cstheme="majorBidi"/>
                <w:kern w:val="0"/>
                <w:lang w:eastAsia="en-AU"/>
                <w14:ligatures w14:val="none"/>
              </w:rPr>
            </w:rPrChange>
          </w:rPr>
          <w:delText xml:space="preserve"> the</w:delText>
        </w:r>
      </w:del>
      <w:r w:rsidRPr="0042399B">
        <w:rPr>
          <w:rFonts w:ascii="Times New Roman" w:eastAsia="Times New Roman" w:hAnsi="Times New Roman" w:cs="Times New Roman"/>
          <w:kern w:val="0"/>
          <w:lang w:eastAsia="en-AU"/>
          <w14:ligatures w14:val="none"/>
          <w:rPrChange w:id="504" w:author="Author">
            <w:rPr>
              <w:rFonts w:asciiTheme="majorBidi" w:eastAsia="Times New Roman" w:hAnsiTheme="majorBidi" w:cstheme="majorBidi"/>
              <w:kern w:val="0"/>
              <w:lang w:eastAsia="en-AU"/>
              <w14:ligatures w14:val="none"/>
            </w:rPr>
          </w:rPrChange>
        </w:rPr>
        <w:t xml:space="preserve"> charity</w:t>
      </w:r>
      <w:ins w:id="505" w:author="Author">
        <w:r w:rsidR="00B17695">
          <w:rPr>
            <w:rFonts w:ascii="Times New Roman" w:eastAsia="Times New Roman" w:hAnsi="Times New Roman" w:cs="Times New Roman"/>
            <w:kern w:val="0"/>
            <w:lang w:eastAsia="en-AU"/>
            <w14:ligatures w14:val="none"/>
          </w:rPr>
          <w:t xml:space="preserve"> in the form of zakat</w:t>
        </w:r>
      </w:ins>
      <w:r w:rsidR="00BB6AF2" w:rsidRPr="0042399B">
        <w:rPr>
          <w:rFonts w:ascii="Times New Roman" w:eastAsia="Times New Roman" w:hAnsi="Times New Roman" w:cs="Times New Roman"/>
          <w:kern w:val="0"/>
          <w:lang w:eastAsia="en-AU"/>
          <w14:ligatures w14:val="none"/>
          <w:rPrChange w:id="506" w:author="Author">
            <w:rPr>
              <w:rFonts w:asciiTheme="majorBidi" w:eastAsia="Times New Roman" w:hAnsiTheme="majorBidi" w:cstheme="majorBidi"/>
              <w:kern w:val="0"/>
              <w:lang w:eastAsia="en-AU"/>
              <w14:ligatures w14:val="none"/>
            </w:rPr>
          </w:rPrChange>
        </w:rPr>
        <w:t>.</w:t>
      </w:r>
      <w:r w:rsidRPr="0042399B">
        <w:rPr>
          <w:rFonts w:ascii="Times New Roman" w:eastAsia="Times New Roman" w:hAnsi="Times New Roman" w:cs="Times New Roman"/>
          <w:kern w:val="0"/>
          <w:lang w:eastAsia="en-AU"/>
          <w14:ligatures w14:val="none"/>
          <w:rPrChange w:id="507" w:author="Author">
            <w:rPr>
              <w:rFonts w:asciiTheme="majorBidi" w:eastAsia="Times New Roman" w:hAnsiTheme="majorBidi" w:cstheme="majorBidi"/>
              <w:kern w:val="0"/>
              <w:lang w:eastAsia="en-AU"/>
              <w14:ligatures w14:val="none"/>
            </w:rPr>
          </w:rPrChange>
        </w:rPr>
        <w:t xml:space="preserve"> </w:t>
      </w:r>
      <w:r w:rsidR="00BB6AF2" w:rsidRPr="0042399B">
        <w:rPr>
          <w:rFonts w:ascii="Times New Roman" w:eastAsia="Times New Roman" w:hAnsi="Times New Roman" w:cs="Times New Roman"/>
          <w:kern w:val="0"/>
          <w:lang w:eastAsia="en-AU"/>
          <w14:ligatures w14:val="none"/>
          <w:rPrChange w:id="508" w:author="Author">
            <w:rPr>
              <w:rFonts w:asciiTheme="majorBidi" w:eastAsia="Times New Roman" w:hAnsiTheme="majorBidi" w:cstheme="majorBidi"/>
              <w:kern w:val="0"/>
              <w:lang w:eastAsia="en-AU"/>
              <w14:ligatures w14:val="none"/>
            </w:rPr>
          </w:rPrChange>
        </w:rPr>
        <w:t xml:space="preserve">Some may argue that this system </w:t>
      </w:r>
      <w:r w:rsidRPr="0042399B">
        <w:rPr>
          <w:rFonts w:ascii="Times New Roman" w:eastAsia="Times New Roman" w:hAnsi="Times New Roman" w:cs="Times New Roman"/>
          <w:kern w:val="0"/>
          <w:lang w:eastAsia="en-AU"/>
          <w14:ligatures w14:val="none"/>
          <w:rPrChange w:id="509" w:author="Author">
            <w:rPr>
              <w:rFonts w:asciiTheme="majorBidi" w:eastAsia="Times New Roman" w:hAnsiTheme="majorBidi" w:cstheme="majorBidi"/>
              <w:kern w:val="0"/>
              <w:lang w:eastAsia="en-AU"/>
              <w14:ligatures w14:val="none"/>
            </w:rPr>
          </w:rPrChange>
        </w:rPr>
        <w:t>reduce</w:t>
      </w:r>
      <w:r w:rsidR="00BB6AF2" w:rsidRPr="0042399B">
        <w:rPr>
          <w:rFonts w:ascii="Times New Roman" w:eastAsia="Times New Roman" w:hAnsi="Times New Roman" w:cs="Times New Roman"/>
          <w:kern w:val="0"/>
          <w:lang w:eastAsia="en-AU"/>
          <w14:ligatures w14:val="none"/>
          <w:rPrChange w:id="510" w:author="Author">
            <w:rPr>
              <w:rFonts w:asciiTheme="majorBidi" w:eastAsia="Times New Roman" w:hAnsiTheme="majorBidi" w:cstheme="majorBidi"/>
              <w:kern w:val="0"/>
              <w:lang w:eastAsia="en-AU"/>
              <w14:ligatures w14:val="none"/>
            </w:rPr>
          </w:rPrChange>
        </w:rPr>
        <w:t>s</w:t>
      </w:r>
      <w:r w:rsidRPr="0042399B">
        <w:rPr>
          <w:rFonts w:ascii="Times New Roman" w:eastAsia="Times New Roman" w:hAnsi="Times New Roman" w:cs="Times New Roman"/>
          <w:kern w:val="0"/>
          <w:lang w:eastAsia="en-AU"/>
          <w14:ligatures w14:val="none"/>
          <w:rPrChange w:id="511" w:author="Author">
            <w:rPr>
              <w:rFonts w:asciiTheme="majorBidi" w:eastAsia="Times New Roman" w:hAnsiTheme="majorBidi" w:cstheme="majorBidi"/>
              <w:kern w:val="0"/>
              <w:lang w:eastAsia="en-AU"/>
              <w14:ligatures w14:val="none"/>
            </w:rPr>
          </w:rPrChange>
        </w:rPr>
        <w:t xml:space="preserve"> income, </w:t>
      </w:r>
      <w:r w:rsidR="00BB6AF2" w:rsidRPr="0042399B">
        <w:rPr>
          <w:rFonts w:ascii="Times New Roman" w:eastAsia="Times New Roman" w:hAnsi="Times New Roman" w:cs="Times New Roman"/>
          <w:kern w:val="0"/>
          <w:lang w:eastAsia="en-AU"/>
          <w14:ligatures w14:val="none"/>
          <w:rPrChange w:id="512" w:author="Author">
            <w:rPr>
              <w:rFonts w:asciiTheme="majorBidi" w:eastAsia="Times New Roman" w:hAnsiTheme="majorBidi" w:cstheme="majorBidi"/>
              <w:kern w:val="0"/>
              <w:lang w:eastAsia="en-AU"/>
              <w14:ligatures w14:val="none"/>
            </w:rPr>
          </w:rPrChange>
        </w:rPr>
        <w:t xml:space="preserve">but </w:t>
      </w:r>
      <w:r w:rsidRPr="0042399B">
        <w:rPr>
          <w:rFonts w:ascii="Times New Roman" w:eastAsia="Times New Roman" w:hAnsi="Times New Roman" w:cs="Times New Roman"/>
          <w:kern w:val="0"/>
          <w:lang w:eastAsia="en-AU"/>
          <w14:ligatures w14:val="none"/>
          <w:rPrChange w:id="513" w:author="Author">
            <w:rPr>
              <w:rFonts w:asciiTheme="majorBidi" w:eastAsia="Times New Roman" w:hAnsiTheme="majorBidi" w:cstheme="majorBidi"/>
              <w:kern w:val="0"/>
              <w:lang w:eastAsia="en-AU"/>
              <w14:ligatures w14:val="none"/>
            </w:rPr>
          </w:rPrChange>
        </w:rPr>
        <w:t>Muslim</w:t>
      </w:r>
      <w:r w:rsidR="00BB6AF2" w:rsidRPr="0042399B">
        <w:rPr>
          <w:rFonts w:ascii="Times New Roman" w:eastAsia="Times New Roman" w:hAnsi="Times New Roman" w:cs="Times New Roman"/>
          <w:kern w:val="0"/>
          <w:lang w:eastAsia="en-AU"/>
          <w14:ligatures w14:val="none"/>
          <w:rPrChange w:id="514" w:author="Author">
            <w:rPr>
              <w:rFonts w:asciiTheme="majorBidi" w:eastAsia="Times New Roman" w:hAnsiTheme="majorBidi" w:cstheme="majorBidi"/>
              <w:kern w:val="0"/>
              <w:lang w:eastAsia="en-AU"/>
              <w14:ligatures w14:val="none"/>
            </w:rPr>
          </w:rPrChange>
        </w:rPr>
        <w:t>s</w:t>
      </w:r>
      <w:r w:rsidRPr="0042399B">
        <w:rPr>
          <w:rFonts w:ascii="Times New Roman" w:eastAsia="Times New Roman" w:hAnsi="Times New Roman" w:cs="Times New Roman"/>
          <w:kern w:val="0"/>
          <w:lang w:eastAsia="en-AU"/>
          <w14:ligatures w14:val="none"/>
          <w:rPrChange w:id="515" w:author="Author">
            <w:rPr>
              <w:rFonts w:asciiTheme="majorBidi" w:eastAsia="Times New Roman" w:hAnsiTheme="majorBidi" w:cstheme="majorBidi"/>
              <w:kern w:val="0"/>
              <w:lang w:eastAsia="en-AU"/>
              <w14:ligatures w14:val="none"/>
            </w:rPr>
          </w:rPrChange>
        </w:rPr>
        <w:t xml:space="preserve"> </w:t>
      </w:r>
      <w:r w:rsidR="00BB6AF2" w:rsidRPr="0042399B">
        <w:rPr>
          <w:rFonts w:ascii="Times New Roman" w:eastAsia="Times New Roman" w:hAnsi="Times New Roman" w:cs="Times New Roman"/>
          <w:kern w:val="0"/>
          <w:lang w:eastAsia="en-AU"/>
          <w14:ligatures w14:val="none"/>
          <w:rPrChange w:id="516" w:author="Author">
            <w:rPr>
              <w:rFonts w:asciiTheme="majorBidi" w:eastAsia="Times New Roman" w:hAnsiTheme="majorBidi" w:cstheme="majorBidi"/>
              <w:kern w:val="0"/>
              <w:lang w:eastAsia="en-AU"/>
              <w14:ligatures w14:val="none"/>
            </w:rPr>
          </w:rPrChange>
        </w:rPr>
        <w:t xml:space="preserve">firmly </w:t>
      </w:r>
      <w:r w:rsidRPr="0042399B">
        <w:rPr>
          <w:rFonts w:ascii="Times New Roman" w:eastAsia="Times New Roman" w:hAnsi="Times New Roman" w:cs="Times New Roman"/>
          <w:kern w:val="0"/>
          <w:lang w:eastAsia="en-AU"/>
          <w14:ligatures w14:val="none"/>
          <w:rPrChange w:id="517" w:author="Author">
            <w:rPr>
              <w:rFonts w:asciiTheme="majorBidi" w:eastAsia="Times New Roman" w:hAnsiTheme="majorBidi" w:cstheme="majorBidi"/>
              <w:kern w:val="0"/>
              <w:lang w:eastAsia="en-AU"/>
              <w14:ligatures w14:val="none"/>
            </w:rPr>
          </w:rPrChange>
        </w:rPr>
        <w:t xml:space="preserve">believe that </w:t>
      </w:r>
      <w:del w:id="518" w:author="Author">
        <w:r w:rsidRPr="0042399B" w:rsidDel="00B17695">
          <w:rPr>
            <w:rFonts w:ascii="Times New Roman" w:eastAsia="Times New Roman" w:hAnsi="Times New Roman" w:cs="Times New Roman"/>
            <w:kern w:val="0"/>
            <w:lang w:eastAsia="en-AU"/>
            <w14:ligatures w14:val="none"/>
            <w:rPrChange w:id="519" w:author="Author">
              <w:rPr>
                <w:rFonts w:asciiTheme="majorBidi" w:eastAsia="Times New Roman" w:hAnsiTheme="majorBidi" w:cstheme="majorBidi"/>
                <w:kern w:val="0"/>
                <w:lang w:eastAsia="en-AU"/>
                <w14:ligatures w14:val="none"/>
              </w:rPr>
            </w:rPrChange>
          </w:rPr>
          <w:delText xml:space="preserve">it </w:delText>
        </w:r>
      </w:del>
      <w:ins w:id="520" w:author="Author">
        <w:r w:rsidR="00B17695">
          <w:rPr>
            <w:rFonts w:ascii="Times New Roman" w:eastAsia="Times New Roman" w:hAnsi="Times New Roman" w:cs="Times New Roman"/>
            <w:kern w:val="0"/>
            <w:lang w:eastAsia="en-AU"/>
            <w14:ligatures w14:val="none"/>
          </w:rPr>
          <w:t>this practice</w:t>
        </w:r>
        <w:r w:rsidR="00B17695" w:rsidRPr="0042399B">
          <w:rPr>
            <w:rFonts w:ascii="Times New Roman" w:eastAsia="Times New Roman" w:hAnsi="Times New Roman" w:cs="Times New Roman"/>
            <w:kern w:val="0"/>
            <w:lang w:eastAsia="en-AU"/>
            <w14:ligatures w14:val="none"/>
            <w:rPrChange w:id="521" w:author="Author">
              <w:rPr>
                <w:rFonts w:asciiTheme="majorBidi" w:eastAsia="Times New Roman" w:hAnsiTheme="majorBidi" w:cstheme="majorBidi"/>
                <w:kern w:val="0"/>
                <w:lang w:eastAsia="en-AU"/>
                <w14:ligatures w14:val="none"/>
              </w:rPr>
            </w:rPrChange>
          </w:rPr>
          <w:t xml:space="preserve"> </w:t>
        </w:r>
      </w:ins>
      <w:del w:id="522" w:author="Author">
        <w:r w:rsidR="00BB6AF2" w:rsidRPr="0042399B" w:rsidDel="00B17695">
          <w:rPr>
            <w:rFonts w:ascii="Times New Roman" w:eastAsia="Times New Roman" w:hAnsi="Times New Roman" w:cs="Times New Roman"/>
            <w:kern w:val="0"/>
            <w:lang w:eastAsia="en-AU"/>
            <w14:ligatures w14:val="none"/>
            <w:rPrChange w:id="523" w:author="Author">
              <w:rPr>
                <w:rFonts w:asciiTheme="majorBidi" w:eastAsia="Times New Roman" w:hAnsiTheme="majorBidi" w:cstheme="majorBidi"/>
                <w:kern w:val="0"/>
                <w:lang w:eastAsia="en-AU"/>
                <w14:ligatures w14:val="none"/>
              </w:rPr>
            </w:rPrChange>
          </w:rPr>
          <w:delText xml:space="preserve">will </w:delText>
        </w:r>
      </w:del>
      <w:r w:rsidR="00BB6AF2" w:rsidRPr="0042399B">
        <w:rPr>
          <w:rFonts w:ascii="Times New Roman" w:eastAsia="Times New Roman" w:hAnsi="Times New Roman" w:cs="Times New Roman"/>
          <w:kern w:val="0"/>
          <w:lang w:eastAsia="en-AU"/>
          <w14:ligatures w14:val="none"/>
          <w:rPrChange w:id="524" w:author="Author">
            <w:rPr>
              <w:rFonts w:asciiTheme="majorBidi" w:eastAsia="Times New Roman" w:hAnsiTheme="majorBidi" w:cstheme="majorBidi"/>
              <w:kern w:val="0"/>
              <w:lang w:eastAsia="en-AU"/>
              <w14:ligatures w14:val="none"/>
            </w:rPr>
          </w:rPrChange>
        </w:rPr>
        <w:t>bring</w:t>
      </w:r>
      <w:ins w:id="525" w:author="Author">
        <w:r w:rsidR="00B17695">
          <w:rPr>
            <w:rFonts w:ascii="Times New Roman" w:eastAsia="Times New Roman" w:hAnsi="Times New Roman" w:cs="Times New Roman"/>
            <w:kern w:val="0"/>
            <w:lang w:eastAsia="en-AU"/>
            <w14:ligatures w14:val="none"/>
          </w:rPr>
          <w:t>s</w:t>
        </w:r>
      </w:ins>
      <w:r w:rsidR="00BB6AF2" w:rsidRPr="0042399B">
        <w:rPr>
          <w:rFonts w:ascii="Times New Roman" w:eastAsia="Times New Roman" w:hAnsi="Times New Roman" w:cs="Times New Roman"/>
          <w:kern w:val="0"/>
          <w:lang w:eastAsia="en-AU"/>
          <w14:ligatures w14:val="none"/>
          <w:rPrChange w:id="526" w:author="Author">
            <w:rPr>
              <w:rFonts w:asciiTheme="majorBidi" w:eastAsia="Times New Roman" w:hAnsiTheme="majorBidi" w:cstheme="majorBidi"/>
              <w:kern w:val="0"/>
              <w:lang w:eastAsia="en-AU"/>
              <w14:ligatures w14:val="none"/>
            </w:rPr>
          </w:rPrChange>
        </w:rPr>
        <w:t xml:space="preserve"> </w:t>
      </w:r>
      <w:r w:rsidRPr="0042399B">
        <w:rPr>
          <w:rFonts w:ascii="Times New Roman" w:eastAsia="Times New Roman" w:hAnsi="Times New Roman" w:cs="Times New Roman"/>
          <w:i/>
          <w:iCs/>
          <w:kern w:val="0"/>
          <w:lang w:eastAsia="en-AU"/>
          <w14:ligatures w14:val="none"/>
          <w:rPrChange w:id="527" w:author="Author">
            <w:rPr>
              <w:rFonts w:asciiTheme="majorBidi" w:eastAsia="Times New Roman" w:hAnsiTheme="majorBidi" w:cstheme="majorBidi"/>
              <w:i/>
              <w:iCs/>
              <w:kern w:val="0"/>
              <w:lang w:eastAsia="en-AU"/>
              <w14:ligatures w14:val="none"/>
            </w:rPr>
          </w:rPrChange>
        </w:rPr>
        <w:t>barakah</w:t>
      </w:r>
      <w:r w:rsidRPr="0042399B">
        <w:rPr>
          <w:rFonts w:ascii="Times New Roman" w:eastAsia="Times New Roman" w:hAnsi="Times New Roman" w:cs="Times New Roman"/>
          <w:kern w:val="0"/>
          <w:lang w:eastAsia="en-AU"/>
          <w14:ligatures w14:val="none"/>
          <w:rPrChange w:id="528" w:author="Author">
            <w:rPr>
              <w:rFonts w:asciiTheme="majorBidi" w:eastAsia="Times New Roman" w:hAnsiTheme="majorBidi" w:cstheme="majorBidi"/>
              <w:kern w:val="0"/>
              <w:lang w:eastAsia="en-AU"/>
              <w14:ligatures w14:val="none"/>
            </w:rPr>
          </w:rPrChange>
        </w:rPr>
        <w:t xml:space="preserve"> </w:t>
      </w:r>
      <w:r w:rsidR="00BB6AF2" w:rsidRPr="0042399B">
        <w:rPr>
          <w:rFonts w:ascii="Times New Roman" w:eastAsia="Times New Roman" w:hAnsi="Times New Roman" w:cs="Times New Roman"/>
          <w:kern w:val="0"/>
          <w:lang w:eastAsia="en-AU"/>
          <w14:ligatures w14:val="none"/>
          <w:rPrChange w:id="529" w:author="Author">
            <w:rPr>
              <w:rFonts w:asciiTheme="majorBidi" w:eastAsia="Times New Roman" w:hAnsiTheme="majorBidi" w:cstheme="majorBidi"/>
              <w:kern w:val="0"/>
              <w:lang w:eastAsia="en-AU"/>
              <w14:ligatures w14:val="none"/>
            </w:rPr>
          </w:rPrChange>
        </w:rPr>
        <w:t>(blessing) to</w:t>
      </w:r>
      <w:r w:rsidRPr="0042399B">
        <w:rPr>
          <w:rFonts w:ascii="Times New Roman" w:eastAsia="Times New Roman" w:hAnsi="Times New Roman" w:cs="Times New Roman"/>
          <w:kern w:val="0"/>
          <w:lang w:eastAsia="en-AU"/>
          <w14:ligatures w14:val="none"/>
          <w:rPrChange w:id="530" w:author="Author">
            <w:rPr>
              <w:rFonts w:asciiTheme="majorBidi" w:eastAsia="Times New Roman" w:hAnsiTheme="majorBidi" w:cstheme="majorBidi"/>
              <w:kern w:val="0"/>
              <w:lang w:eastAsia="en-AU"/>
              <w14:ligatures w14:val="none"/>
            </w:rPr>
          </w:rPrChange>
        </w:rPr>
        <w:t xml:space="preserve"> their business</w:t>
      </w:r>
      <w:ins w:id="531" w:author="Author">
        <w:r w:rsidR="00B17695">
          <w:rPr>
            <w:rFonts w:ascii="Times New Roman" w:eastAsia="Times New Roman" w:hAnsi="Times New Roman" w:cs="Times New Roman"/>
            <w:kern w:val="0"/>
            <w:lang w:eastAsia="en-AU"/>
            <w14:ligatures w14:val="none"/>
          </w:rPr>
          <w:t>es</w:t>
        </w:r>
      </w:ins>
      <w:r w:rsidRPr="0042399B">
        <w:rPr>
          <w:rFonts w:ascii="Times New Roman" w:eastAsia="Times New Roman" w:hAnsi="Times New Roman" w:cs="Times New Roman"/>
          <w:kern w:val="0"/>
          <w:lang w:eastAsia="en-AU"/>
          <w14:ligatures w14:val="none"/>
          <w:rPrChange w:id="532" w:author="Author">
            <w:rPr>
              <w:rFonts w:asciiTheme="majorBidi" w:eastAsia="Times New Roman" w:hAnsiTheme="majorBidi" w:cstheme="majorBidi"/>
              <w:kern w:val="0"/>
              <w:lang w:eastAsia="en-AU"/>
              <w14:ligatures w14:val="none"/>
            </w:rPr>
          </w:rPrChange>
        </w:rPr>
        <w:t xml:space="preserve"> and </w:t>
      </w:r>
      <w:del w:id="533" w:author="Author">
        <w:r w:rsidRPr="0042399B" w:rsidDel="00B17695">
          <w:rPr>
            <w:rFonts w:ascii="Times New Roman" w:eastAsia="Times New Roman" w:hAnsi="Times New Roman" w:cs="Times New Roman"/>
            <w:kern w:val="0"/>
            <w:lang w:eastAsia="en-AU"/>
            <w14:ligatures w14:val="none"/>
            <w:rPrChange w:id="534" w:author="Author">
              <w:rPr>
                <w:rFonts w:asciiTheme="majorBidi" w:eastAsia="Times New Roman" w:hAnsiTheme="majorBidi" w:cstheme="majorBidi"/>
                <w:kern w:val="0"/>
                <w:lang w:eastAsia="en-AU"/>
                <w14:ligatures w14:val="none"/>
              </w:rPr>
            </w:rPrChange>
          </w:rPr>
          <w:delText xml:space="preserve">can </w:delText>
        </w:r>
      </w:del>
      <w:r w:rsidRPr="0042399B">
        <w:rPr>
          <w:rFonts w:ascii="Times New Roman" w:eastAsia="Times New Roman" w:hAnsi="Times New Roman" w:cs="Times New Roman"/>
          <w:kern w:val="0"/>
          <w:lang w:eastAsia="en-AU"/>
          <w14:ligatures w14:val="none"/>
          <w:rPrChange w:id="535" w:author="Author">
            <w:rPr>
              <w:rFonts w:asciiTheme="majorBidi" w:eastAsia="Times New Roman" w:hAnsiTheme="majorBidi" w:cstheme="majorBidi"/>
              <w:kern w:val="0"/>
              <w:lang w:eastAsia="en-AU"/>
              <w14:ligatures w14:val="none"/>
            </w:rPr>
          </w:rPrChange>
        </w:rPr>
        <w:t>alleviate</w:t>
      </w:r>
      <w:ins w:id="536" w:author="Author">
        <w:r w:rsidR="00B17695">
          <w:rPr>
            <w:rFonts w:ascii="Times New Roman" w:eastAsia="Times New Roman" w:hAnsi="Times New Roman" w:cs="Times New Roman"/>
            <w:kern w:val="0"/>
            <w:lang w:eastAsia="en-AU"/>
            <w14:ligatures w14:val="none"/>
          </w:rPr>
          <w:t>s</w:t>
        </w:r>
      </w:ins>
      <w:r w:rsidRPr="0042399B">
        <w:rPr>
          <w:rFonts w:ascii="Times New Roman" w:eastAsia="Times New Roman" w:hAnsi="Times New Roman" w:cs="Times New Roman"/>
          <w:kern w:val="0"/>
          <w:lang w:eastAsia="en-AU"/>
          <w14:ligatures w14:val="none"/>
          <w:rPrChange w:id="537" w:author="Author">
            <w:rPr>
              <w:rFonts w:asciiTheme="majorBidi" w:eastAsia="Times New Roman" w:hAnsiTheme="majorBidi" w:cstheme="majorBidi"/>
              <w:kern w:val="0"/>
              <w:lang w:eastAsia="en-AU"/>
              <w14:ligatures w14:val="none"/>
            </w:rPr>
          </w:rPrChange>
        </w:rPr>
        <w:t xml:space="preserve"> poverty</w:t>
      </w:r>
      <w:r w:rsidR="006C459A" w:rsidRPr="0042399B">
        <w:rPr>
          <w:rFonts w:ascii="Times New Roman" w:eastAsia="Times New Roman" w:hAnsi="Times New Roman" w:cs="Times New Roman"/>
          <w:kern w:val="0"/>
          <w:lang w:eastAsia="en-AU"/>
          <w14:ligatures w14:val="none"/>
          <w:rPrChange w:id="538" w:author="Author">
            <w:rPr>
              <w:rFonts w:asciiTheme="majorBidi" w:eastAsia="Times New Roman" w:hAnsiTheme="majorBidi" w:cstheme="majorBidi"/>
              <w:kern w:val="0"/>
              <w:lang w:eastAsia="en-AU"/>
              <w14:ligatures w14:val="none"/>
            </w:rPr>
          </w:rPrChange>
        </w:rPr>
        <w:t>.</w:t>
      </w:r>
      <w:bookmarkStart w:id="539" w:name="_Ref176982331"/>
      <w:r w:rsidR="006C459A" w:rsidRPr="0042399B">
        <w:rPr>
          <w:rStyle w:val="FootnoteReference"/>
          <w:rFonts w:ascii="Times New Roman" w:eastAsia="Times New Roman" w:hAnsi="Times New Roman" w:cs="Times New Roman"/>
          <w:kern w:val="0"/>
          <w:lang w:eastAsia="en-AU"/>
          <w14:ligatures w14:val="none"/>
          <w:rPrChange w:id="540" w:author="Author">
            <w:rPr>
              <w:rStyle w:val="FootnoteReference"/>
              <w:rFonts w:asciiTheme="majorBidi" w:eastAsia="Times New Roman" w:hAnsiTheme="majorBidi" w:cstheme="majorBidi"/>
              <w:kern w:val="0"/>
              <w:lang w:eastAsia="en-AU"/>
              <w14:ligatures w14:val="none"/>
            </w:rPr>
          </w:rPrChange>
        </w:rPr>
        <w:footnoteReference w:id="20"/>
      </w:r>
      <w:bookmarkEnd w:id="539"/>
      <w:r w:rsidR="006C459A" w:rsidRPr="0042399B">
        <w:rPr>
          <w:rFonts w:ascii="Times New Roman" w:eastAsia="Times New Roman" w:hAnsi="Times New Roman" w:cs="Times New Roman"/>
          <w:kern w:val="0"/>
          <w:lang w:eastAsia="en-AU"/>
          <w14:ligatures w14:val="none"/>
          <w:rPrChange w:id="546" w:author="Author">
            <w:rPr>
              <w:rFonts w:asciiTheme="majorBidi" w:eastAsia="Times New Roman" w:hAnsiTheme="majorBidi" w:cstheme="majorBidi"/>
              <w:kern w:val="0"/>
              <w:lang w:eastAsia="en-AU"/>
              <w14:ligatures w14:val="none"/>
            </w:rPr>
          </w:rPrChange>
        </w:rPr>
        <w:t xml:space="preserve"> The term "Zakat" finds its etymological roots in words denoting purity, goodness, blessings, growth, and development.</w:t>
      </w:r>
      <w:bookmarkStart w:id="547" w:name="_Ref176982303"/>
      <w:r w:rsidR="006C459A" w:rsidRPr="0042399B">
        <w:rPr>
          <w:rStyle w:val="FootnoteReference"/>
          <w:rFonts w:ascii="Times New Roman" w:eastAsia="Times New Roman" w:hAnsi="Times New Roman" w:cs="Times New Roman"/>
          <w:kern w:val="0"/>
          <w:lang w:eastAsia="en-AU"/>
          <w14:ligatures w14:val="none"/>
          <w:rPrChange w:id="548" w:author="Author">
            <w:rPr>
              <w:rStyle w:val="FootnoteReference"/>
              <w:rFonts w:asciiTheme="majorBidi" w:eastAsia="Times New Roman" w:hAnsiTheme="majorBidi" w:cstheme="majorBidi"/>
              <w:kern w:val="0"/>
              <w:lang w:eastAsia="en-AU"/>
              <w14:ligatures w14:val="none"/>
            </w:rPr>
          </w:rPrChange>
        </w:rPr>
        <w:footnoteReference w:id="21"/>
      </w:r>
      <w:bookmarkEnd w:id="547"/>
      <w:r w:rsidR="006C459A" w:rsidRPr="0042399B">
        <w:rPr>
          <w:rFonts w:ascii="Times New Roman" w:eastAsia="Times New Roman" w:hAnsi="Times New Roman" w:cs="Times New Roman"/>
          <w:kern w:val="0"/>
          <w:lang w:eastAsia="en-AU"/>
          <w14:ligatures w14:val="none"/>
          <w:rPrChange w:id="554" w:author="Author">
            <w:rPr>
              <w:rFonts w:asciiTheme="majorBidi" w:eastAsia="Times New Roman" w:hAnsiTheme="majorBidi" w:cstheme="majorBidi"/>
              <w:kern w:val="0"/>
              <w:lang w:eastAsia="en-AU"/>
              <w14:ligatures w14:val="none"/>
            </w:rPr>
          </w:rPrChange>
        </w:rPr>
        <w:t xml:space="preserve"> In Islamic jurisprudence, Zakat signifies not only the purification and growth of wealth but also its blessings and </w:t>
      </w:r>
      <w:commentRangeStart w:id="555"/>
      <w:r w:rsidR="006C459A" w:rsidRPr="0042399B">
        <w:rPr>
          <w:rFonts w:ascii="Times New Roman" w:eastAsia="Times New Roman" w:hAnsi="Times New Roman" w:cs="Times New Roman"/>
          <w:kern w:val="0"/>
          <w:lang w:eastAsia="en-AU"/>
          <w14:ligatures w14:val="none"/>
          <w:rPrChange w:id="556" w:author="Author">
            <w:rPr>
              <w:rFonts w:asciiTheme="majorBidi" w:eastAsia="Times New Roman" w:hAnsiTheme="majorBidi" w:cstheme="majorBidi"/>
              <w:kern w:val="0"/>
              <w:lang w:eastAsia="en-AU"/>
              <w14:ligatures w14:val="none"/>
            </w:rPr>
          </w:rPrChange>
        </w:rPr>
        <w:t>expansion</w:t>
      </w:r>
      <w:commentRangeEnd w:id="555"/>
      <w:r w:rsidR="00B17695">
        <w:rPr>
          <w:rStyle w:val="CommentReference"/>
        </w:rPr>
        <w:commentReference w:id="555"/>
      </w:r>
      <w:r w:rsidR="006C459A" w:rsidRPr="0042399B">
        <w:rPr>
          <w:rFonts w:ascii="Times New Roman" w:eastAsia="Times New Roman" w:hAnsi="Times New Roman" w:cs="Times New Roman"/>
          <w:kern w:val="0"/>
          <w:lang w:eastAsia="en-AU"/>
          <w14:ligatures w14:val="none"/>
          <w:rPrChange w:id="557" w:author="Author">
            <w:rPr>
              <w:rFonts w:asciiTheme="majorBidi" w:eastAsia="Times New Roman" w:hAnsiTheme="majorBidi" w:cstheme="majorBidi"/>
              <w:kern w:val="0"/>
              <w:lang w:eastAsia="en-AU"/>
              <w14:ligatures w14:val="none"/>
            </w:rPr>
          </w:rPrChange>
        </w:rPr>
        <w:t>.</w:t>
      </w:r>
      <w:bookmarkStart w:id="558" w:name="_Ref176982342"/>
      <w:r w:rsidR="006C459A" w:rsidRPr="0042399B">
        <w:rPr>
          <w:rStyle w:val="FootnoteReference"/>
          <w:rFonts w:ascii="Times New Roman" w:eastAsia="Times New Roman" w:hAnsi="Times New Roman" w:cs="Times New Roman"/>
          <w:kern w:val="0"/>
          <w:lang w:eastAsia="en-AU"/>
          <w14:ligatures w14:val="none"/>
          <w:rPrChange w:id="559" w:author="Author">
            <w:rPr>
              <w:rStyle w:val="FootnoteReference"/>
              <w:rFonts w:asciiTheme="majorBidi" w:eastAsia="Times New Roman" w:hAnsiTheme="majorBidi" w:cstheme="majorBidi"/>
              <w:kern w:val="0"/>
              <w:lang w:eastAsia="en-AU"/>
              <w14:ligatures w14:val="none"/>
            </w:rPr>
          </w:rPrChange>
        </w:rPr>
        <w:footnoteReference w:id="22"/>
      </w:r>
      <w:bookmarkEnd w:id="558"/>
      <w:r w:rsidR="006C459A" w:rsidRPr="0042399B">
        <w:rPr>
          <w:rFonts w:ascii="Times New Roman" w:eastAsia="Times New Roman" w:hAnsi="Times New Roman" w:cs="Times New Roman"/>
          <w:kern w:val="0"/>
          <w:lang w:eastAsia="en-AU"/>
          <w14:ligatures w14:val="none"/>
          <w:rPrChange w:id="565" w:author="Author">
            <w:rPr>
              <w:rFonts w:asciiTheme="majorBidi" w:eastAsia="Times New Roman" w:hAnsiTheme="majorBidi" w:cstheme="majorBidi"/>
              <w:kern w:val="0"/>
              <w:lang w:eastAsia="en-AU"/>
              <w14:ligatures w14:val="none"/>
            </w:rPr>
          </w:rPrChange>
        </w:rPr>
        <w:t xml:space="preserve"> This concept implies that wealth subjected to Zakat will increase in purity and blessings, ultimately benefiting its possessor.</w:t>
      </w:r>
      <w:r w:rsidR="006C459A" w:rsidRPr="0042399B">
        <w:rPr>
          <w:rStyle w:val="FootnoteReference"/>
          <w:rFonts w:ascii="Times New Roman" w:eastAsia="Times New Roman" w:hAnsi="Times New Roman" w:cs="Times New Roman"/>
          <w:kern w:val="0"/>
          <w:lang w:eastAsia="en-AU"/>
          <w14:ligatures w14:val="none"/>
          <w:rPrChange w:id="566" w:author="Author">
            <w:rPr>
              <w:rStyle w:val="FootnoteReference"/>
              <w:rFonts w:asciiTheme="majorBidi" w:eastAsia="Times New Roman" w:hAnsiTheme="majorBidi" w:cstheme="majorBidi"/>
              <w:kern w:val="0"/>
              <w:lang w:eastAsia="en-AU"/>
              <w14:ligatures w14:val="none"/>
            </w:rPr>
          </w:rPrChange>
        </w:rPr>
        <w:footnoteReference w:id="23"/>
      </w:r>
      <w:r w:rsidR="006C459A" w:rsidRPr="0042399B">
        <w:rPr>
          <w:rFonts w:ascii="Times New Roman" w:eastAsia="Times New Roman" w:hAnsi="Times New Roman" w:cs="Times New Roman"/>
          <w:kern w:val="0"/>
          <w:lang w:eastAsia="en-AU"/>
          <w14:ligatures w14:val="none"/>
          <w:rPrChange w:id="570" w:author="Author">
            <w:rPr>
              <w:rFonts w:asciiTheme="majorBidi" w:eastAsia="Times New Roman" w:hAnsiTheme="majorBidi" w:cstheme="majorBidi"/>
              <w:kern w:val="0"/>
              <w:lang w:eastAsia="en-AU"/>
              <w14:ligatures w14:val="none"/>
            </w:rPr>
          </w:rPrChange>
        </w:rPr>
        <w:t xml:space="preserve"> Technically, Zakat refers to the obligatory portion of wealth that a </w:t>
      </w:r>
      <w:r w:rsidR="00237A4F" w:rsidRPr="0042399B">
        <w:rPr>
          <w:rFonts w:ascii="Times New Roman" w:eastAsia="Times New Roman" w:hAnsi="Times New Roman" w:cs="Times New Roman"/>
          <w:i/>
          <w:iCs/>
          <w:kern w:val="0"/>
          <w:lang w:eastAsia="en-AU"/>
          <w14:ligatures w14:val="none"/>
          <w:rPrChange w:id="571" w:author="Author">
            <w:rPr>
              <w:rFonts w:asciiTheme="majorBidi" w:eastAsia="Times New Roman" w:hAnsiTheme="majorBidi" w:cstheme="majorBidi"/>
              <w:i/>
              <w:iCs/>
              <w:kern w:val="0"/>
              <w:lang w:eastAsia="en-AU"/>
              <w14:ligatures w14:val="none"/>
            </w:rPr>
          </w:rPrChange>
        </w:rPr>
        <w:t>muzakki</w:t>
      </w:r>
      <w:r w:rsidR="006C459A" w:rsidRPr="0042399B">
        <w:rPr>
          <w:rFonts w:ascii="Times New Roman" w:eastAsia="Times New Roman" w:hAnsi="Times New Roman" w:cs="Times New Roman"/>
          <w:kern w:val="0"/>
          <w:lang w:eastAsia="en-AU"/>
          <w14:ligatures w14:val="none"/>
          <w:rPrChange w:id="572" w:author="Author">
            <w:rPr>
              <w:rFonts w:asciiTheme="majorBidi" w:eastAsia="Times New Roman" w:hAnsiTheme="majorBidi" w:cstheme="majorBidi"/>
              <w:kern w:val="0"/>
              <w:lang w:eastAsia="en-AU"/>
              <w14:ligatures w14:val="none"/>
            </w:rPr>
          </w:rPrChange>
        </w:rPr>
        <w:t xml:space="preserve"> is required to distribute to eligible recipients as mandated by Sharia law.</w:t>
      </w:r>
      <w:r w:rsidR="006C459A" w:rsidRPr="0042399B">
        <w:rPr>
          <w:rStyle w:val="FootnoteReference"/>
          <w:rFonts w:ascii="Times New Roman" w:eastAsia="Times New Roman" w:hAnsi="Times New Roman" w:cs="Times New Roman"/>
          <w:kern w:val="0"/>
          <w:lang w:eastAsia="en-AU"/>
          <w14:ligatures w14:val="none"/>
          <w:rPrChange w:id="573" w:author="Author">
            <w:rPr>
              <w:rStyle w:val="FootnoteReference"/>
              <w:rFonts w:asciiTheme="majorBidi" w:eastAsia="Times New Roman" w:hAnsiTheme="majorBidi" w:cstheme="majorBidi"/>
              <w:kern w:val="0"/>
              <w:lang w:eastAsia="en-AU"/>
              <w14:ligatures w14:val="none"/>
            </w:rPr>
          </w:rPrChange>
        </w:rPr>
        <w:footnoteReference w:id="24"/>
      </w:r>
      <w:r w:rsidR="006C459A" w:rsidRPr="0042399B">
        <w:rPr>
          <w:rFonts w:ascii="Times New Roman" w:eastAsia="Times New Roman" w:hAnsi="Times New Roman" w:cs="Times New Roman"/>
          <w:kern w:val="0"/>
          <w:lang w:eastAsia="en-AU"/>
          <w14:ligatures w14:val="none"/>
          <w:rPrChange w:id="583" w:author="Author">
            <w:rPr>
              <w:rFonts w:asciiTheme="majorBidi" w:eastAsia="Times New Roman" w:hAnsiTheme="majorBidi" w:cstheme="majorBidi"/>
              <w:kern w:val="0"/>
              <w:lang w:eastAsia="en-AU"/>
              <w14:ligatures w14:val="none"/>
            </w:rPr>
          </w:rPrChange>
        </w:rPr>
        <w:t xml:space="preserve"> </w:t>
      </w:r>
      <w:r w:rsidR="00237A4F" w:rsidRPr="0042399B">
        <w:rPr>
          <w:rFonts w:ascii="Times New Roman" w:eastAsia="Times New Roman" w:hAnsi="Times New Roman" w:cs="Times New Roman"/>
          <w:i/>
          <w:iCs/>
          <w:kern w:val="0"/>
          <w:lang w:eastAsia="en-AU"/>
          <w14:ligatures w14:val="none"/>
          <w:rPrChange w:id="584" w:author="Author">
            <w:rPr>
              <w:rFonts w:asciiTheme="majorBidi" w:eastAsia="Times New Roman" w:hAnsiTheme="majorBidi" w:cstheme="majorBidi"/>
              <w:i/>
              <w:iCs/>
              <w:kern w:val="0"/>
              <w:lang w:eastAsia="en-AU"/>
              <w14:ligatures w14:val="none"/>
            </w:rPr>
          </w:rPrChange>
        </w:rPr>
        <w:t>Mustahik</w:t>
      </w:r>
      <w:r w:rsidR="006C459A" w:rsidRPr="0042399B">
        <w:rPr>
          <w:rFonts w:ascii="Times New Roman" w:eastAsia="Times New Roman" w:hAnsi="Times New Roman" w:cs="Times New Roman"/>
          <w:kern w:val="0"/>
          <w:lang w:eastAsia="en-AU"/>
          <w14:ligatures w14:val="none"/>
          <w:rPrChange w:id="585" w:author="Author">
            <w:rPr>
              <w:rFonts w:asciiTheme="majorBidi" w:eastAsia="Times New Roman" w:hAnsiTheme="majorBidi" w:cstheme="majorBidi"/>
              <w:kern w:val="0"/>
              <w:lang w:eastAsia="en-AU"/>
              <w14:ligatures w14:val="none"/>
            </w:rPr>
          </w:rPrChange>
        </w:rPr>
        <w:t xml:space="preserve"> denotes individuals entitled to receive Zakat, specifically </w:t>
      </w:r>
      <w:del w:id="586" w:author="Author">
        <w:r w:rsidR="006C459A" w:rsidRPr="0042399B" w:rsidDel="00B17695">
          <w:rPr>
            <w:rFonts w:ascii="Times New Roman" w:eastAsia="Times New Roman" w:hAnsi="Times New Roman" w:cs="Times New Roman"/>
            <w:kern w:val="0"/>
            <w:lang w:eastAsia="en-AU"/>
            <w14:ligatures w14:val="none"/>
            <w:rPrChange w:id="587" w:author="Author">
              <w:rPr>
                <w:rFonts w:asciiTheme="majorBidi" w:eastAsia="Times New Roman" w:hAnsiTheme="majorBidi" w:cstheme="majorBidi"/>
                <w:kern w:val="0"/>
                <w:lang w:eastAsia="en-AU"/>
                <w14:ligatures w14:val="none"/>
              </w:rPr>
            </w:rPrChange>
          </w:rPr>
          <w:delText>delineated</w:delText>
        </w:r>
      </w:del>
      <w:ins w:id="588" w:author="Author">
        <w:r w:rsidR="00B17695" w:rsidRPr="00B17695">
          <w:rPr>
            <w:rFonts w:ascii="Times New Roman" w:eastAsia="Times New Roman" w:hAnsi="Times New Roman" w:cs="Times New Roman"/>
            <w:kern w:val="0"/>
            <w:lang w:eastAsia="en-AU"/>
            <w14:ligatures w14:val="none"/>
          </w:rPr>
          <w:t>described</w:t>
        </w:r>
      </w:ins>
      <w:r w:rsidR="006C459A" w:rsidRPr="0042399B">
        <w:rPr>
          <w:rFonts w:ascii="Times New Roman" w:eastAsia="Times New Roman" w:hAnsi="Times New Roman" w:cs="Times New Roman"/>
          <w:kern w:val="0"/>
          <w:lang w:eastAsia="en-AU"/>
          <w14:ligatures w14:val="none"/>
          <w:rPrChange w:id="589" w:author="Author">
            <w:rPr>
              <w:rFonts w:asciiTheme="majorBidi" w:eastAsia="Times New Roman" w:hAnsiTheme="majorBidi" w:cstheme="majorBidi"/>
              <w:kern w:val="0"/>
              <w:lang w:eastAsia="en-AU"/>
              <w14:ligatures w14:val="none"/>
            </w:rPr>
          </w:rPrChange>
        </w:rPr>
        <w:t xml:space="preserve"> as the eight categories found in the Qur’an, Surah At-Tawbah, verse 60.</w:t>
      </w:r>
      <w:r w:rsidR="006C459A" w:rsidRPr="0042399B">
        <w:rPr>
          <w:rStyle w:val="FootnoteReference"/>
          <w:rFonts w:ascii="Times New Roman" w:eastAsia="Times New Roman" w:hAnsi="Times New Roman" w:cs="Times New Roman"/>
          <w:kern w:val="0"/>
          <w:lang w:eastAsia="en-AU"/>
          <w14:ligatures w14:val="none"/>
          <w:rPrChange w:id="590" w:author="Author">
            <w:rPr>
              <w:rStyle w:val="FootnoteReference"/>
              <w:rFonts w:asciiTheme="majorBidi" w:eastAsia="Times New Roman" w:hAnsiTheme="majorBidi" w:cstheme="majorBidi"/>
              <w:kern w:val="0"/>
              <w:lang w:eastAsia="en-AU"/>
              <w14:ligatures w14:val="none"/>
            </w:rPr>
          </w:rPrChange>
        </w:rPr>
        <w:footnoteReference w:id="25"/>
      </w:r>
    </w:p>
    <w:p w14:paraId="6852B8F0" w14:textId="77777777" w:rsidR="00AD0B07" w:rsidRPr="0042399B" w:rsidRDefault="00AD0B07">
      <w:pPr>
        <w:spacing w:after="0" w:line="240" w:lineRule="auto"/>
        <w:jc w:val="both"/>
        <w:rPr>
          <w:rFonts w:ascii="Times New Roman" w:eastAsia="Times New Roman" w:hAnsi="Times New Roman" w:cs="Times New Roman"/>
          <w:kern w:val="0"/>
          <w:lang w:eastAsia="en-AU"/>
          <w14:ligatures w14:val="none"/>
          <w:rPrChange w:id="594" w:author="Author">
            <w:rPr>
              <w:rFonts w:asciiTheme="majorBidi" w:eastAsia="Times New Roman" w:hAnsiTheme="majorBidi" w:cstheme="majorBidi"/>
              <w:kern w:val="0"/>
              <w:lang w:eastAsia="en-AU"/>
              <w14:ligatures w14:val="none"/>
            </w:rPr>
          </w:rPrChange>
        </w:rPr>
        <w:pPrChange w:id="595" w:author="Author">
          <w:pPr>
            <w:spacing w:before="100" w:beforeAutospacing="1" w:after="100" w:afterAutospacing="1" w:line="240" w:lineRule="auto"/>
            <w:jc w:val="both"/>
          </w:pPr>
        </w:pPrChange>
      </w:pPr>
    </w:p>
    <w:p w14:paraId="6992DCBB" w14:textId="45E7A5A0" w:rsidR="006C459A" w:rsidRDefault="006C459A" w:rsidP="0042399B">
      <w:pPr>
        <w:spacing w:after="0" w:line="240" w:lineRule="auto"/>
        <w:jc w:val="both"/>
        <w:rPr>
          <w:ins w:id="596" w:author="Author"/>
          <w:rFonts w:ascii="Times New Roman" w:eastAsia="Times New Roman" w:hAnsi="Times New Roman" w:cs="Times New Roman"/>
          <w:kern w:val="0"/>
          <w:lang w:eastAsia="en-AU"/>
          <w14:ligatures w14:val="none"/>
        </w:rPr>
      </w:pPr>
      <w:r w:rsidRPr="0042399B">
        <w:rPr>
          <w:rFonts w:ascii="Times New Roman" w:eastAsia="Times New Roman" w:hAnsi="Times New Roman" w:cs="Times New Roman"/>
          <w:kern w:val="0"/>
          <w:lang w:eastAsia="en-AU"/>
          <w14:ligatures w14:val="none"/>
          <w:rPrChange w:id="597" w:author="Author">
            <w:rPr>
              <w:rFonts w:asciiTheme="majorBidi" w:eastAsia="Times New Roman" w:hAnsiTheme="majorBidi" w:cstheme="majorBidi"/>
              <w:kern w:val="0"/>
              <w:lang w:eastAsia="en-AU"/>
              <w14:ligatures w14:val="none"/>
            </w:rPr>
          </w:rPrChange>
        </w:rPr>
        <w:t xml:space="preserve">Zakat represents not merely a </w:t>
      </w:r>
      <w:del w:id="598" w:author="Author">
        <w:r w:rsidRPr="0042399B" w:rsidDel="00B17695">
          <w:rPr>
            <w:rFonts w:ascii="Times New Roman" w:eastAsia="Times New Roman" w:hAnsi="Times New Roman" w:cs="Times New Roman"/>
            <w:kern w:val="0"/>
            <w:lang w:eastAsia="en-AU"/>
            <w14:ligatures w14:val="none"/>
            <w:rPrChange w:id="599" w:author="Author">
              <w:rPr>
                <w:rFonts w:asciiTheme="majorBidi" w:eastAsia="Times New Roman" w:hAnsiTheme="majorBidi" w:cstheme="majorBidi"/>
                <w:kern w:val="0"/>
                <w:lang w:eastAsia="en-AU"/>
                <w14:ligatures w14:val="none"/>
              </w:rPr>
            </w:rPrChange>
          </w:rPr>
          <w:delText>tax on revenue</w:delText>
        </w:r>
      </w:del>
      <w:ins w:id="600" w:author="Author">
        <w:r w:rsidR="00B17695">
          <w:rPr>
            <w:rFonts w:ascii="Times New Roman" w:eastAsia="Times New Roman" w:hAnsi="Times New Roman" w:cs="Times New Roman"/>
            <w:kern w:val="0"/>
            <w:lang w:eastAsia="en-AU"/>
            <w14:ligatures w14:val="none"/>
          </w:rPr>
          <w:t>revenue tax</w:t>
        </w:r>
      </w:ins>
      <w:r w:rsidRPr="0042399B">
        <w:rPr>
          <w:rFonts w:ascii="Times New Roman" w:eastAsia="Times New Roman" w:hAnsi="Times New Roman" w:cs="Times New Roman"/>
          <w:kern w:val="0"/>
          <w:lang w:eastAsia="en-AU"/>
          <w14:ligatures w14:val="none"/>
          <w:rPrChange w:id="601" w:author="Author">
            <w:rPr>
              <w:rFonts w:asciiTheme="majorBidi" w:eastAsia="Times New Roman" w:hAnsiTheme="majorBidi" w:cstheme="majorBidi"/>
              <w:kern w:val="0"/>
              <w:lang w:eastAsia="en-AU"/>
              <w14:ligatures w14:val="none"/>
            </w:rPr>
          </w:rPrChange>
        </w:rPr>
        <w:t xml:space="preserve"> but fundamentally a levy on wealth. Its essential role resides in the equitable redistribution of resources, specifically addressing poverty within marginalized sectors of society.</w:t>
      </w:r>
      <w:r w:rsidRPr="0042399B">
        <w:rPr>
          <w:rStyle w:val="FootnoteReference"/>
          <w:rFonts w:ascii="Times New Roman" w:eastAsia="Times New Roman" w:hAnsi="Times New Roman" w:cs="Times New Roman"/>
          <w:kern w:val="0"/>
          <w:lang w:eastAsia="en-AU"/>
          <w14:ligatures w14:val="none"/>
          <w:rPrChange w:id="602" w:author="Author">
            <w:rPr>
              <w:rStyle w:val="FootnoteReference"/>
              <w:rFonts w:asciiTheme="majorBidi" w:eastAsia="Times New Roman" w:hAnsiTheme="majorBidi" w:cstheme="majorBidi"/>
              <w:kern w:val="0"/>
              <w:lang w:eastAsia="en-AU"/>
              <w14:ligatures w14:val="none"/>
            </w:rPr>
          </w:rPrChange>
        </w:rPr>
        <w:footnoteReference w:id="26"/>
      </w:r>
      <w:r w:rsidRPr="0042399B">
        <w:rPr>
          <w:rFonts w:ascii="Times New Roman" w:eastAsia="Times New Roman" w:hAnsi="Times New Roman" w:cs="Times New Roman"/>
          <w:kern w:val="0"/>
          <w:lang w:eastAsia="en-AU"/>
          <w14:ligatures w14:val="none"/>
          <w:rPrChange w:id="612" w:author="Author">
            <w:rPr>
              <w:rFonts w:asciiTheme="majorBidi" w:eastAsia="Times New Roman" w:hAnsiTheme="majorBidi" w:cstheme="majorBidi"/>
              <w:kern w:val="0"/>
              <w:lang w:eastAsia="en-AU"/>
              <w14:ligatures w14:val="none"/>
            </w:rPr>
          </w:rPrChange>
        </w:rPr>
        <w:t xml:space="preserve"> Consequently, it carries substantial moral implications, intertwining with principles of social justice and envisioned solidarity among diverse socio-economic strata.</w:t>
      </w:r>
      <w:r w:rsidRPr="0042399B">
        <w:rPr>
          <w:rStyle w:val="FootnoteReference"/>
          <w:rFonts w:ascii="Times New Roman" w:eastAsia="Times New Roman" w:hAnsi="Times New Roman" w:cs="Times New Roman"/>
          <w:kern w:val="0"/>
          <w:lang w:eastAsia="en-AU"/>
          <w14:ligatures w14:val="none"/>
          <w:rPrChange w:id="613" w:author="Author">
            <w:rPr>
              <w:rStyle w:val="FootnoteReference"/>
              <w:rFonts w:asciiTheme="majorBidi" w:eastAsia="Times New Roman" w:hAnsiTheme="majorBidi" w:cstheme="majorBidi"/>
              <w:kern w:val="0"/>
              <w:lang w:eastAsia="en-AU"/>
              <w14:ligatures w14:val="none"/>
            </w:rPr>
          </w:rPrChange>
        </w:rPr>
        <w:footnoteReference w:id="27"/>
      </w:r>
      <w:del w:id="623" w:author="Author">
        <w:r w:rsidRPr="0042399B" w:rsidDel="00AD0B07">
          <w:rPr>
            <w:rFonts w:ascii="Times New Roman" w:eastAsia="Times New Roman" w:hAnsi="Times New Roman" w:cs="Times New Roman"/>
            <w:kern w:val="0"/>
            <w:lang w:eastAsia="en-AU"/>
            <w14:ligatures w14:val="none"/>
            <w:rPrChange w:id="624" w:author="Author">
              <w:rPr>
                <w:rFonts w:asciiTheme="majorBidi" w:eastAsia="Times New Roman" w:hAnsiTheme="majorBidi" w:cstheme="majorBidi"/>
                <w:kern w:val="0"/>
                <w:lang w:eastAsia="en-AU"/>
                <w14:ligatures w14:val="none"/>
              </w:rPr>
            </w:rPrChange>
          </w:rPr>
          <w:delText xml:space="preserve"> </w:delText>
        </w:r>
      </w:del>
      <w:r w:rsidRPr="0042399B">
        <w:rPr>
          <w:rFonts w:ascii="Times New Roman" w:eastAsia="Times New Roman" w:hAnsi="Times New Roman" w:cs="Times New Roman"/>
          <w:kern w:val="0"/>
          <w:lang w:eastAsia="en-AU"/>
          <w14:ligatures w14:val="none"/>
          <w:rPrChange w:id="625" w:author="Author">
            <w:rPr>
              <w:rFonts w:asciiTheme="majorBidi" w:eastAsia="Times New Roman" w:hAnsiTheme="majorBidi" w:cstheme="majorBidi"/>
              <w:kern w:val="0"/>
              <w:lang w:eastAsia="en-AU"/>
              <w14:ligatures w14:val="none"/>
            </w:rPr>
          </w:rPrChange>
        </w:rPr>
        <w:t xml:space="preserve"> Zakat acts as a mechanism to encourage the active use of wealth, discouraging hoarding and promoting its circulation within the economy.</w:t>
      </w:r>
      <w:r w:rsidRPr="0042399B">
        <w:rPr>
          <w:rStyle w:val="FootnoteReference"/>
          <w:rFonts w:ascii="Times New Roman" w:eastAsia="Times New Roman" w:hAnsi="Times New Roman" w:cs="Times New Roman"/>
          <w:kern w:val="0"/>
          <w:lang w:eastAsia="en-AU"/>
          <w14:ligatures w14:val="none"/>
          <w:rPrChange w:id="626" w:author="Author">
            <w:rPr>
              <w:rStyle w:val="FootnoteReference"/>
              <w:rFonts w:asciiTheme="majorBidi" w:eastAsia="Times New Roman" w:hAnsiTheme="majorBidi" w:cstheme="majorBidi"/>
              <w:kern w:val="0"/>
              <w:lang w:eastAsia="en-AU"/>
              <w14:ligatures w14:val="none"/>
            </w:rPr>
          </w:rPrChange>
        </w:rPr>
        <w:footnoteReference w:id="28"/>
      </w:r>
      <w:r w:rsidRPr="0042399B">
        <w:rPr>
          <w:rFonts w:ascii="Times New Roman" w:eastAsia="Times New Roman" w:hAnsi="Times New Roman" w:cs="Times New Roman"/>
          <w:kern w:val="0"/>
          <w:lang w:eastAsia="en-AU"/>
          <w14:ligatures w14:val="none"/>
          <w:rPrChange w:id="636" w:author="Author">
            <w:rPr>
              <w:rFonts w:asciiTheme="majorBidi" w:eastAsia="Times New Roman" w:hAnsiTheme="majorBidi" w:cstheme="majorBidi"/>
              <w:kern w:val="0"/>
              <w:lang w:eastAsia="en-AU"/>
              <w14:ligatures w14:val="none"/>
            </w:rPr>
          </w:rPrChange>
        </w:rPr>
        <w:t xml:space="preserve"> Roger Garaudy highlights the compulsory nature of Zakat, emphasizing that it is an obligatory contribution on accumulated wealth</w:t>
      </w:r>
      <w:del w:id="637" w:author="Author">
        <w:r w:rsidRPr="0042399B" w:rsidDel="00B17695">
          <w:rPr>
            <w:rFonts w:ascii="Times New Roman" w:eastAsia="Times New Roman" w:hAnsi="Times New Roman" w:cs="Times New Roman"/>
            <w:kern w:val="0"/>
            <w:lang w:eastAsia="en-AU"/>
            <w14:ligatures w14:val="none"/>
            <w:rPrChange w:id="638" w:author="Author">
              <w:rPr>
                <w:rFonts w:asciiTheme="majorBidi" w:eastAsia="Times New Roman" w:hAnsiTheme="majorBidi" w:cstheme="majorBidi"/>
                <w:kern w:val="0"/>
                <w:lang w:eastAsia="en-AU"/>
                <w14:ligatures w14:val="none"/>
              </w:rPr>
            </w:rPrChange>
          </w:rPr>
          <w:delText>,</w:delText>
        </w:r>
      </w:del>
      <w:r w:rsidRPr="0042399B">
        <w:rPr>
          <w:rFonts w:ascii="Times New Roman" w:eastAsia="Times New Roman" w:hAnsi="Times New Roman" w:cs="Times New Roman"/>
          <w:kern w:val="0"/>
          <w:lang w:eastAsia="en-AU"/>
          <w14:ligatures w14:val="none"/>
          <w:rPrChange w:id="639" w:author="Author">
            <w:rPr>
              <w:rFonts w:asciiTheme="majorBidi" w:eastAsia="Times New Roman" w:hAnsiTheme="majorBidi" w:cstheme="majorBidi"/>
              <w:kern w:val="0"/>
              <w:lang w:eastAsia="en-AU"/>
              <w14:ligatures w14:val="none"/>
            </w:rPr>
          </w:rPrChange>
        </w:rPr>
        <w:t xml:space="preserve"> aimed at purification and preventing the excessive concentration of resources.</w:t>
      </w:r>
      <w:r w:rsidRPr="0042399B">
        <w:rPr>
          <w:rStyle w:val="FootnoteReference"/>
          <w:rFonts w:ascii="Times New Roman" w:eastAsia="Times New Roman" w:hAnsi="Times New Roman" w:cs="Times New Roman"/>
          <w:kern w:val="0"/>
          <w:lang w:eastAsia="en-AU"/>
          <w14:ligatures w14:val="none"/>
          <w:rPrChange w:id="640" w:author="Author">
            <w:rPr>
              <w:rStyle w:val="FootnoteReference"/>
              <w:rFonts w:asciiTheme="majorBidi" w:eastAsia="Times New Roman" w:hAnsiTheme="majorBidi" w:cstheme="majorBidi"/>
              <w:kern w:val="0"/>
              <w:lang w:eastAsia="en-AU"/>
              <w14:ligatures w14:val="none"/>
            </w:rPr>
          </w:rPrChange>
        </w:rPr>
        <w:footnoteReference w:id="29"/>
      </w:r>
    </w:p>
    <w:p w14:paraId="060DC4B3" w14:textId="77777777" w:rsidR="00AD0B07" w:rsidRPr="0042399B" w:rsidRDefault="00AD0B07">
      <w:pPr>
        <w:spacing w:after="0" w:line="240" w:lineRule="auto"/>
        <w:jc w:val="both"/>
        <w:rPr>
          <w:rFonts w:ascii="Times New Roman" w:eastAsia="Times New Roman" w:hAnsi="Times New Roman" w:cs="Times New Roman"/>
          <w:kern w:val="0"/>
          <w:lang w:eastAsia="en-AU"/>
          <w14:ligatures w14:val="none"/>
          <w:rPrChange w:id="646" w:author="Author">
            <w:rPr>
              <w:rFonts w:asciiTheme="majorBidi" w:eastAsia="Times New Roman" w:hAnsiTheme="majorBidi" w:cstheme="majorBidi"/>
              <w:kern w:val="0"/>
              <w:lang w:eastAsia="en-AU"/>
              <w14:ligatures w14:val="none"/>
            </w:rPr>
          </w:rPrChange>
        </w:rPr>
        <w:pPrChange w:id="647" w:author="Author">
          <w:pPr>
            <w:spacing w:before="100" w:beforeAutospacing="1" w:after="100" w:afterAutospacing="1" w:line="240" w:lineRule="auto"/>
            <w:jc w:val="both"/>
          </w:pPr>
        </w:pPrChange>
      </w:pPr>
    </w:p>
    <w:p w14:paraId="422AE28D" w14:textId="77777777" w:rsidR="006C459A" w:rsidRPr="0042399B" w:rsidRDefault="006C459A">
      <w:pPr>
        <w:pStyle w:val="Heading1"/>
        <w:spacing w:before="0" w:after="0" w:line="240" w:lineRule="auto"/>
        <w:jc w:val="both"/>
        <w:rPr>
          <w:rFonts w:ascii="Times New Roman" w:hAnsi="Times New Roman" w:cs="Times New Roman"/>
          <w:rPrChange w:id="648" w:author="Author">
            <w:rPr/>
          </w:rPrChange>
        </w:rPr>
        <w:pPrChange w:id="649" w:author="Author">
          <w:pPr>
            <w:pStyle w:val="Heading1"/>
            <w:spacing w:line="240" w:lineRule="auto"/>
            <w:jc w:val="both"/>
          </w:pPr>
        </w:pPrChange>
      </w:pPr>
      <w:r w:rsidRPr="0042399B">
        <w:rPr>
          <w:rFonts w:ascii="Times New Roman" w:hAnsi="Times New Roman" w:cs="Times New Roman"/>
          <w:rPrChange w:id="650" w:author="Author">
            <w:rPr/>
          </w:rPrChange>
        </w:rPr>
        <w:t>ZAKAT CORE PRINCIPLES</w:t>
      </w:r>
    </w:p>
    <w:p w14:paraId="1D2236A6" w14:textId="77777777" w:rsidR="00AD0B07" w:rsidRDefault="00AD0B07" w:rsidP="0042399B">
      <w:pPr>
        <w:pStyle w:val="NormalWeb"/>
        <w:spacing w:before="0" w:beforeAutospacing="0" w:after="0" w:afterAutospacing="0"/>
        <w:jc w:val="both"/>
        <w:rPr>
          <w:ins w:id="651" w:author="Author"/>
        </w:rPr>
      </w:pPr>
    </w:p>
    <w:p w14:paraId="0242154A" w14:textId="40ABE2A2" w:rsidR="006C459A" w:rsidRPr="0042399B" w:rsidRDefault="006C459A">
      <w:pPr>
        <w:pStyle w:val="NormalWeb"/>
        <w:spacing w:before="0" w:beforeAutospacing="0" w:after="0" w:afterAutospacing="0"/>
        <w:jc w:val="both"/>
        <w:rPr>
          <w:rPrChange w:id="652" w:author="Author">
            <w:rPr>
              <w:rFonts w:asciiTheme="majorBidi" w:hAnsiTheme="majorBidi" w:cstheme="majorBidi"/>
            </w:rPr>
          </w:rPrChange>
        </w:rPr>
        <w:pPrChange w:id="653" w:author="Author">
          <w:pPr>
            <w:pStyle w:val="NormalWeb"/>
            <w:jc w:val="both"/>
          </w:pPr>
        </w:pPrChange>
      </w:pPr>
      <w:r w:rsidRPr="0042399B">
        <w:rPr>
          <w:rPrChange w:id="654" w:author="Author">
            <w:rPr>
              <w:rFonts w:asciiTheme="majorBidi" w:hAnsiTheme="majorBidi" w:cstheme="majorBidi"/>
            </w:rPr>
          </w:rPrChange>
        </w:rPr>
        <w:t>The Zakat Core Principles for effective zakat management and supervision were introduced in May 2016, led by the Islamic Research and Training Institute (IRTI), BAZNAS, and the Central Bank of Indonesia. These principles aim to establish a standardized framework for zakat institutions globally, ensuring consistency, transparency, and efficiency in zakat management. Their primary objective is to enhance public trust in zakat systems and maximize the impact of zakat funds on poverty alleviation and economic empowerment.</w:t>
      </w:r>
      <w:r w:rsidRPr="0042399B">
        <w:rPr>
          <w:rStyle w:val="FootnoteReference"/>
          <w:rPrChange w:id="655" w:author="Author">
            <w:rPr>
              <w:rStyle w:val="FootnoteReference"/>
              <w:rFonts w:asciiTheme="majorBidi" w:hAnsiTheme="majorBidi" w:cstheme="majorBidi"/>
            </w:rPr>
          </w:rPrChange>
        </w:rPr>
        <w:footnoteReference w:id="30"/>
      </w:r>
    </w:p>
    <w:p w14:paraId="6AC6A233" w14:textId="77777777" w:rsidR="00AD0B07" w:rsidRDefault="00AD0B07" w:rsidP="0042399B">
      <w:pPr>
        <w:pStyle w:val="NormalWeb"/>
        <w:spacing w:before="0" w:beforeAutospacing="0" w:after="0" w:afterAutospacing="0"/>
        <w:jc w:val="both"/>
        <w:rPr>
          <w:ins w:id="665" w:author="Author"/>
        </w:rPr>
      </w:pPr>
    </w:p>
    <w:p w14:paraId="3C377819" w14:textId="272D24A8" w:rsidR="006C459A" w:rsidRDefault="006C459A" w:rsidP="0042399B">
      <w:pPr>
        <w:pStyle w:val="NormalWeb"/>
        <w:spacing w:before="0" w:beforeAutospacing="0" w:after="0" w:afterAutospacing="0"/>
        <w:jc w:val="both"/>
        <w:rPr>
          <w:ins w:id="666" w:author="Author"/>
        </w:rPr>
      </w:pPr>
      <w:r w:rsidRPr="0042399B">
        <w:rPr>
          <w:rPrChange w:id="667" w:author="Author">
            <w:rPr>
              <w:rFonts w:asciiTheme="majorBidi" w:hAnsiTheme="majorBidi" w:cstheme="majorBidi"/>
            </w:rPr>
          </w:rPrChange>
        </w:rPr>
        <w:lastRenderedPageBreak/>
        <w:t>The</w:t>
      </w:r>
      <w:ins w:id="668" w:author="Author">
        <w:r w:rsidR="00B73EC2">
          <w:t>se</w:t>
        </w:r>
      </w:ins>
      <w:r w:rsidRPr="0042399B">
        <w:rPr>
          <w:rPrChange w:id="669" w:author="Author">
            <w:rPr>
              <w:rFonts w:asciiTheme="majorBidi" w:hAnsiTheme="majorBidi" w:cstheme="majorBidi"/>
            </w:rPr>
          </w:rPrChange>
        </w:rPr>
        <w:t xml:space="preserve"> principles </w:t>
      </w:r>
      <w:ins w:id="670" w:author="Author">
        <w:r w:rsidR="00B73EC2">
          <w:t xml:space="preserve">were </w:t>
        </w:r>
      </w:ins>
      <w:r w:rsidRPr="0042399B">
        <w:rPr>
          <w:rPrChange w:id="671" w:author="Author">
            <w:rPr>
              <w:rFonts w:asciiTheme="majorBidi" w:hAnsiTheme="majorBidi" w:cstheme="majorBidi"/>
            </w:rPr>
          </w:rPrChange>
        </w:rPr>
        <w:t>buil</w:t>
      </w:r>
      <w:ins w:id="672" w:author="Author">
        <w:r w:rsidR="00B73EC2">
          <w:t>t</w:t>
        </w:r>
      </w:ins>
      <w:del w:id="673" w:author="Author">
        <w:r w:rsidRPr="0042399B" w:rsidDel="00B73EC2">
          <w:rPr>
            <w:rPrChange w:id="674" w:author="Author">
              <w:rPr>
                <w:rFonts w:asciiTheme="majorBidi" w:hAnsiTheme="majorBidi" w:cstheme="majorBidi"/>
              </w:rPr>
            </w:rPrChange>
          </w:rPr>
          <w:delText>d</w:delText>
        </w:r>
      </w:del>
      <w:r w:rsidRPr="0042399B">
        <w:rPr>
          <w:rPrChange w:id="675" w:author="Author">
            <w:rPr>
              <w:rFonts w:asciiTheme="majorBidi" w:hAnsiTheme="majorBidi" w:cstheme="majorBidi"/>
            </w:rPr>
          </w:rPrChange>
        </w:rPr>
        <w:t xml:space="preserve"> </w:t>
      </w:r>
      <w:ins w:id="676" w:author="Author">
        <w:r w:rsidR="00B73EC2">
          <w:t>up</w:t>
        </w:r>
      </w:ins>
      <w:r w:rsidRPr="0042399B">
        <w:rPr>
          <w:rPrChange w:id="677" w:author="Author">
            <w:rPr>
              <w:rFonts w:asciiTheme="majorBidi" w:hAnsiTheme="majorBidi" w:cstheme="majorBidi"/>
            </w:rPr>
          </w:rPrChange>
        </w:rPr>
        <w:t>on</w:t>
      </w:r>
      <w:del w:id="678" w:author="Author">
        <w:r w:rsidRPr="0042399B" w:rsidDel="00B73EC2">
          <w:rPr>
            <w:rPrChange w:id="679" w:author="Author">
              <w:rPr>
                <w:rFonts w:asciiTheme="majorBidi" w:hAnsiTheme="majorBidi" w:cstheme="majorBidi"/>
              </w:rPr>
            </w:rPrChange>
          </w:rPr>
          <w:delText xml:space="preserve"> the</w:delText>
        </w:r>
      </w:del>
      <w:r w:rsidRPr="0042399B">
        <w:rPr>
          <w:rPrChange w:id="680" w:author="Author">
            <w:rPr>
              <w:rFonts w:asciiTheme="majorBidi" w:hAnsiTheme="majorBidi" w:cstheme="majorBidi"/>
            </w:rPr>
          </w:rPrChange>
        </w:rPr>
        <w:t xml:space="preserve"> Basel Core Principles (BCPs) but are adapted to suit the </w:t>
      </w:r>
      <w:del w:id="681" w:author="Author">
        <w:r w:rsidRPr="0042399B" w:rsidDel="00B73EC2">
          <w:rPr>
            <w:rPrChange w:id="682" w:author="Author">
              <w:rPr>
                <w:rFonts w:asciiTheme="majorBidi" w:hAnsiTheme="majorBidi" w:cstheme="majorBidi"/>
              </w:rPr>
            </w:rPrChange>
          </w:rPr>
          <w:delText xml:space="preserve">specific </w:delText>
        </w:r>
      </w:del>
      <w:ins w:id="683" w:author="Author">
        <w:r w:rsidR="00B73EC2">
          <w:t>various</w:t>
        </w:r>
        <w:r w:rsidR="00B73EC2" w:rsidRPr="0042399B">
          <w:rPr>
            <w:rPrChange w:id="684" w:author="Author">
              <w:rPr>
                <w:rFonts w:asciiTheme="majorBidi" w:hAnsiTheme="majorBidi" w:cstheme="majorBidi"/>
              </w:rPr>
            </w:rPrChange>
          </w:rPr>
          <w:t xml:space="preserve"> </w:t>
        </w:r>
      </w:ins>
      <w:r w:rsidRPr="0042399B">
        <w:rPr>
          <w:rPrChange w:id="685" w:author="Author">
            <w:rPr>
              <w:rFonts w:asciiTheme="majorBidi" w:hAnsiTheme="majorBidi" w:cstheme="majorBidi"/>
            </w:rPr>
          </w:rPrChange>
        </w:rPr>
        <w:t>context</w:t>
      </w:r>
      <w:ins w:id="686" w:author="Author">
        <w:r w:rsidR="00B73EC2">
          <w:t>s</w:t>
        </w:r>
      </w:ins>
      <w:r w:rsidRPr="0042399B">
        <w:rPr>
          <w:rPrChange w:id="687" w:author="Author">
            <w:rPr>
              <w:rFonts w:asciiTheme="majorBidi" w:hAnsiTheme="majorBidi" w:cstheme="majorBidi"/>
            </w:rPr>
          </w:rPrChange>
        </w:rPr>
        <w:t xml:space="preserve"> of zakat supervision. The BCPs primarily address financial reporting and institutional governance</w:t>
      </w:r>
      <w:ins w:id="688" w:author="Author">
        <w:r w:rsidR="007D5D04">
          <w:t xml:space="preserve"> within</w:t>
        </w:r>
      </w:ins>
      <w:del w:id="689" w:author="Author">
        <w:r w:rsidRPr="0042399B" w:rsidDel="007D5D04">
          <w:rPr>
            <w:rPrChange w:id="690" w:author="Author">
              <w:rPr>
                <w:rFonts w:asciiTheme="majorBidi" w:hAnsiTheme="majorBidi" w:cstheme="majorBidi"/>
              </w:rPr>
            </w:rPrChange>
          </w:rPr>
          <w:delText>, which are relevant to</w:delText>
        </w:r>
      </w:del>
      <w:r w:rsidRPr="0042399B">
        <w:rPr>
          <w:rPrChange w:id="691" w:author="Author">
            <w:rPr>
              <w:rFonts w:asciiTheme="majorBidi" w:hAnsiTheme="majorBidi" w:cstheme="majorBidi"/>
            </w:rPr>
          </w:rPrChange>
        </w:rPr>
        <w:t xml:space="preserve"> </w:t>
      </w:r>
      <w:ins w:id="692" w:author="Author">
        <w:r w:rsidR="007D5D04">
          <w:t xml:space="preserve">the </w:t>
        </w:r>
      </w:ins>
      <w:r w:rsidRPr="0042399B">
        <w:rPr>
          <w:rPrChange w:id="693" w:author="Author">
            <w:rPr>
              <w:rFonts w:asciiTheme="majorBidi" w:hAnsiTheme="majorBidi" w:cstheme="majorBidi"/>
            </w:rPr>
          </w:rPrChange>
        </w:rPr>
        <w:t>zakat management</w:t>
      </w:r>
      <w:ins w:id="694" w:author="Author">
        <w:r w:rsidR="007D5D04">
          <w:t xml:space="preserve"> domain</w:t>
        </w:r>
      </w:ins>
      <w:r w:rsidRPr="0042399B">
        <w:rPr>
          <w:rPrChange w:id="695" w:author="Author">
            <w:rPr>
              <w:rFonts w:asciiTheme="majorBidi" w:hAnsiTheme="majorBidi" w:cstheme="majorBidi"/>
            </w:rPr>
          </w:rPrChange>
        </w:rPr>
        <w:t xml:space="preserve">, </w:t>
      </w:r>
      <w:ins w:id="696" w:author="Author">
        <w:r w:rsidR="007D5D04">
          <w:t xml:space="preserve">but </w:t>
        </w:r>
      </w:ins>
      <w:del w:id="697" w:author="Author">
        <w:r w:rsidRPr="0042399B" w:rsidDel="007D5D04">
          <w:rPr>
            <w:rPrChange w:id="698" w:author="Author">
              <w:rPr>
                <w:rFonts w:asciiTheme="majorBidi" w:hAnsiTheme="majorBidi" w:cstheme="majorBidi"/>
              </w:rPr>
            </w:rPrChange>
          </w:rPr>
          <w:delText xml:space="preserve">although </w:delText>
        </w:r>
      </w:del>
      <w:ins w:id="699" w:author="Author">
        <w:r w:rsidR="007D5D04">
          <w:t>there are</w:t>
        </w:r>
        <w:r w:rsidR="007D5D04" w:rsidRPr="0042399B">
          <w:rPr>
            <w:rPrChange w:id="700" w:author="Author">
              <w:rPr>
                <w:rFonts w:asciiTheme="majorBidi" w:hAnsiTheme="majorBidi" w:cstheme="majorBidi"/>
              </w:rPr>
            </w:rPrChange>
          </w:rPr>
          <w:t xml:space="preserve"> </w:t>
        </w:r>
      </w:ins>
      <w:r w:rsidRPr="0042399B">
        <w:rPr>
          <w:rPrChange w:id="701" w:author="Author">
            <w:rPr>
              <w:rFonts w:asciiTheme="majorBidi" w:hAnsiTheme="majorBidi" w:cstheme="majorBidi"/>
            </w:rPr>
          </w:rPrChange>
        </w:rPr>
        <w:t xml:space="preserve">some principles </w:t>
      </w:r>
      <w:del w:id="702" w:author="Author">
        <w:r w:rsidRPr="0042399B" w:rsidDel="007D5D04">
          <w:rPr>
            <w:rPrChange w:id="703" w:author="Author">
              <w:rPr>
                <w:rFonts w:asciiTheme="majorBidi" w:hAnsiTheme="majorBidi" w:cstheme="majorBidi"/>
              </w:rPr>
            </w:rPrChange>
          </w:rPr>
          <w:delText>from the BCPs do not apply to zakat supervision</w:delText>
        </w:r>
      </w:del>
      <w:ins w:id="704" w:author="Author">
        <w:r w:rsidR="007D5D04">
          <w:t>less relevant,</w:t>
        </w:r>
      </w:ins>
      <w:del w:id="705" w:author="Author">
        <w:r w:rsidRPr="0042399B" w:rsidDel="007D5D04">
          <w:rPr>
            <w:rPrChange w:id="706" w:author="Author">
              <w:rPr>
                <w:rFonts w:asciiTheme="majorBidi" w:hAnsiTheme="majorBidi" w:cstheme="majorBidi"/>
              </w:rPr>
            </w:rPrChange>
          </w:rPr>
          <w:delText>.</w:delText>
        </w:r>
      </w:del>
      <w:r w:rsidRPr="0042399B">
        <w:rPr>
          <w:rStyle w:val="FootnoteReference"/>
          <w:rPrChange w:id="707" w:author="Author">
            <w:rPr>
              <w:rStyle w:val="FootnoteReference"/>
              <w:rFonts w:asciiTheme="majorBidi" w:hAnsiTheme="majorBidi" w:cstheme="majorBidi"/>
            </w:rPr>
          </w:rPrChange>
        </w:rPr>
        <w:footnoteReference w:id="31"/>
      </w:r>
      <w:r w:rsidRPr="0042399B">
        <w:rPr>
          <w:rPrChange w:id="711" w:author="Author">
            <w:rPr>
              <w:rFonts w:asciiTheme="majorBidi" w:hAnsiTheme="majorBidi" w:cstheme="majorBidi"/>
            </w:rPr>
          </w:rPrChange>
        </w:rPr>
        <w:t xml:space="preserve"> </w:t>
      </w:r>
      <w:del w:id="712" w:author="Author">
        <w:r w:rsidRPr="0042399B" w:rsidDel="007D5D04">
          <w:rPr>
            <w:rPrChange w:id="713" w:author="Author">
              <w:rPr>
                <w:rFonts w:asciiTheme="majorBidi" w:hAnsiTheme="majorBidi" w:cstheme="majorBidi"/>
              </w:rPr>
            </w:rPrChange>
          </w:rPr>
          <w:delText>F</w:delText>
        </w:r>
      </w:del>
      <w:ins w:id="714" w:author="Author">
        <w:r w:rsidR="007D5D04">
          <w:t>f</w:t>
        </w:r>
      </w:ins>
      <w:r w:rsidRPr="0042399B">
        <w:rPr>
          <w:rPrChange w:id="715" w:author="Author">
            <w:rPr>
              <w:rFonts w:asciiTheme="majorBidi" w:hAnsiTheme="majorBidi" w:cstheme="majorBidi"/>
            </w:rPr>
          </w:rPrChange>
        </w:rPr>
        <w:t>or instance, principles related to consolidated supervision and home-host relationships</w:t>
      </w:r>
      <w:ins w:id="716" w:author="Author">
        <w:r w:rsidR="007D5D04">
          <w:t>.</w:t>
        </w:r>
      </w:ins>
      <w:r w:rsidRPr="0042399B">
        <w:rPr>
          <w:rPrChange w:id="717" w:author="Author">
            <w:rPr>
              <w:rFonts w:asciiTheme="majorBidi" w:hAnsiTheme="majorBidi" w:cstheme="majorBidi"/>
            </w:rPr>
          </w:rPrChange>
        </w:rPr>
        <w:t xml:space="preserve"> </w:t>
      </w:r>
      <w:del w:id="718" w:author="Author">
        <w:r w:rsidRPr="0042399B" w:rsidDel="007D5D04">
          <w:rPr>
            <w:rPrChange w:id="719" w:author="Author">
              <w:rPr>
                <w:rFonts w:asciiTheme="majorBidi" w:hAnsiTheme="majorBidi" w:cstheme="majorBidi"/>
              </w:rPr>
            </w:rPrChange>
          </w:rPr>
          <w:delText>are less relevant. However,</w:delText>
        </w:r>
      </w:del>
      <w:ins w:id="720" w:author="Author">
        <w:r w:rsidR="007D5D04">
          <w:t>There are, however,</w:t>
        </w:r>
      </w:ins>
      <w:r w:rsidRPr="0042399B">
        <w:rPr>
          <w:rPrChange w:id="721" w:author="Author">
            <w:rPr>
              <w:rFonts w:asciiTheme="majorBidi" w:hAnsiTheme="majorBidi" w:cstheme="majorBidi"/>
            </w:rPr>
          </w:rPrChange>
        </w:rPr>
        <w:t xml:space="preserve"> several principles</w:t>
      </w:r>
      <w:ins w:id="722" w:author="Author">
        <w:r w:rsidR="007D5D04">
          <w:t xml:space="preserve"> that</w:t>
        </w:r>
      </w:ins>
      <w:r w:rsidRPr="0042399B">
        <w:rPr>
          <w:rPrChange w:id="723" w:author="Author">
            <w:rPr>
              <w:rFonts w:asciiTheme="majorBidi" w:hAnsiTheme="majorBidi" w:cstheme="majorBidi"/>
            </w:rPr>
          </w:rPrChange>
        </w:rPr>
        <w:t xml:space="preserve"> are directly adapted: the</w:t>
      </w:r>
      <w:ins w:id="724" w:author="Author">
        <w:r w:rsidR="007D5D04">
          <w:t>se</w:t>
        </w:r>
      </w:ins>
      <w:del w:id="725" w:author="Author">
        <w:r w:rsidRPr="0042399B" w:rsidDel="007D5D04">
          <w:rPr>
            <w:rPrChange w:id="726" w:author="Author">
              <w:rPr>
                <w:rFonts w:asciiTheme="majorBidi" w:hAnsiTheme="majorBidi" w:cstheme="majorBidi"/>
              </w:rPr>
            </w:rPrChange>
          </w:rPr>
          <w:delText>y</w:delText>
        </w:r>
      </w:del>
      <w:r w:rsidRPr="0042399B">
        <w:rPr>
          <w:rPrChange w:id="727" w:author="Author">
            <w:rPr>
              <w:rFonts w:asciiTheme="majorBidi" w:hAnsiTheme="majorBidi" w:cstheme="majorBidi"/>
            </w:rPr>
          </w:rPrChange>
        </w:rPr>
        <w:t xml:space="preserve"> cover aspects such as the objectives, independence, and powers of zakat supervisory bodies, permissible activities, licensing criteria, and supervisory techniques. Additionally, they address governance, risk management, zakat collection and disbursement, internal controls, Shari</w:t>
      </w:r>
      <w:r w:rsidR="001D4616" w:rsidRPr="0042399B">
        <w:rPr>
          <w:rPrChange w:id="728" w:author="Author">
            <w:rPr>
              <w:rFonts w:asciiTheme="majorBidi" w:hAnsiTheme="majorBidi" w:cstheme="majorBidi"/>
            </w:rPr>
          </w:rPrChange>
        </w:rPr>
        <w:t>a</w:t>
      </w:r>
      <w:r w:rsidRPr="0042399B">
        <w:rPr>
          <w:rPrChange w:id="729" w:author="Author">
            <w:rPr>
              <w:rFonts w:asciiTheme="majorBidi" w:hAnsiTheme="majorBidi" w:cstheme="majorBidi"/>
            </w:rPr>
          </w:rPrChange>
        </w:rPr>
        <w:t xml:space="preserve"> compliance, financial reporting, and transparency.</w:t>
      </w:r>
      <w:r w:rsidRPr="0042399B">
        <w:rPr>
          <w:rStyle w:val="FootnoteReference"/>
          <w:rPrChange w:id="730" w:author="Author">
            <w:rPr>
              <w:rStyle w:val="FootnoteReference"/>
              <w:rFonts w:asciiTheme="majorBidi" w:hAnsiTheme="majorBidi" w:cstheme="majorBidi"/>
            </w:rPr>
          </w:rPrChange>
        </w:rPr>
        <w:footnoteReference w:id="32"/>
      </w:r>
    </w:p>
    <w:p w14:paraId="01EBCF36" w14:textId="77777777" w:rsidR="00AD0B07" w:rsidRPr="0042399B" w:rsidRDefault="00AD0B07">
      <w:pPr>
        <w:pStyle w:val="NormalWeb"/>
        <w:spacing w:before="0" w:beforeAutospacing="0" w:after="0" w:afterAutospacing="0"/>
        <w:jc w:val="both"/>
        <w:rPr>
          <w:rPrChange w:id="734" w:author="Author">
            <w:rPr>
              <w:rFonts w:asciiTheme="majorBidi" w:hAnsiTheme="majorBidi" w:cstheme="majorBidi"/>
            </w:rPr>
          </w:rPrChange>
        </w:rPr>
        <w:pPrChange w:id="735" w:author="Author">
          <w:pPr>
            <w:pStyle w:val="NormalWeb"/>
            <w:jc w:val="both"/>
          </w:pPr>
        </w:pPrChange>
      </w:pPr>
    </w:p>
    <w:p w14:paraId="3707241D" w14:textId="77777777" w:rsidR="006C459A" w:rsidRPr="0042399B" w:rsidRDefault="006C459A">
      <w:pPr>
        <w:pStyle w:val="NormalWeb"/>
        <w:spacing w:before="0" w:beforeAutospacing="0" w:after="0" w:afterAutospacing="0"/>
        <w:jc w:val="both"/>
        <w:rPr>
          <w:rPrChange w:id="736" w:author="Author">
            <w:rPr>
              <w:rFonts w:asciiTheme="majorBidi" w:hAnsiTheme="majorBidi" w:cstheme="majorBidi"/>
            </w:rPr>
          </w:rPrChange>
        </w:rPr>
        <w:pPrChange w:id="737" w:author="Author">
          <w:pPr>
            <w:pStyle w:val="NormalWeb"/>
            <w:jc w:val="both"/>
          </w:pPr>
        </w:pPrChange>
      </w:pPr>
      <w:r w:rsidRPr="0042399B">
        <w:rPr>
          <w:noProof/>
          <w:lang w:val="en-US" w:eastAsia="en-US"/>
          <w:rPrChange w:id="738" w:author="Author">
            <w:rPr>
              <w:rFonts w:asciiTheme="majorBidi" w:hAnsiTheme="majorBidi" w:cstheme="majorBidi"/>
              <w:noProof/>
              <w:lang w:val="en-US" w:eastAsia="en-US"/>
            </w:rPr>
          </w:rPrChange>
        </w:rPr>
        <w:drawing>
          <wp:inline distT="0" distB="0" distL="0" distR="0" wp14:anchorId="4F35594D" wp14:editId="572D2D9A">
            <wp:extent cx="5486400" cy="3200400"/>
            <wp:effectExtent l="57150" t="38100" r="76200" b="57150"/>
            <wp:docPr id="214336062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8012C87" w14:textId="77777777" w:rsidR="006C459A" w:rsidRPr="0042399B" w:rsidRDefault="006C459A">
      <w:pPr>
        <w:pStyle w:val="NormalWeb"/>
        <w:spacing w:before="0" w:beforeAutospacing="0" w:after="0" w:afterAutospacing="0"/>
        <w:jc w:val="center"/>
        <w:rPr>
          <w:rPrChange w:id="739" w:author="Author">
            <w:rPr>
              <w:rFonts w:asciiTheme="majorBidi" w:hAnsiTheme="majorBidi" w:cstheme="majorBidi"/>
            </w:rPr>
          </w:rPrChange>
        </w:rPr>
        <w:pPrChange w:id="740" w:author="Author">
          <w:pPr>
            <w:pStyle w:val="NormalWeb"/>
            <w:jc w:val="both"/>
          </w:pPr>
        </w:pPrChange>
      </w:pPr>
      <w:r w:rsidRPr="0042399B">
        <w:rPr>
          <w:b/>
          <w:bCs/>
          <w:rPrChange w:id="741" w:author="Author">
            <w:rPr>
              <w:rFonts w:asciiTheme="majorBidi" w:hAnsiTheme="majorBidi" w:cstheme="majorBidi"/>
              <w:b/>
              <w:bCs/>
            </w:rPr>
          </w:rPrChange>
        </w:rPr>
        <w:t>Table 1:</w:t>
      </w:r>
      <w:r w:rsidRPr="0042399B">
        <w:rPr>
          <w:rPrChange w:id="742" w:author="Author">
            <w:rPr>
              <w:rFonts w:asciiTheme="majorBidi" w:hAnsiTheme="majorBidi" w:cstheme="majorBidi"/>
            </w:rPr>
          </w:rPrChange>
        </w:rPr>
        <w:t xml:space="preserve"> Zakat Core Principles (Source: adopted from the consultative document: Core Principles for Effective Zakat Supervision)</w:t>
      </w:r>
    </w:p>
    <w:p w14:paraId="3998B854" w14:textId="77777777" w:rsidR="00AD0B07" w:rsidRDefault="00AD0B07" w:rsidP="0042399B">
      <w:pPr>
        <w:pStyle w:val="NormalWeb"/>
        <w:spacing w:before="0" w:beforeAutospacing="0" w:after="0" w:afterAutospacing="0"/>
        <w:jc w:val="both"/>
        <w:rPr>
          <w:ins w:id="743" w:author="Author"/>
        </w:rPr>
      </w:pPr>
    </w:p>
    <w:p w14:paraId="5015EF2A" w14:textId="110D5B1F" w:rsidR="006C459A" w:rsidRDefault="006C459A" w:rsidP="0042399B">
      <w:pPr>
        <w:pStyle w:val="NormalWeb"/>
        <w:spacing w:before="0" w:beforeAutospacing="0" w:after="0" w:afterAutospacing="0"/>
        <w:jc w:val="both"/>
        <w:rPr>
          <w:ins w:id="744" w:author="Author"/>
        </w:rPr>
      </w:pPr>
      <w:del w:id="745" w:author="Author">
        <w:r w:rsidRPr="0042399B" w:rsidDel="007D5D04">
          <w:rPr>
            <w:rPrChange w:id="746" w:author="Author">
              <w:rPr>
                <w:rFonts w:asciiTheme="majorBidi" w:hAnsiTheme="majorBidi" w:cstheme="majorBidi"/>
              </w:rPr>
            </w:rPrChange>
          </w:rPr>
          <w:delText xml:space="preserve">The table 1, provides a detailed risk management framework for zakat institutions, emphasizing the need to address </w:delText>
        </w:r>
        <w:r w:rsidR="00BE3880" w:rsidRPr="0042399B" w:rsidDel="007D5D04">
          <w:rPr>
            <w:rPrChange w:id="747" w:author="Author">
              <w:rPr>
                <w:rFonts w:asciiTheme="majorBidi" w:hAnsiTheme="majorBidi" w:cstheme="majorBidi"/>
              </w:rPr>
            </w:rPrChange>
          </w:rPr>
          <w:delText xml:space="preserve">five </w:delText>
        </w:r>
        <w:r w:rsidR="00E02D38" w:rsidRPr="0042399B" w:rsidDel="007D5D04">
          <w:rPr>
            <w:rPrChange w:id="748" w:author="Author">
              <w:rPr>
                <w:rFonts w:asciiTheme="majorBidi" w:hAnsiTheme="majorBidi" w:cstheme="majorBidi"/>
              </w:rPr>
            </w:rPrChange>
          </w:rPr>
          <w:delText>categories for effective zakat supervision</w:delText>
        </w:r>
      </w:del>
      <w:ins w:id="749" w:author="Author">
        <w:r w:rsidR="007D5D04">
          <w:t>Table 1 provides a detailed risk management framework for zakat institutions, emphasizing the need to address five categories for effective zakat supervision,</w:t>
        </w:r>
      </w:ins>
      <w:r w:rsidR="00BE3880" w:rsidRPr="0042399B">
        <w:rPr>
          <w:rPrChange w:id="750" w:author="Author">
            <w:rPr>
              <w:rFonts w:asciiTheme="majorBidi" w:hAnsiTheme="majorBidi" w:cstheme="majorBidi"/>
            </w:rPr>
          </w:rPrChange>
        </w:rPr>
        <w:t xml:space="preserve"> which are regulation, supervision, collection and disbursement management, risk management and audit and transparency. </w:t>
      </w:r>
      <w:r w:rsidR="00E02D38" w:rsidRPr="0042399B">
        <w:rPr>
          <w:rPrChange w:id="751" w:author="Author">
            <w:rPr>
              <w:rFonts w:asciiTheme="majorBidi" w:hAnsiTheme="majorBidi" w:cstheme="majorBidi"/>
            </w:rPr>
          </w:rPrChange>
        </w:rPr>
        <w:t xml:space="preserve">These categories </w:t>
      </w:r>
      <w:del w:id="752" w:author="Author">
        <w:r w:rsidR="00E02D38" w:rsidRPr="0042399B" w:rsidDel="007D5D04">
          <w:rPr>
            <w:rPrChange w:id="753" w:author="Author">
              <w:rPr>
                <w:rFonts w:asciiTheme="majorBidi" w:hAnsiTheme="majorBidi" w:cstheme="majorBidi"/>
              </w:rPr>
            </w:rPrChange>
          </w:rPr>
          <w:delText>representing the 18 Zakat Core Principles</w:delText>
        </w:r>
      </w:del>
      <w:ins w:id="754" w:author="Author">
        <w:r w:rsidR="007D5D04">
          <w:t>represent the 18 Zakat Core Principles,</w:t>
        </w:r>
      </w:ins>
      <w:r w:rsidR="00E02D38" w:rsidRPr="0042399B">
        <w:rPr>
          <w:rPrChange w:id="755" w:author="Author">
            <w:rPr>
              <w:rFonts w:asciiTheme="majorBidi" w:hAnsiTheme="majorBidi" w:cstheme="majorBidi"/>
            </w:rPr>
          </w:rPrChange>
        </w:rPr>
        <w:t xml:space="preserve"> which </w:t>
      </w:r>
      <w:r w:rsidRPr="0042399B">
        <w:rPr>
          <w:rPrChange w:id="756" w:author="Author">
            <w:rPr>
              <w:rFonts w:asciiTheme="majorBidi" w:hAnsiTheme="majorBidi" w:cstheme="majorBidi"/>
            </w:rPr>
          </w:rPrChange>
        </w:rPr>
        <w:t>involve aligning the institution's mission with long-term goals while preventing reputational damage</w:t>
      </w:r>
      <w:r w:rsidR="00E02D38" w:rsidRPr="0042399B">
        <w:rPr>
          <w:rPrChange w:id="757" w:author="Author">
            <w:rPr>
              <w:rFonts w:asciiTheme="majorBidi" w:hAnsiTheme="majorBidi" w:cstheme="majorBidi"/>
            </w:rPr>
          </w:rPrChange>
        </w:rPr>
        <w:t>. Indeed, together</w:t>
      </w:r>
      <w:del w:id="758" w:author="Author">
        <w:r w:rsidR="00E02D38" w:rsidRPr="0042399B" w:rsidDel="007D5D04">
          <w:rPr>
            <w:rPrChange w:id="759" w:author="Author">
              <w:rPr>
                <w:rFonts w:asciiTheme="majorBidi" w:hAnsiTheme="majorBidi" w:cstheme="majorBidi"/>
              </w:rPr>
            </w:rPrChange>
          </w:rPr>
          <w:delText xml:space="preserve"> these principles are formed to build</w:delText>
        </w:r>
        <w:r w:rsidRPr="0042399B" w:rsidDel="007D5D04">
          <w:rPr>
            <w:rPrChange w:id="760" w:author="Author">
              <w:rPr>
                <w:rFonts w:asciiTheme="majorBidi" w:hAnsiTheme="majorBidi" w:cstheme="majorBidi"/>
              </w:rPr>
            </w:rPrChange>
          </w:rPr>
          <w:delText xml:space="preserve"> a comprehensive approach </w:delText>
        </w:r>
        <w:r w:rsidR="00E02D38" w:rsidRPr="0042399B" w:rsidDel="007D5D04">
          <w:rPr>
            <w:rPrChange w:id="761" w:author="Author">
              <w:rPr>
                <w:rFonts w:asciiTheme="majorBidi" w:hAnsiTheme="majorBidi" w:cstheme="majorBidi"/>
              </w:rPr>
            </w:rPrChange>
          </w:rPr>
          <w:delText>in</w:delText>
        </w:r>
      </w:del>
      <w:ins w:id="762" w:author="Author">
        <w:r w:rsidR="007D5D04">
          <w:t>, these principles are formed to build a comprehensive approach to</w:t>
        </w:r>
      </w:ins>
      <w:r w:rsidRPr="0042399B">
        <w:rPr>
          <w:rPrChange w:id="763" w:author="Author">
            <w:rPr>
              <w:rFonts w:asciiTheme="majorBidi" w:hAnsiTheme="majorBidi" w:cstheme="majorBidi"/>
            </w:rPr>
          </w:rPrChange>
        </w:rPr>
        <w:t xml:space="preserve"> managing the diverse risks inherent in zakat administration.</w:t>
      </w:r>
      <w:r w:rsidRPr="0042399B">
        <w:rPr>
          <w:rStyle w:val="FootnoteReference"/>
          <w:rPrChange w:id="764" w:author="Author">
            <w:rPr>
              <w:rStyle w:val="FootnoteReference"/>
              <w:rFonts w:asciiTheme="majorBidi" w:hAnsiTheme="majorBidi" w:cstheme="majorBidi"/>
            </w:rPr>
          </w:rPrChange>
        </w:rPr>
        <w:footnoteReference w:id="33"/>
      </w:r>
      <w:r w:rsidR="00E02D38" w:rsidRPr="0042399B">
        <w:rPr>
          <w:rPrChange w:id="768" w:author="Author">
            <w:rPr>
              <w:rFonts w:asciiTheme="majorBidi" w:hAnsiTheme="majorBidi" w:cstheme="majorBidi"/>
            </w:rPr>
          </w:rPrChange>
        </w:rPr>
        <w:t xml:space="preserve"> However, </w:t>
      </w:r>
      <w:r w:rsidR="009C1EA7" w:rsidRPr="0042399B">
        <w:rPr>
          <w:rPrChange w:id="769" w:author="Author">
            <w:rPr>
              <w:rFonts w:asciiTheme="majorBidi" w:hAnsiTheme="majorBidi" w:cstheme="majorBidi"/>
            </w:rPr>
          </w:rPrChange>
        </w:rPr>
        <w:t xml:space="preserve">the system of zakat core principles </w:t>
      </w:r>
      <w:del w:id="770" w:author="Author">
        <w:r w:rsidR="00E02D38" w:rsidRPr="0042399B" w:rsidDel="007D5D04">
          <w:rPr>
            <w:rPrChange w:id="771" w:author="Author">
              <w:rPr>
                <w:rFonts w:asciiTheme="majorBidi" w:hAnsiTheme="majorBidi" w:cstheme="majorBidi"/>
              </w:rPr>
            </w:rPrChange>
          </w:rPr>
          <w:delText>miss</w:delText>
        </w:r>
        <w:r w:rsidR="009C1EA7" w:rsidRPr="0042399B" w:rsidDel="007D5D04">
          <w:rPr>
            <w:rPrChange w:id="772" w:author="Author">
              <w:rPr>
                <w:rFonts w:asciiTheme="majorBidi" w:hAnsiTheme="majorBidi" w:cstheme="majorBidi"/>
              </w:rPr>
            </w:rPrChange>
          </w:rPr>
          <w:delText>es to include</w:delText>
        </w:r>
        <w:r w:rsidR="00E02D38" w:rsidRPr="0042399B" w:rsidDel="007D5D04">
          <w:rPr>
            <w:rPrChange w:id="773" w:author="Author">
              <w:rPr>
                <w:rFonts w:asciiTheme="majorBidi" w:hAnsiTheme="majorBidi" w:cstheme="majorBidi"/>
              </w:rPr>
            </w:rPrChange>
          </w:rPr>
          <w:delText xml:space="preserve"> the social behaviour</w:delText>
        </w:r>
        <w:r w:rsidR="009C1EA7" w:rsidRPr="0042399B" w:rsidDel="007D5D04">
          <w:rPr>
            <w:rPrChange w:id="774" w:author="Author">
              <w:rPr>
                <w:rFonts w:asciiTheme="majorBidi" w:hAnsiTheme="majorBidi" w:cstheme="majorBidi"/>
              </w:rPr>
            </w:rPrChange>
          </w:rPr>
          <w:delText xml:space="preserve"> as one of it</w:delText>
        </w:r>
      </w:del>
      <w:ins w:id="775" w:author="Author">
        <w:r w:rsidR="007D5D04">
          <w:t>fails to include social behaviour as one of its</w:t>
        </w:r>
      </w:ins>
      <w:r w:rsidR="009C1EA7" w:rsidRPr="0042399B">
        <w:rPr>
          <w:rPrChange w:id="776" w:author="Author">
            <w:rPr>
              <w:rFonts w:asciiTheme="majorBidi" w:hAnsiTheme="majorBidi" w:cstheme="majorBidi"/>
            </w:rPr>
          </w:rPrChange>
        </w:rPr>
        <w:t xml:space="preserve"> core principles. In Islamic social behaviour, every</w:t>
      </w:r>
      <w:r w:rsidR="00E02D38" w:rsidRPr="0042399B">
        <w:rPr>
          <w:rPrChange w:id="777" w:author="Author">
            <w:rPr>
              <w:rFonts w:asciiTheme="majorBidi" w:hAnsiTheme="majorBidi" w:cstheme="majorBidi"/>
            </w:rPr>
          </w:rPrChange>
        </w:rPr>
        <w:t xml:space="preserve"> </w:t>
      </w:r>
      <w:r w:rsidR="009C1EA7" w:rsidRPr="0042399B">
        <w:rPr>
          <w:rPrChange w:id="778" w:author="Author">
            <w:rPr>
              <w:rFonts w:asciiTheme="majorBidi" w:hAnsiTheme="majorBidi" w:cstheme="majorBidi"/>
            </w:rPr>
          </w:rPrChange>
        </w:rPr>
        <w:t>Muslim</w:t>
      </w:r>
      <w:r w:rsidR="00E02D38" w:rsidRPr="0042399B">
        <w:rPr>
          <w:rPrChange w:id="779" w:author="Author">
            <w:rPr>
              <w:rFonts w:asciiTheme="majorBidi" w:hAnsiTheme="majorBidi" w:cstheme="majorBidi"/>
            </w:rPr>
          </w:rPrChange>
        </w:rPr>
        <w:t xml:space="preserve"> can be expected </w:t>
      </w:r>
      <w:del w:id="780" w:author="Author">
        <w:r w:rsidR="00E02D38" w:rsidRPr="0042399B" w:rsidDel="007D5D04">
          <w:rPr>
            <w:rPrChange w:id="781" w:author="Author">
              <w:rPr>
                <w:rFonts w:asciiTheme="majorBidi" w:hAnsiTheme="majorBidi" w:cstheme="majorBidi"/>
              </w:rPr>
            </w:rPrChange>
          </w:rPr>
          <w:delText xml:space="preserve">as a volunteer in </w:delText>
        </w:r>
        <w:r w:rsidR="009C1EA7" w:rsidRPr="0042399B" w:rsidDel="007D5D04">
          <w:rPr>
            <w:rPrChange w:id="782" w:author="Author">
              <w:rPr>
                <w:rFonts w:asciiTheme="majorBidi" w:hAnsiTheme="majorBidi" w:cstheme="majorBidi"/>
              </w:rPr>
            </w:rPrChange>
          </w:rPr>
          <w:delText>disseminating</w:delText>
        </w:r>
        <w:r w:rsidR="00E02D38" w:rsidRPr="0042399B" w:rsidDel="007D5D04">
          <w:rPr>
            <w:rPrChange w:id="783" w:author="Author">
              <w:rPr>
                <w:rFonts w:asciiTheme="majorBidi" w:hAnsiTheme="majorBidi" w:cstheme="majorBidi"/>
              </w:rPr>
            </w:rPrChange>
          </w:rPr>
          <w:delText xml:space="preserve"> the kindness for </w:delText>
        </w:r>
      </w:del>
      <w:ins w:id="784" w:author="Author">
        <w:r w:rsidR="007D5D04">
          <w:t xml:space="preserve">to be a volunteer in disseminating kindness for the </w:t>
        </w:r>
      </w:ins>
      <w:r w:rsidR="00E02D38" w:rsidRPr="0042399B">
        <w:rPr>
          <w:rPrChange w:id="785" w:author="Author">
            <w:rPr>
              <w:rFonts w:asciiTheme="majorBidi" w:hAnsiTheme="majorBidi" w:cstheme="majorBidi"/>
            </w:rPr>
          </w:rPrChange>
        </w:rPr>
        <w:t xml:space="preserve">zakat fund. If the recipient of zakat </w:t>
      </w:r>
      <w:ins w:id="786" w:author="Author">
        <w:r w:rsidR="007D5D04">
          <w:t xml:space="preserve">acts </w:t>
        </w:r>
      </w:ins>
      <w:r w:rsidR="009C1EA7" w:rsidRPr="0042399B">
        <w:rPr>
          <w:rPrChange w:id="787" w:author="Author">
            <w:rPr>
              <w:rFonts w:asciiTheme="majorBidi" w:hAnsiTheme="majorBidi" w:cstheme="majorBidi"/>
            </w:rPr>
          </w:rPrChange>
        </w:rPr>
        <w:t>deceit</w:t>
      </w:r>
      <w:del w:id="788" w:author="Author">
        <w:r w:rsidR="009C1EA7" w:rsidRPr="0042399B" w:rsidDel="007D5D04">
          <w:rPr>
            <w:rPrChange w:id="789" w:author="Author">
              <w:rPr>
                <w:rFonts w:asciiTheme="majorBidi" w:hAnsiTheme="majorBidi" w:cstheme="majorBidi"/>
              </w:rPr>
            </w:rPrChange>
          </w:rPr>
          <w:delText>s</w:delText>
        </w:r>
        <w:r w:rsidR="00E02D38" w:rsidRPr="0042399B" w:rsidDel="007D5D04">
          <w:rPr>
            <w:rPrChange w:id="790" w:author="Author">
              <w:rPr>
                <w:rFonts w:asciiTheme="majorBidi" w:hAnsiTheme="majorBidi" w:cstheme="majorBidi"/>
              </w:rPr>
            </w:rPrChange>
          </w:rPr>
          <w:delText xml:space="preserve"> and</w:delText>
        </w:r>
      </w:del>
      <w:ins w:id="791" w:author="Author">
        <w:r w:rsidR="007D5D04">
          <w:t>fully and</w:t>
        </w:r>
      </w:ins>
      <w:r w:rsidR="00E02D38" w:rsidRPr="0042399B">
        <w:rPr>
          <w:rPrChange w:id="792" w:author="Author">
            <w:rPr>
              <w:rFonts w:asciiTheme="majorBidi" w:hAnsiTheme="majorBidi" w:cstheme="majorBidi"/>
            </w:rPr>
          </w:rPrChange>
        </w:rPr>
        <w:t xml:space="preserve"> does not match the </w:t>
      </w:r>
      <w:r w:rsidR="00237A4F" w:rsidRPr="0042399B">
        <w:rPr>
          <w:i/>
          <w:iCs/>
          <w:rPrChange w:id="793" w:author="Author">
            <w:rPr>
              <w:rFonts w:asciiTheme="majorBidi" w:hAnsiTheme="majorBidi" w:cstheme="majorBidi"/>
              <w:i/>
              <w:iCs/>
            </w:rPr>
          </w:rPrChange>
        </w:rPr>
        <w:t>mustahik</w:t>
      </w:r>
      <w:r w:rsidR="00E02D38" w:rsidRPr="0042399B">
        <w:rPr>
          <w:rPrChange w:id="794" w:author="Author">
            <w:rPr>
              <w:rFonts w:asciiTheme="majorBidi" w:hAnsiTheme="majorBidi" w:cstheme="majorBidi"/>
            </w:rPr>
          </w:rPrChange>
        </w:rPr>
        <w:t xml:space="preserve"> categories</w:t>
      </w:r>
      <w:r w:rsidR="009C1EA7" w:rsidRPr="0042399B">
        <w:rPr>
          <w:rPrChange w:id="795" w:author="Author">
            <w:rPr>
              <w:rFonts w:asciiTheme="majorBidi" w:hAnsiTheme="majorBidi" w:cstheme="majorBidi"/>
            </w:rPr>
          </w:rPrChange>
        </w:rPr>
        <w:t xml:space="preserve">, the other </w:t>
      </w:r>
      <w:r w:rsidR="00237A4F" w:rsidRPr="0042399B">
        <w:rPr>
          <w:i/>
          <w:iCs/>
          <w:rPrChange w:id="796" w:author="Author">
            <w:rPr>
              <w:rFonts w:asciiTheme="majorBidi" w:hAnsiTheme="majorBidi" w:cstheme="majorBidi"/>
              <w:i/>
              <w:iCs/>
            </w:rPr>
          </w:rPrChange>
        </w:rPr>
        <w:t>mustahik</w:t>
      </w:r>
      <w:r w:rsidR="009C1EA7" w:rsidRPr="0042399B">
        <w:rPr>
          <w:rPrChange w:id="797" w:author="Author">
            <w:rPr>
              <w:rFonts w:asciiTheme="majorBidi" w:hAnsiTheme="majorBidi" w:cstheme="majorBidi"/>
            </w:rPr>
          </w:rPrChange>
        </w:rPr>
        <w:t xml:space="preserve"> are </w:t>
      </w:r>
      <w:r w:rsidR="009C1EA7" w:rsidRPr="0042399B">
        <w:rPr>
          <w:rPrChange w:id="798" w:author="Author">
            <w:rPr>
              <w:rFonts w:asciiTheme="majorBidi" w:hAnsiTheme="majorBidi" w:cstheme="majorBidi"/>
            </w:rPr>
          </w:rPrChange>
        </w:rPr>
        <w:lastRenderedPageBreak/>
        <w:t xml:space="preserve">likely to report him to the </w:t>
      </w:r>
      <w:r w:rsidR="00237A4F" w:rsidRPr="0042399B">
        <w:rPr>
          <w:i/>
          <w:iCs/>
          <w:rPrChange w:id="799" w:author="Author">
            <w:rPr>
              <w:rFonts w:asciiTheme="majorBidi" w:hAnsiTheme="majorBidi" w:cstheme="majorBidi"/>
              <w:i/>
              <w:iCs/>
            </w:rPr>
          </w:rPrChange>
        </w:rPr>
        <w:t>muzakki</w:t>
      </w:r>
      <w:r w:rsidR="009C1EA7" w:rsidRPr="0042399B">
        <w:rPr>
          <w:rPrChange w:id="800" w:author="Author">
            <w:rPr>
              <w:rFonts w:asciiTheme="majorBidi" w:hAnsiTheme="majorBidi" w:cstheme="majorBidi"/>
            </w:rPr>
          </w:rPrChange>
        </w:rPr>
        <w:t xml:space="preserve"> or zakat institution</w:t>
      </w:r>
      <w:del w:id="801" w:author="Author">
        <w:r w:rsidR="009C1EA7" w:rsidRPr="0042399B" w:rsidDel="000373F8">
          <w:rPr>
            <w:rPrChange w:id="802" w:author="Author">
              <w:rPr>
                <w:rFonts w:asciiTheme="majorBidi" w:hAnsiTheme="majorBidi" w:cstheme="majorBidi"/>
              </w:rPr>
            </w:rPrChange>
          </w:rPr>
          <w:delText>, he will then be accused of ingratitude</w:delText>
        </w:r>
      </w:del>
      <w:ins w:id="803" w:author="Author">
        <w:r w:rsidR="000373F8">
          <w:t>; he will then be accused of ingratitude,</w:t>
        </w:r>
      </w:ins>
      <w:r w:rsidR="009C1EA7" w:rsidRPr="0042399B">
        <w:rPr>
          <w:rPrChange w:id="804" w:author="Author">
            <w:rPr>
              <w:rFonts w:asciiTheme="majorBidi" w:hAnsiTheme="majorBidi" w:cstheme="majorBidi"/>
            </w:rPr>
          </w:rPrChange>
        </w:rPr>
        <w:t xml:space="preserve"> which serves as a kind of social control for zakat supervision.</w:t>
      </w:r>
      <w:r w:rsidR="00E02D38" w:rsidRPr="0042399B">
        <w:rPr>
          <w:rPrChange w:id="805" w:author="Author">
            <w:rPr>
              <w:rFonts w:asciiTheme="majorBidi" w:hAnsiTheme="majorBidi" w:cstheme="majorBidi"/>
            </w:rPr>
          </w:rPrChange>
        </w:rPr>
        <w:t xml:space="preserve"> </w:t>
      </w:r>
    </w:p>
    <w:p w14:paraId="14D3D81E" w14:textId="77777777" w:rsidR="00AD0B07" w:rsidRPr="0042399B" w:rsidRDefault="00AD0B07">
      <w:pPr>
        <w:pStyle w:val="NormalWeb"/>
        <w:spacing w:before="0" w:beforeAutospacing="0" w:after="0" w:afterAutospacing="0"/>
        <w:jc w:val="both"/>
        <w:rPr>
          <w:rPrChange w:id="806" w:author="Author">
            <w:rPr>
              <w:rFonts w:asciiTheme="majorBidi" w:hAnsiTheme="majorBidi" w:cstheme="majorBidi"/>
            </w:rPr>
          </w:rPrChange>
        </w:rPr>
        <w:pPrChange w:id="807" w:author="Author">
          <w:pPr>
            <w:pStyle w:val="NormalWeb"/>
            <w:jc w:val="both"/>
          </w:pPr>
        </w:pPrChange>
      </w:pPr>
    </w:p>
    <w:p w14:paraId="7CAF3927" w14:textId="0CA5B032" w:rsidR="00381BAE" w:rsidRDefault="006C459A" w:rsidP="0042399B">
      <w:pPr>
        <w:pStyle w:val="NormalWeb"/>
        <w:spacing w:before="0" w:beforeAutospacing="0" w:after="0" w:afterAutospacing="0"/>
        <w:jc w:val="both"/>
        <w:rPr>
          <w:ins w:id="808" w:author="Author"/>
        </w:rPr>
      </w:pPr>
      <w:r w:rsidRPr="0042399B">
        <w:rPr>
          <w:rPrChange w:id="809" w:author="Author">
            <w:rPr>
              <w:rFonts w:asciiTheme="majorBidi" w:hAnsiTheme="majorBidi" w:cstheme="majorBidi"/>
            </w:rPr>
          </w:rPrChange>
        </w:rPr>
        <w:t>In addition to serving as a fundamental reference for zakat institutions, the zakat core principles tend to overlook the role of Muslim society networks as public supervisory agents. In practice, the disbursement of zakat funds is susceptible to conflicts of interest, including political misuse, especially when oversight and transparency mechanisms are inadequate.</w:t>
      </w:r>
      <w:bookmarkStart w:id="810" w:name="_Ref176982933"/>
      <w:r w:rsidRPr="0042399B">
        <w:rPr>
          <w:rStyle w:val="FootnoteReference"/>
          <w:rPrChange w:id="811" w:author="Author">
            <w:rPr>
              <w:rStyle w:val="FootnoteReference"/>
              <w:rFonts w:asciiTheme="majorBidi" w:hAnsiTheme="majorBidi" w:cstheme="majorBidi"/>
            </w:rPr>
          </w:rPrChange>
        </w:rPr>
        <w:footnoteReference w:id="34"/>
      </w:r>
      <w:bookmarkEnd w:id="810"/>
      <w:r w:rsidRPr="0042399B">
        <w:rPr>
          <w:rPrChange w:id="817" w:author="Author">
            <w:rPr>
              <w:rFonts w:asciiTheme="majorBidi" w:hAnsiTheme="majorBidi" w:cstheme="majorBidi"/>
            </w:rPr>
          </w:rPrChange>
        </w:rPr>
        <w:t xml:space="preserve"> Zakat, intended for social welfare and poverty alleviation, should be used according to its purpose. However, there have been cases where political figures or groups have misused zakat funds to gain political support or consolidate power, undermining its ethical use and primary objectives.</w:t>
      </w:r>
      <w:r w:rsidR="00381BAE" w:rsidRPr="0042399B">
        <w:rPr>
          <w:rPrChange w:id="818" w:author="Author">
            <w:rPr>
              <w:rFonts w:asciiTheme="majorBidi" w:hAnsiTheme="majorBidi" w:cstheme="majorBidi"/>
            </w:rPr>
          </w:rPrChange>
        </w:rPr>
        <w:t xml:space="preserve"> As Khan and Qutub</w:t>
      </w:r>
      <w:r w:rsidR="00381BAE" w:rsidRPr="0042399B">
        <w:rPr>
          <w:rStyle w:val="FootnoteReference"/>
          <w:rPrChange w:id="819" w:author="Author">
            <w:rPr>
              <w:rStyle w:val="FootnoteReference"/>
              <w:rFonts w:asciiTheme="majorBidi" w:hAnsiTheme="majorBidi" w:cstheme="majorBidi"/>
            </w:rPr>
          </w:rPrChange>
        </w:rPr>
        <w:t xml:space="preserve"> </w:t>
      </w:r>
      <w:r w:rsidR="00381BAE" w:rsidRPr="0042399B">
        <w:rPr>
          <w:rPrChange w:id="820" w:author="Author">
            <w:rPr>
              <w:rFonts w:asciiTheme="majorBidi" w:hAnsiTheme="majorBidi" w:cstheme="majorBidi"/>
            </w:rPr>
          </w:rPrChange>
        </w:rPr>
        <w:t xml:space="preserve">explain that: </w:t>
      </w:r>
    </w:p>
    <w:p w14:paraId="39801429" w14:textId="77777777" w:rsidR="00AD0B07" w:rsidRPr="0042399B" w:rsidRDefault="00AD0B07">
      <w:pPr>
        <w:pStyle w:val="NormalWeb"/>
        <w:spacing w:before="0" w:beforeAutospacing="0" w:after="0" w:afterAutospacing="0"/>
        <w:jc w:val="both"/>
        <w:rPr>
          <w:rPrChange w:id="821" w:author="Author">
            <w:rPr>
              <w:rFonts w:asciiTheme="majorBidi" w:hAnsiTheme="majorBidi" w:cstheme="majorBidi"/>
            </w:rPr>
          </w:rPrChange>
        </w:rPr>
        <w:pPrChange w:id="822" w:author="Author">
          <w:pPr>
            <w:pStyle w:val="NormalWeb"/>
            <w:jc w:val="both"/>
          </w:pPr>
        </w:pPrChange>
      </w:pPr>
    </w:p>
    <w:p w14:paraId="7484F9F8" w14:textId="62C33ED9" w:rsidR="006C459A" w:rsidRPr="0042399B" w:rsidRDefault="00942ED3">
      <w:pPr>
        <w:pStyle w:val="NormalWeb"/>
        <w:spacing w:before="0" w:beforeAutospacing="0" w:after="0" w:afterAutospacing="0"/>
        <w:ind w:left="720"/>
        <w:jc w:val="both"/>
        <w:rPr>
          <w:rPrChange w:id="823" w:author="Author">
            <w:rPr>
              <w:rFonts w:asciiTheme="majorBidi" w:hAnsiTheme="majorBidi" w:cstheme="majorBidi"/>
            </w:rPr>
          </w:rPrChange>
        </w:rPr>
        <w:pPrChange w:id="824" w:author="Author">
          <w:pPr>
            <w:pStyle w:val="NormalWeb"/>
            <w:ind w:left="720"/>
            <w:jc w:val="both"/>
          </w:pPr>
        </w:pPrChange>
      </w:pPr>
      <w:r w:rsidRPr="0042399B">
        <w:rPr>
          <w:rPrChange w:id="825" w:author="Author">
            <w:rPr>
              <w:rFonts w:asciiTheme="majorBidi" w:hAnsiTheme="majorBidi" w:cstheme="majorBidi"/>
            </w:rPr>
          </w:rPrChange>
        </w:rPr>
        <w:t>“</w:t>
      </w:r>
      <w:r w:rsidR="00381BAE" w:rsidRPr="0042399B">
        <w:rPr>
          <w:rPrChange w:id="826" w:author="Author">
            <w:rPr>
              <w:rFonts w:asciiTheme="majorBidi" w:hAnsiTheme="majorBidi" w:cstheme="majorBidi"/>
            </w:rPr>
          </w:rPrChange>
        </w:rPr>
        <w:t xml:space="preserve">Zakat and </w:t>
      </w:r>
      <w:r w:rsidR="00381BAE" w:rsidRPr="0042399B">
        <w:rPr>
          <w:i/>
          <w:iCs/>
          <w:rPrChange w:id="827" w:author="Author">
            <w:rPr>
              <w:rFonts w:asciiTheme="majorBidi" w:hAnsiTheme="majorBidi" w:cstheme="majorBidi"/>
              <w:i/>
              <w:iCs/>
            </w:rPr>
          </w:rPrChange>
        </w:rPr>
        <w:t>Ushr</w:t>
      </w:r>
      <w:r w:rsidR="00381BAE" w:rsidRPr="0042399B">
        <w:rPr>
          <w:rPrChange w:id="828" w:author="Author">
            <w:rPr>
              <w:rFonts w:asciiTheme="majorBidi" w:hAnsiTheme="majorBidi" w:cstheme="majorBidi"/>
            </w:rPr>
          </w:rPrChange>
        </w:rPr>
        <w:t xml:space="preserve"> has undertaken a number of implementation reforms…It should be noted that most of these reforms reflect policy decisions, and it is unclear whether there is bureaucratic commitment or political interest in ensuring their implementation</w:t>
      </w:r>
      <w:r w:rsidRPr="0042399B">
        <w:rPr>
          <w:rPrChange w:id="829" w:author="Author">
            <w:rPr>
              <w:rFonts w:asciiTheme="majorBidi" w:hAnsiTheme="majorBidi" w:cstheme="majorBidi"/>
            </w:rPr>
          </w:rPrChange>
        </w:rPr>
        <w:t>.”</w:t>
      </w:r>
      <w:r w:rsidR="00381BAE" w:rsidRPr="0042399B">
        <w:rPr>
          <w:rStyle w:val="FootnoteReference"/>
          <w:rPrChange w:id="830" w:author="Author">
            <w:rPr>
              <w:rStyle w:val="FootnoteReference"/>
              <w:rFonts w:asciiTheme="majorBidi" w:hAnsiTheme="majorBidi" w:cstheme="majorBidi"/>
            </w:rPr>
          </w:rPrChange>
        </w:rPr>
        <w:t xml:space="preserve"> </w:t>
      </w:r>
      <w:r w:rsidR="006C459A" w:rsidRPr="0042399B">
        <w:rPr>
          <w:rStyle w:val="FootnoteReference"/>
          <w:rPrChange w:id="831" w:author="Author">
            <w:rPr>
              <w:rStyle w:val="FootnoteReference"/>
              <w:rFonts w:asciiTheme="majorBidi" w:hAnsiTheme="majorBidi" w:cstheme="majorBidi"/>
            </w:rPr>
          </w:rPrChange>
        </w:rPr>
        <w:footnoteReference w:id="35"/>
      </w:r>
      <w:r w:rsidR="006C459A" w:rsidRPr="0042399B">
        <w:rPr>
          <w:rPrChange w:id="835" w:author="Author">
            <w:rPr>
              <w:rFonts w:asciiTheme="majorBidi" w:hAnsiTheme="majorBidi" w:cstheme="majorBidi"/>
            </w:rPr>
          </w:rPrChange>
        </w:rPr>
        <w:t xml:space="preserve"> </w:t>
      </w:r>
    </w:p>
    <w:p w14:paraId="5C082C19" w14:textId="77777777" w:rsidR="00AD0B07" w:rsidRDefault="00AD0B07" w:rsidP="0042399B">
      <w:pPr>
        <w:pStyle w:val="NormalWeb"/>
        <w:spacing w:before="0" w:beforeAutospacing="0" w:after="0" w:afterAutospacing="0"/>
        <w:jc w:val="both"/>
        <w:rPr>
          <w:ins w:id="836" w:author="Author"/>
        </w:rPr>
      </w:pPr>
    </w:p>
    <w:p w14:paraId="2C768586" w14:textId="4C99AB10" w:rsidR="006C459A" w:rsidRPr="0042399B" w:rsidRDefault="00942ED3">
      <w:pPr>
        <w:pStyle w:val="NormalWeb"/>
        <w:spacing w:before="0" w:beforeAutospacing="0" w:after="0" w:afterAutospacing="0"/>
        <w:jc w:val="both"/>
        <w:rPr>
          <w:rPrChange w:id="837" w:author="Author">
            <w:rPr>
              <w:rFonts w:asciiTheme="majorBidi" w:hAnsiTheme="majorBidi" w:cstheme="majorBidi"/>
            </w:rPr>
          </w:rPrChange>
        </w:rPr>
        <w:pPrChange w:id="838" w:author="Author">
          <w:pPr>
            <w:pStyle w:val="NormalWeb"/>
            <w:jc w:val="both"/>
          </w:pPr>
        </w:pPrChange>
      </w:pPr>
      <w:r w:rsidRPr="0042399B">
        <w:rPr>
          <w:rPrChange w:id="839" w:author="Author">
            <w:rPr>
              <w:rFonts w:asciiTheme="majorBidi" w:hAnsiTheme="majorBidi" w:cstheme="majorBidi"/>
            </w:rPr>
          </w:rPrChange>
        </w:rPr>
        <w:t xml:space="preserve">It is a common problem where </w:t>
      </w:r>
      <w:del w:id="840" w:author="Author">
        <w:r w:rsidRPr="0042399B" w:rsidDel="000373F8">
          <w:rPr>
            <w:rPrChange w:id="841" w:author="Author">
              <w:rPr>
                <w:rFonts w:asciiTheme="majorBidi" w:hAnsiTheme="majorBidi" w:cstheme="majorBidi"/>
              </w:rPr>
            </w:rPrChange>
          </w:rPr>
          <w:delText xml:space="preserve">the </w:delText>
        </w:r>
      </w:del>
      <w:r w:rsidRPr="0042399B">
        <w:rPr>
          <w:rPrChange w:id="842" w:author="Author">
            <w:rPr>
              <w:rFonts w:asciiTheme="majorBidi" w:hAnsiTheme="majorBidi" w:cstheme="majorBidi"/>
            </w:rPr>
          </w:rPrChange>
        </w:rPr>
        <w:t xml:space="preserve">political leaders have allegedly directed zakat funds to certain constituencies during electoral campaigns in exchange for votes. </w:t>
      </w:r>
      <w:r w:rsidR="006C459A" w:rsidRPr="0042399B">
        <w:rPr>
          <w:rPrChange w:id="843" w:author="Author">
            <w:rPr>
              <w:rFonts w:asciiTheme="majorBidi" w:hAnsiTheme="majorBidi" w:cstheme="majorBidi"/>
            </w:rPr>
          </w:rPrChange>
        </w:rPr>
        <w:t>To mitigate such risks, leveraging social Islamic networks for oversight can be effective. These networks can act as supervisory agents, applying social and economic sanctions to dishonest zakat administrators. Greif argues that social networks can deter opportunistic behaviour through ostracism and other informal sanctions.</w:t>
      </w:r>
      <w:r w:rsidR="006C459A" w:rsidRPr="0042399B">
        <w:rPr>
          <w:rStyle w:val="FootnoteReference"/>
          <w:rPrChange w:id="844" w:author="Author">
            <w:rPr>
              <w:rStyle w:val="FootnoteReference"/>
              <w:rFonts w:asciiTheme="majorBidi" w:hAnsiTheme="majorBidi" w:cstheme="majorBidi"/>
            </w:rPr>
          </w:rPrChange>
        </w:rPr>
        <w:footnoteReference w:id="36"/>
      </w:r>
      <w:r w:rsidR="006C459A" w:rsidRPr="0042399B">
        <w:rPr>
          <w:rPrChange w:id="854" w:author="Author">
            <w:rPr>
              <w:rFonts w:asciiTheme="majorBidi" w:hAnsiTheme="majorBidi" w:cstheme="majorBidi"/>
            </w:rPr>
          </w:rPrChange>
        </w:rPr>
        <w:t xml:space="preserve"> The same principle applies to humanitarian relief workers, who utilize public networks to promote consensus on normative standards and enforce shared norms in crisis or war-affected regions. Similarly, in Islamic societies, public networks serve as a supervisory mechanism to ensure that zakat funds are properly utilized.</w:t>
      </w:r>
      <w:r w:rsidR="006C459A" w:rsidRPr="0042399B">
        <w:rPr>
          <w:rStyle w:val="FootnoteReference"/>
          <w:rPrChange w:id="855" w:author="Author">
            <w:rPr>
              <w:rStyle w:val="FootnoteReference"/>
              <w:rFonts w:asciiTheme="majorBidi" w:hAnsiTheme="majorBidi" w:cstheme="majorBidi"/>
            </w:rPr>
          </w:rPrChange>
        </w:rPr>
        <w:footnoteReference w:id="37"/>
      </w:r>
      <w:r w:rsidR="006C459A" w:rsidRPr="0042399B">
        <w:rPr>
          <w:rPrChange w:id="865" w:author="Author">
            <w:rPr>
              <w:rFonts w:asciiTheme="majorBidi" w:hAnsiTheme="majorBidi" w:cstheme="majorBidi"/>
            </w:rPr>
          </w:rPrChange>
        </w:rPr>
        <w:t xml:space="preserve"> This informal oversight is crucial for maintaining trust and adherence to Shari</w:t>
      </w:r>
      <w:r w:rsidR="001D4616" w:rsidRPr="0042399B">
        <w:rPr>
          <w:rPrChange w:id="866" w:author="Author">
            <w:rPr>
              <w:rFonts w:asciiTheme="majorBidi" w:hAnsiTheme="majorBidi" w:cstheme="majorBidi"/>
            </w:rPr>
          </w:rPrChange>
        </w:rPr>
        <w:t>a</w:t>
      </w:r>
      <w:r w:rsidR="006C459A" w:rsidRPr="0042399B">
        <w:rPr>
          <w:rPrChange w:id="867" w:author="Author">
            <w:rPr>
              <w:rFonts w:asciiTheme="majorBidi" w:hAnsiTheme="majorBidi" w:cstheme="majorBidi"/>
            </w:rPr>
          </w:rPrChange>
        </w:rPr>
        <w:t xml:space="preserve"> principles.</w:t>
      </w:r>
    </w:p>
    <w:p w14:paraId="2C16BAC4" w14:textId="77777777" w:rsidR="00AD0B07" w:rsidRDefault="00AD0B07">
      <w:pPr>
        <w:pStyle w:val="Heading1"/>
        <w:numPr>
          <w:ilvl w:val="0"/>
          <w:numId w:val="0"/>
        </w:numPr>
        <w:spacing w:before="0" w:after="0" w:line="240" w:lineRule="auto"/>
        <w:ind w:left="270"/>
        <w:jc w:val="both"/>
        <w:rPr>
          <w:ins w:id="868" w:author="Author"/>
          <w:rFonts w:ascii="Times New Roman" w:hAnsi="Times New Roman" w:cs="Times New Roman"/>
        </w:rPr>
        <w:pPrChange w:id="869" w:author="Author">
          <w:pPr>
            <w:pStyle w:val="Heading1"/>
            <w:spacing w:before="0" w:after="0" w:line="240" w:lineRule="auto"/>
            <w:jc w:val="both"/>
          </w:pPr>
        </w:pPrChange>
      </w:pPr>
    </w:p>
    <w:p w14:paraId="59ED24D8" w14:textId="6DECAF87" w:rsidR="006C459A" w:rsidRPr="0042399B" w:rsidRDefault="006C459A">
      <w:pPr>
        <w:pStyle w:val="Heading1"/>
        <w:spacing w:before="0" w:after="0" w:line="240" w:lineRule="auto"/>
        <w:jc w:val="both"/>
        <w:rPr>
          <w:rFonts w:ascii="Times New Roman" w:hAnsi="Times New Roman" w:cs="Times New Roman"/>
          <w:rPrChange w:id="870" w:author="Author">
            <w:rPr/>
          </w:rPrChange>
        </w:rPr>
        <w:pPrChange w:id="871" w:author="Author">
          <w:pPr>
            <w:pStyle w:val="Heading1"/>
            <w:spacing w:line="240" w:lineRule="auto"/>
            <w:jc w:val="both"/>
          </w:pPr>
        </w:pPrChange>
      </w:pPr>
      <w:r w:rsidRPr="0042399B">
        <w:rPr>
          <w:rFonts w:ascii="Times New Roman" w:hAnsi="Times New Roman" w:cs="Times New Roman"/>
          <w:rPrChange w:id="872" w:author="Author">
            <w:rPr/>
          </w:rPrChange>
        </w:rPr>
        <w:t xml:space="preserve">ZAKAT CASE STUDIES – ISSUES </w:t>
      </w:r>
      <w:r w:rsidR="00EF69F6" w:rsidRPr="0042399B">
        <w:rPr>
          <w:rFonts w:ascii="Times New Roman" w:hAnsi="Times New Roman" w:cs="Times New Roman"/>
          <w:rPrChange w:id="873" w:author="Author">
            <w:rPr/>
          </w:rPrChange>
        </w:rPr>
        <w:t>AND</w:t>
      </w:r>
      <w:r w:rsidRPr="0042399B">
        <w:rPr>
          <w:rFonts w:ascii="Times New Roman" w:hAnsi="Times New Roman" w:cs="Times New Roman"/>
          <w:rPrChange w:id="874" w:author="Author">
            <w:rPr/>
          </w:rPrChange>
        </w:rPr>
        <w:t xml:space="preserve"> RISKS</w:t>
      </w:r>
    </w:p>
    <w:p w14:paraId="4BF3A898" w14:textId="77777777" w:rsidR="00AD0B07" w:rsidRDefault="00AD0B07" w:rsidP="0042399B">
      <w:pPr>
        <w:pStyle w:val="NormalWeb"/>
        <w:spacing w:before="0" w:beforeAutospacing="0" w:after="0" w:afterAutospacing="0"/>
        <w:jc w:val="both"/>
        <w:rPr>
          <w:ins w:id="875" w:author="Author"/>
        </w:rPr>
      </w:pPr>
    </w:p>
    <w:p w14:paraId="79AB5106" w14:textId="6B00CF34" w:rsidR="006C459A" w:rsidRDefault="00A07D79" w:rsidP="0042399B">
      <w:pPr>
        <w:pStyle w:val="NormalWeb"/>
        <w:spacing w:before="0" w:beforeAutospacing="0" w:after="0" w:afterAutospacing="0"/>
        <w:jc w:val="both"/>
        <w:rPr>
          <w:ins w:id="876" w:author="Author"/>
        </w:rPr>
      </w:pPr>
      <w:del w:id="877" w:author="Author">
        <w:r w:rsidRPr="0042399B" w:rsidDel="000373F8">
          <w:rPr>
            <w:rPrChange w:id="878" w:author="Author">
              <w:rPr>
                <w:rFonts w:asciiTheme="majorBidi" w:hAnsiTheme="majorBidi" w:cstheme="majorBidi"/>
              </w:rPr>
            </w:rPrChange>
          </w:rPr>
          <w:delText>The Muslim p</w:delText>
        </w:r>
      </w:del>
      <w:ins w:id="879" w:author="Author">
        <w:r w:rsidR="000373F8">
          <w:t>P</w:t>
        </w:r>
      </w:ins>
      <w:r w:rsidRPr="0042399B">
        <w:rPr>
          <w:rPrChange w:id="880" w:author="Author">
            <w:rPr>
              <w:rFonts w:asciiTheme="majorBidi" w:hAnsiTheme="majorBidi" w:cstheme="majorBidi"/>
            </w:rPr>
          </w:rPrChange>
        </w:rPr>
        <w:t xml:space="preserve">rominent </w:t>
      </w:r>
      <w:ins w:id="881" w:author="Author">
        <w:r w:rsidR="000373F8">
          <w:t>m</w:t>
        </w:r>
        <w:r w:rsidR="000373F8" w:rsidRPr="00CE280E">
          <w:t>uslim</w:t>
        </w:r>
        <w:r w:rsidR="000373F8">
          <w:t xml:space="preserve"> </w:t>
        </w:r>
      </w:ins>
      <w:r w:rsidRPr="0042399B">
        <w:rPr>
          <w:rPrChange w:id="882" w:author="Author">
            <w:rPr>
              <w:rFonts w:asciiTheme="majorBidi" w:hAnsiTheme="majorBidi" w:cstheme="majorBidi"/>
            </w:rPr>
          </w:rPrChange>
        </w:rPr>
        <w:t>scholars account for e</w:t>
      </w:r>
      <w:r w:rsidR="006C459A" w:rsidRPr="0042399B">
        <w:rPr>
          <w:rPrChange w:id="883" w:author="Author">
            <w:rPr>
              <w:rFonts w:asciiTheme="majorBidi" w:hAnsiTheme="majorBidi" w:cstheme="majorBidi"/>
            </w:rPr>
          </w:rPrChange>
        </w:rPr>
        <w:t xml:space="preserve">ffective zakat </w:t>
      </w:r>
      <w:r w:rsidR="00367BEE" w:rsidRPr="0042399B">
        <w:rPr>
          <w:rPrChange w:id="884" w:author="Author">
            <w:rPr>
              <w:rFonts w:asciiTheme="majorBidi" w:hAnsiTheme="majorBidi" w:cstheme="majorBidi"/>
            </w:rPr>
          </w:rPrChange>
        </w:rPr>
        <w:t>management based</w:t>
      </w:r>
      <w:r w:rsidRPr="0042399B">
        <w:rPr>
          <w:rPrChange w:id="885" w:author="Author">
            <w:rPr>
              <w:rFonts w:asciiTheme="majorBidi" w:hAnsiTheme="majorBidi" w:cstheme="majorBidi"/>
            </w:rPr>
          </w:rPrChange>
        </w:rPr>
        <w:t xml:space="preserve"> on financial report and </w:t>
      </w:r>
      <w:r w:rsidR="00367BEE" w:rsidRPr="0042399B">
        <w:rPr>
          <w:rPrChange w:id="886" w:author="Author">
            <w:rPr>
              <w:rFonts w:asciiTheme="majorBidi" w:hAnsiTheme="majorBidi" w:cstheme="majorBidi"/>
            </w:rPr>
          </w:rPrChange>
        </w:rPr>
        <w:t xml:space="preserve">focus on </w:t>
      </w:r>
      <w:r w:rsidRPr="0042399B">
        <w:rPr>
          <w:rPrChange w:id="887" w:author="Author">
            <w:rPr>
              <w:rFonts w:asciiTheme="majorBidi" w:hAnsiTheme="majorBidi" w:cstheme="majorBidi"/>
            </w:rPr>
          </w:rPrChange>
        </w:rPr>
        <w:t>institutional development</w:t>
      </w:r>
      <w:commentRangeStart w:id="888"/>
      <w:r w:rsidR="00367BEE" w:rsidRPr="0042399B">
        <w:rPr>
          <w:rPrChange w:id="889" w:author="Author">
            <w:rPr>
              <w:rFonts w:asciiTheme="majorBidi" w:hAnsiTheme="majorBidi" w:cstheme="majorBidi"/>
            </w:rPr>
          </w:rPrChange>
        </w:rPr>
        <w:t>.</w:t>
      </w:r>
      <w:r w:rsidR="00367BEE" w:rsidRPr="0042399B">
        <w:rPr>
          <w:rStyle w:val="FootnoteReference"/>
          <w:rPrChange w:id="890" w:author="Author">
            <w:rPr>
              <w:rStyle w:val="FootnoteReference"/>
              <w:rFonts w:asciiTheme="majorBidi" w:hAnsiTheme="majorBidi" w:cstheme="majorBidi"/>
            </w:rPr>
          </w:rPrChange>
        </w:rPr>
        <w:footnoteReference w:id="38"/>
      </w:r>
      <w:commentRangeEnd w:id="888"/>
      <w:r w:rsidR="000373F8">
        <w:rPr>
          <w:rStyle w:val="CommentReference"/>
          <w:rFonts w:asciiTheme="minorHAnsi" w:eastAsiaTheme="minorHAnsi" w:hAnsiTheme="minorHAnsi" w:cstheme="minorBidi"/>
          <w:kern w:val="2"/>
          <w:lang w:eastAsia="en-US"/>
        </w:rPr>
        <w:commentReference w:id="888"/>
      </w:r>
      <w:r w:rsidR="00367BEE" w:rsidRPr="0042399B">
        <w:rPr>
          <w:rPrChange w:id="900" w:author="Author">
            <w:rPr>
              <w:rFonts w:asciiTheme="majorBidi" w:hAnsiTheme="majorBidi" w:cstheme="majorBidi"/>
            </w:rPr>
          </w:rPrChange>
        </w:rPr>
        <w:t xml:space="preserve"> While it </w:t>
      </w:r>
      <w:r w:rsidR="006C459A" w:rsidRPr="0042399B">
        <w:rPr>
          <w:rPrChange w:id="901" w:author="Author">
            <w:rPr>
              <w:rFonts w:asciiTheme="majorBidi" w:hAnsiTheme="majorBidi" w:cstheme="majorBidi"/>
            </w:rPr>
          </w:rPrChange>
        </w:rPr>
        <w:t xml:space="preserve">is </w:t>
      </w:r>
      <w:r w:rsidR="00367BEE" w:rsidRPr="0042399B">
        <w:rPr>
          <w:rPrChange w:id="902" w:author="Author">
            <w:rPr>
              <w:rFonts w:asciiTheme="majorBidi" w:hAnsiTheme="majorBidi" w:cstheme="majorBidi"/>
            </w:rPr>
          </w:rPrChange>
        </w:rPr>
        <w:t>considered as</w:t>
      </w:r>
      <w:ins w:id="903" w:author="Author">
        <w:r w:rsidR="000373F8">
          <w:t xml:space="preserve"> an</w:t>
        </w:r>
      </w:ins>
      <w:r w:rsidR="00367BEE" w:rsidRPr="0042399B">
        <w:rPr>
          <w:rPrChange w:id="904" w:author="Author">
            <w:rPr>
              <w:rFonts w:asciiTheme="majorBidi" w:hAnsiTheme="majorBidi" w:cstheme="majorBidi"/>
            </w:rPr>
          </w:rPrChange>
        </w:rPr>
        <w:t xml:space="preserve"> essential </w:t>
      </w:r>
      <w:r w:rsidR="006C459A" w:rsidRPr="0042399B">
        <w:rPr>
          <w:rPrChange w:id="905" w:author="Author">
            <w:rPr>
              <w:rFonts w:asciiTheme="majorBidi" w:hAnsiTheme="majorBidi" w:cstheme="majorBidi"/>
            </w:rPr>
          </w:rPrChange>
        </w:rPr>
        <w:t xml:space="preserve">aspect of Islamic financial systems, </w:t>
      </w:r>
      <w:r w:rsidR="00367BEE" w:rsidRPr="0042399B">
        <w:rPr>
          <w:rPrChange w:id="906" w:author="Author">
            <w:rPr>
              <w:rFonts w:asciiTheme="majorBidi" w:hAnsiTheme="majorBidi" w:cstheme="majorBidi"/>
            </w:rPr>
          </w:rPrChange>
        </w:rPr>
        <w:t>z</w:t>
      </w:r>
      <w:r w:rsidR="006C459A" w:rsidRPr="0042399B">
        <w:rPr>
          <w:rPrChange w:id="907" w:author="Author">
            <w:rPr>
              <w:rFonts w:asciiTheme="majorBidi" w:hAnsiTheme="majorBidi" w:cstheme="majorBidi"/>
            </w:rPr>
          </w:rPrChange>
        </w:rPr>
        <w:t xml:space="preserve">akat management faces various </w:t>
      </w:r>
      <w:ins w:id="908" w:author="Author">
        <w:r w:rsidR="000373F8">
          <w:t>issue</w:t>
        </w:r>
      </w:ins>
      <w:del w:id="909" w:author="Author">
        <w:r w:rsidR="006C459A" w:rsidRPr="0042399B" w:rsidDel="000373F8">
          <w:rPr>
            <w:rPrChange w:id="910" w:author="Author">
              <w:rPr>
                <w:rFonts w:asciiTheme="majorBidi" w:hAnsiTheme="majorBidi" w:cstheme="majorBidi"/>
              </w:rPr>
            </w:rPrChange>
          </w:rPr>
          <w:delText>risk</w:delText>
        </w:r>
      </w:del>
      <w:r w:rsidR="006C459A" w:rsidRPr="0042399B">
        <w:rPr>
          <w:rPrChange w:id="911" w:author="Author">
            <w:rPr>
              <w:rFonts w:asciiTheme="majorBidi" w:hAnsiTheme="majorBidi" w:cstheme="majorBidi"/>
            </w:rPr>
          </w:rPrChange>
        </w:rPr>
        <w:t xml:space="preserve">s that can impact the effectiveness and credibility of zakat institutions. Case studies, such as the failure of Yayasan Aksi Cepat Tanggap (ACT) in Indonesia and the success of Lembaga Zakat Negeri Kedah (LZNK) in Malaysia, offer valuable insights into the challenges and best practices in zakat risk management. These examples </w:t>
      </w:r>
      <w:r w:rsidR="00D15EFA" w:rsidRPr="0042399B">
        <w:rPr>
          <w:rPrChange w:id="912" w:author="Author">
            <w:rPr>
              <w:rFonts w:asciiTheme="majorBidi" w:hAnsiTheme="majorBidi" w:cstheme="majorBidi"/>
            </w:rPr>
          </w:rPrChange>
        </w:rPr>
        <w:t>describe</w:t>
      </w:r>
      <w:r w:rsidR="00367BEE" w:rsidRPr="0042399B">
        <w:rPr>
          <w:rPrChange w:id="913" w:author="Author">
            <w:rPr>
              <w:rFonts w:asciiTheme="majorBidi" w:hAnsiTheme="majorBidi" w:cstheme="majorBidi"/>
            </w:rPr>
          </w:rPrChange>
        </w:rPr>
        <w:t xml:space="preserve"> the necess</w:t>
      </w:r>
      <w:ins w:id="914" w:author="Author">
        <w:r w:rsidR="000373F8">
          <w:t>it</w:t>
        </w:r>
      </w:ins>
      <w:del w:id="915" w:author="Author">
        <w:r w:rsidR="00367BEE" w:rsidRPr="0042399B" w:rsidDel="000373F8">
          <w:rPr>
            <w:rPrChange w:id="916" w:author="Author">
              <w:rPr>
                <w:rFonts w:asciiTheme="majorBidi" w:hAnsiTheme="majorBidi" w:cstheme="majorBidi"/>
              </w:rPr>
            </w:rPrChange>
          </w:rPr>
          <w:delText>ar</w:delText>
        </w:r>
      </w:del>
      <w:r w:rsidR="00367BEE" w:rsidRPr="0042399B">
        <w:rPr>
          <w:rPrChange w:id="917" w:author="Author">
            <w:rPr>
              <w:rFonts w:asciiTheme="majorBidi" w:hAnsiTheme="majorBidi" w:cstheme="majorBidi"/>
            </w:rPr>
          </w:rPrChange>
        </w:rPr>
        <w:t xml:space="preserve">y </w:t>
      </w:r>
      <w:r w:rsidR="006C459A" w:rsidRPr="0042399B">
        <w:rPr>
          <w:rPrChange w:id="918" w:author="Author">
            <w:rPr>
              <w:rFonts w:asciiTheme="majorBidi" w:hAnsiTheme="majorBidi" w:cstheme="majorBidi"/>
            </w:rPr>
          </w:rPrChange>
        </w:rPr>
        <w:t xml:space="preserve">of </w:t>
      </w:r>
      <w:r w:rsidR="00367BEE" w:rsidRPr="0042399B">
        <w:rPr>
          <w:rPrChange w:id="919" w:author="Author">
            <w:rPr>
              <w:rFonts w:asciiTheme="majorBidi" w:hAnsiTheme="majorBidi" w:cstheme="majorBidi"/>
            </w:rPr>
          </w:rPrChange>
        </w:rPr>
        <w:t>strong</w:t>
      </w:r>
      <w:r w:rsidR="006C459A" w:rsidRPr="0042399B">
        <w:rPr>
          <w:rPrChange w:id="920" w:author="Author">
            <w:rPr>
              <w:rFonts w:asciiTheme="majorBidi" w:hAnsiTheme="majorBidi" w:cstheme="majorBidi"/>
            </w:rPr>
          </w:rPrChange>
        </w:rPr>
        <w:t xml:space="preserve"> risk management strategies in enhancing the efficiency and integrity of zakat distribution.</w:t>
      </w:r>
    </w:p>
    <w:p w14:paraId="1075F92E" w14:textId="77777777" w:rsidR="00AD0B07" w:rsidRPr="0042399B" w:rsidRDefault="00AD0B07">
      <w:pPr>
        <w:pStyle w:val="NormalWeb"/>
        <w:spacing w:before="0" w:beforeAutospacing="0" w:after="0" w:afterAutospacing="0"/>
        <w:jc w:val="both"/>
        <w:rPr>
          <w:rPrChange w:id="921" w:author="Author">
            <w:rPr>
              <w:rFonts w:asciiTheme="majorBidi" w:hAnsiTheme="majorBidi" w:cstheme="majorBidi"/>
            </w:rPr>
          </w:rPrChange>
        </w:rPr>
        <w:pPrChange w:id="922" w:author="Author">
          <w:pPr>
            <w:pStyle w:val="NormalWeb"/>
            <w:jc w:val="both"/>
          </w:pPr>
        </w:pPrChange>
      </w:pPr>
    </w:p>
    <w:p w14:paraId="3C505C39" w14:textId="77777777" w:rsidR="006C459A" w:rsidRPr="0042399B" w:rsidRDefault="006C459A">
      <w:pPr>
        <w:spacing w:after="0" w:line="240" w:lineRule="auto"/>
        <w:jc w:val="both"/>
        <w:rPr>
          <w:rFonts w:ascii="Times New Roman" w:hAnsi="Times New Roman" w:cs="Times New Roman"/>
          <w:rPrChange w:id="923" w:author="Author">
            <w:rPr>
              <w:rFonts w:asciiTheme="majorBidi" w:hAnsiTheme="majorBidi" w:cstheme="majorBidi"/>
            </w:rPr>
          </w:rPrChange>
        </w:rPr>
        <w:pPrChange w:id="924" w:author="Author">
          <w:pPr>
            <w:spacing w:before="240" w:line="240" w:lineRule="auto"/>
            <w:jc w:val="both"/>
          </w:pPr>
        </w:pPrChange>
      </w:pPr>
      <w:r w:rsidRPr="0042399B">
        <w:rPr>
          <w:rFonts w:ascii="Times New Roman" w:hAnsi="Times New Roman" w:cs="Times New Roman"/>
          <w:noProof/>
          <w:lang w:val="en-US"/>
          <w:rPrChange w:id="925" w:author="Author">
            <w:rPr>
              <w:rFonts w:asciiTheme="majorBidi" w:hAnsiTheme="majorBidi" w:cstheme="majorBidi"/>
              <w:noProof/>
              <w:lang w:val="en-US"/>
            </w:rPr>
          </w:rPrChange>
        </w:rPr>
        <w:lastRenderedPageBreak/>
        <mc:AlternateContent>
          <mc:Choice Requires="wps">
            <w:drawing>
              <wp:anchor distT="0" distB="0" distL="114300" distR="114300" simplePos="0" relativeHeight="251659264" behindDoc="0" locked="0" layoutInCell="1" allowOverlap="1" wp14:anchorId="0F03B633" wp14:editId="1C717DF3">
                <wp:simplePos x="0" y="0"/>
                <wp:positionH relativeFrom="column">
                  <wp:posOffset>438150</wp:posOffset>
                </wp:positionH>
                <wp:positionV relativeFrom="paragraph">
                  <wp:posOffset>323849</wp:posOffset>
                </wp:positionV>
                <wp:extent cx="1647825" cy="1647825"/>
                <wp:effectExtent l="0" t="0" r="28575" b="28575"/>
                <wp:wrapNone/>
                <wp:docPr id="1599925047" name="Oval 8"/>
                <wp:cNvGraphicFramePr/>
                <a:graphic xmlns:a="http://schemas.openxmlformats.org/drawingml/2006/main">
                  <a:graphicData uri="http://schemas.microsoft.com/office/word/2010/wordprocessingShape">
                    <wps:wsp>
                      <wps:cNvSpPr/>
                      <wps:spPr>
                        <a:xfrm>
                          <a:off x="0" y="0"/>
                          <a:ext cx="1647825" cy="164782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7DEEACC" w14:textId="77777777" w:rsidR="00F8719C" w:rsidRPr="00EF69F6" w:rsidRDefault="00F8719C" w:rsidP="00236BD3">
                            <w:pPr>
                              <w:jc w:val="center"/>
                              <w:rPr>
                                <w:b/>
                                <w:bCs/>
                                <w:sz w:val="30"/>
                                <w:szCs w:val="30"/>
                              </w:rPr>
                            </w:pPr>
                            <w:r w:rsidRPr="00EF69F6">
                              <w:rPr>
                                <w:b/>
                                <w:bCs/>
                                <w:sz w:val="30"/>
                                <w:szCs w:val="30"/>
                              </w:rPr>
                              <w:t xml:space="preserve">Risk and Regulation of Zakat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03B633" id="Oval 8" o:spid="_x0000_s1026" style="position:absolute;left:0;text-align:left;margin-left:34.5pt;margin-top:25.5pt;width:129.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" fillcolor="#156082 [3204]" strokecolor="#030e13 [484]" strokeweight="1pt">
                <v:stroke joinstyle="miter"/>
                <v:textbox>
                  <w:txbxContent>
                    <w:p w14:paraId="67DEEACC" w14:textId="77777777" w:rsidR="00F8719C" w:rsidRPr="00EF69F6" w:rsidRDefault="00F8719C" w:rsidP="00236BD3">
                      <w:pPr>
                        <w:jc w:val="center"/>
                        <w:rPr>
                          <w:b/>
                          <w:bCs/>
                          <w:sz w:val="30"/>
                          <w:szCs w:val="30"/>
                        </w:rPr>
                      </w:pPr>
                      <w:r w:rsidRPr="00EF69F6">
                        <w:rPr>
                          <w:b/>
                          <w:bCs/>
                          <w:sz w:val="30"/>
                          <w:szCs w:val="30"/>
                        </w:rPr>
                        <w:t xml:space="preserve">Risk and Regulation of Zakat </w:t>
                      </w:r>
                    </w:p>
                  </w:txbxContent>
                </v:textbox>
              </v:oval>
            </w:pict>
          </mc:Fallback>
        </mc:AlternateContent>
      </w:r>
      <w:r w:rsidRPr="0042399B">
        <w:rPr>
          <w:rFonts w:ascii="Times New Roman" w:hAnsi="Times New Roman" w:cs="Times New Roman"/>
          <w:rPrChange w:id="926" w:author="Author">
            <w:rPr>
              <w:rFonts w:asciiTheme="majorBidi" w:hAnsiTheme="majorBidi" w:cstheme="majorBidi"/>
            </w:rPr>
          </w:rPrChange>
        </w:rPr>
        <w:t xml:space="preserve">                                                     </w:t>
      </w:r>
      <w:r w:rsidRPr="0042399B">
        <w:rPr>
          <w:rFonts w:ascii="Times New Roman" w:hAnsi="Times New Roman" w:cs="Times New Roman"/>
          <w:noProof/>
          <w:lang w:val="en-US"/>
          <w:rPrChange w:id="927" w:author="Author">
            <w:rPr>
              <w:rFonts w:asciiTheme="majorBidi" w:hAnsiTheme="majorBidi" w:cstheme="majorBidi"/>
              <w:noProof/>
              <w:lang w:val="en-US"/>
            </w:rPr>
          </w:rPrChange>
        </w:rPr>
        <w:drawing>
          <wp:inline distT="0" distB="0" distL="0" distR="0" wp14:anchorId="48F98854" wp14:editId="27EFC912">
            <wp:extent cx="3624943" cy="2114550"/>
            <wp:effectExtent l="0" t="0" r="0" b="0"/>
            <wp:docPr id="1545564943"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1EED916" w14:textId="77777777" w:rsidR="006C459A" w:rsidRPr="0042399B" w:rsidRDefault="006C459A">
      <w:pPr>
        <w:spacing w:after="0" w:line="240" w:lineRule="auto"/>
        <w:jc w:val="center"/>
        <w:rPr>
          <w:rFonts w:ascii="Times New Roman" w:hAnsi="Times New Roman" w:cs="Times New Roman"/>
          <w:rPrChange w:id="928" w:author="Author">
            <w:rPr>
              <w:rFonts w:asciiTheme="majorBidi" w:hAnsiTheme="majorBidi" w:cstheme="majorBidi"/>
            </w:rPr>
          </w:rPrChange>
        </w:rPr>
        <w:pPrChange w:id="929" w:author="Author">
          <w:pPr>
            <w:spacing w:line="240" w:lineRule="auto"/>
            <w:jc w:val="both"/>
          </w:pPr>
        </w:pPrChange>
      </w:pPr>
      <w:r w:rsidRPr="0042399B">
        <w:rPr>
          <w:rFonts w:ascii="Times New Roman" w:hAnsi="Times New Roman" w:cs="Times New Roman"/>
          <w:b/>
          <w:bCs/>
          <w:rPrChange w:id="930" w:author="Author">
            <w:rPr>
              <w:rFonts w:asciiTheme="majorBidi" w:hAnsiTheme="majorBidi" w:cstheme="majorBidi"/>
            </w:rPr>
          </w:rPrChange>
        </w:rPr>
        <w:t>Figure 1:</w:t>
      </w:r>
      <w:r w:rsidRPr="0042399B">
        <w:rPr>
          <w:rFonts w:ascii="Times New Roman" w:hAnsi="Times New Roman" w:cs="Times New Roman"/>
          <w:rPrChange w:id="931" w:author="Author">
            <w:rPr>
              <w:rFonts w:asciiTheme="majorBidi" w:hAnsiTheme="majorBidi" w:cstheme="majorBidi"/>
            </w:rPr>
          </w:rPrChange>
        </w:rPr>
        <w:t xml:space="preserve"> Risk and regulation of zakat</w:t>
      </w:r>
    </w:p>
    <w:p w14:paraId="3906021D" w14:textId="77777777" w:rsidR="00AD0B07" w:rsidRDefault="00AD0B07" w:rsidP="0042399B">
      <w:pPr>
        <w:pStyle w:val="NormalWeb"/>
        <w:spacing w:before="0" w:beforeAutospacing="0" w:after="0" w:afterAutospacing="0"/>
        <w:jc w:val="both"/>
        <w:rPr>
          <w:ins w:id="932" w:author="Author"/>
        </w:rPr>
      </w:pPr>
    </w:p>
    <w:p w14:paraId="730B0DC9" w14:textId="7DBF900B" w:rsidR="006C459A" w:rsidRDefault="006C459A" w:rsidP="0042399B">
      <w:pPr>
        <w:pStyle w:val="NormalWeb"/>
        <w:spacing w:before="0" w:beforeAutospacing="0" w:after="0" w:afterAutospacing="0"/>
        <w:jc w:val="both"/>
        <w:rPr>
          <w:ins w:id="933" w:author="Author"/>
        </w:rPr>
      </w:pPr>
      <w:r w:rsidRPr="0042399B">
        <w:rPr>
          <w:rPrChange w:id="934" w:author="Author">
            <w:rPr>
              <w:rFonts w:asciiTheme="majorBidi" w:hAnsiTheme="majorBidi" w:cstheme="majorBidi"/>
            </w:rPr>
          </w:rPrChange>
        </w:rPr>
        <w:t>As depicted in Figure 1, field research has identified at least four key risks associated with zakat management. These risks include: (1) the absence of regulations governing the supervision of zakat funds through Islamic social networks, (2) inadequate oversight of zakat funds, (3) reputational risk, particularly concerning the lack of public trust in zakat institutions, and (4) the risk of losses associated with the use of zakat funds for investment purposes.</w:t>
      </w:r>
      <w:r w:rsidRPr="0042399B">
        <w:rPr>
          <w:rStyle w:val="FootnoteReference"/>
          <w:rPrChange w:id="935" w:author="Author">
            <w:rPr>
              <w:rStyle w:val="FootnoteReference"/>
              <w:rFonts w:asciiTheme="majorBidi" w:hAnsiTheme="majorBidi" w:cstheme="majorBidi"/>
            </w:rPr>
          </w:rPrChange>
        </w:rPr>
        <w:footnoteReference w:id="39"/>
      </w:r>
      <w:r w:rsidR="00367BEE" w:rsidRPr="0042399B">
        <w:rPr>
          <w:rPrChange w:id="939" w:author="Author">
            <w:rPr>
              <w:rFonts w:asciiTheme="majorBidi" w:hAnsiTheme="majorBidi" w:cstheme="majorBidi"/>
            </w:rPr>
          </w:rPrChange>
        </w:rPr>
        <w:t xml:space="preserve"> </w:t>
      </w:r>
    </w:p>
    <w:p w14:paraId="04ACC182" w14:textId="77777777" w:rsidR="00AD0B07" w:rsidRPr="0042399B" w:rsidRDefault="00AD0B07">
      <w:pPr>
        <w:pStyle w:val="NormalWeb"/>
        <w:spacing w:before="0" w:beforeAutospacing="0" w:after="0" w:afterAutospacing="0"/>
        <w:jc w:val="both"/>
        <w:rPr>
          <w:rPrChange w:id="940" w:author="Author">
            <w:rPr>
              <w:rFonts w:asciiTheme="majorBidi" w:hAnsiTheme="majorBidi" w:cstheme="majorBidi"/>
            </w:rPr>
          </w:rPrChange>
        </w:rPr>
        <w:pPrChange w:id="941" w:author="Author">
          <w:pPr>
            <w:pStyle w:val="NormalWeb"/>
            <w:jc w:val="both"/>
          </w:pPr>
        </w:pPrChange>
      </w:pPr>
    </w:p>
    <w:p w14:paraId="0A1CCE56" w14:textId="0F16D32D" w:rsidR="006C459A" w:rsidRPr="0042399B" w:rsidRDefault="006C459A">
      <w:pPr>
        <w:pStyle w:val="Heading2"/>
        <w:spacing w:before="0" w:after="0" w:line="240" w:lineRule="auto"/>
        <w:jc w:val="both"/>
        <w:rPr>
          <w:rFonts w:ascii="Times New Roman" w:hAnsi="Times New Roman" w:cs="Times New Roman"/>
          <w:sz w:val="24"/>
          <w:szCs w:val="24"/>
          <w:rPrChange w:id="942" w:author="Author">
            <w:rPr/>
          </w:rPrChange>
        </w:rPr>
        <w:pPrChange w:id="943" w:author="Author">
          <w:pPr>
            <w:pStyle w:val="Heading2"/>
            <w:spacing w:line="240" w:lineRule="auto"/>
            <w:jc w:val="both"/>
          </w:pPr>
        </w:pPrChange>
      </w:pPr>
      <w:r w:rsidRPr="0042399B">
        <w:rPr>
          <w:rFonts w:ascii="Times New Roman" w:hAnsi="Times New Roman" w:cs="Times New Roman"/>
          <w:sz w:val="24"/>
          <w:szCs w:val="24"/>
          <w:rPrChange w:id="944" w:author="Author">
            <w:rPr/>
          </w:rPrChange>
        </w:rPr>
        <w:t xml:space="preserve">Risks </w:t>
      </w:r>
      <w:r w:rsidR="00367BEE" w:rsidRPr="0042399B">
        <w:rPr>
          <w:rFonts w:ascii="Times New Roman" w:hAnsi="Times New Roman" w:cs="Times New Roman"/>
          <w:sz w:val="24"/>
          <w:szCs w:val="24"/>
          <w:rPrChange w:id="945" w:author="Author">
            <w:rPr/>
          </w:rPrChange>
        </w:rPr>
        <w:t xml:space="preserve">and Regulations </w:t>
      </w:r>
      <w:r w:rsidRPr="0042399B">
        <w:rPr>
          <w:rFonts w:ascii="Times New Roman" w:hAnsi="Times New Roman" w:cs="Times New Roman"/>
          <w:sz w:val="24"/>
          <w:szCs w:val="24"/>
          <w:rPrChange w:id="946" w:author="Author">
            <w:rPr/>
          </w:rPrChange>
        </w:rPr>
        <w:t>in Zakat Management</w:t>
      </w:r>
    </w:p>
    <w:p w14:paraId="52F42153" w14:textId="77777777" w:rsidR="00AD0B07" w:rsidRDefault="00AD0B07" w:rsidP="0042399B">
      <w:pPr>
        <w:pStyle w:val="NormalWeb"/>
        <w:spacing w:before="0" w:beforeAutospacing="0" w:after="0" w:afterAutospacing="0"/>
        <w:jc w:val="both"/>
        <w:rPr>
          <w:ins w:id="947" w:author="Author"/>
        </w:rPr>
      </w:pPr>
    </w:p>
    <w:p w14:paraId="144945E2" w14:textId="3390BECA" w:rsidR="00F90EAA" w:rsidRPr="0042399B" w:rsidRDefault="006C459A">
      <w:pPr>
        <w:pStyle w:val="NormalWeb"/>
        <w:spacing w:before="0" w:beforeAutospacing="0" w:after="0" w:afterAutospacing="0"/>
        <w:jc w:val="both"/>
        <w:rPr>
          <w:rPrChange w:id="948" w:author="Author">
            <w:rPr>
              <w:rFonts w:asciiTheme="majorBidi" w:hAnsiTheme="majorBidi" w:cstheme="majorBidi"/>
            </w:rPr>
          </w:rPrChange>
        </w:rPr>
        <w:pPrChange w:id="949" w:author="Author">
          <w:pPr>
            <w:pStyle w:val="NormalWeb"/>
            <w:jc w:val="both"/>
          </w:pPr>
        </w:pPrChange>
      </w:pPr>
      <w:r w:rsidRPr="0042399B">
        <w:rPr>
          <w:rPrChange w:id="950" w:author="Author">
            <w:rPr>
              <w:rFonts w:asciiTheme="majorBidi" w:hAnsiTheme="majorBidi" w:cstheme="majorBidi"/>
            </w:rPr>
          </w:rPrChange>
        </w:rPr>
        <w:t>Zakat management faces several critical risks, particularly related to regulatory compliance and oversight. The absence of clear regulations for supervising zakat funds through Sharia-compliant mechanisms introduces significant operational uncertainties for zakat institutions. This lack of regulatory clarity can lead to challenges in managing complex financial systems, potentially resulting in inefficiencies or misuse of funds.</w:t>
      </w:r>
      <w:r w:rsidR="00F90EAA" w:rsidRPr="0042399B">
        <w:rPr>
          <w:rPrChange w:id="951" w:author="Author">
            <w:rPr>
              <w:rFonts w:asciiTheme="majorBidi" w:hAnsiTheme="majorBidi" w:cstheme="majorBidi"/>
            </w:rPr>
          </w:rPrChange>
        </w:rPr>
        <w:t xml:space="preserve"> According to Mukhlisin </w:t>
      </w:r>
      <w:r w:rsidR="00303D6C" w:rsidRPr="0042399B">
        <w:rPr>
          <w:rPrChange w:id="952" w:author="Author">
            <w:rPr>
              <w:rFonts w:asciiTheme="majorBidi" w:hAnsiTheme="majorBidi" w:cstheme="majorBidi"/>
            </w:rPr>
          </w:rPrChange>
        </w:rPr>
        <w:t>e</w:t>
      </w:r>
      <w:r w:rsidR="00F90EAA" w:rsidRPr="0042399B">
        <w:rPr>
          <w:rPrChange w:id="953" w:author="Author">
            <w:rPr>
              <w:rFonts w:asciiTheme="majorBidi" w:hAnsiTheme="majorBidi" w:cstheme="majorBidi"/>
            </w:rPr>
          </w:rPrChange>
        </w:rPr>
        <w:t xml:space="preserve">t al: </w:t>
      </w:r>
    </w:p>
    <w:p w14:paraId="316658C9" w14:textId="77777777" w:rsidR="00AD0B07" w:rsidRDefault="00AD0B07" w:rsidP="0042399B">
      <w:pPr>
        <w:pStyle w:val="NormalWeb"/>
        <w:spacing w:before="0" w:beforeAutospacing="0" w:after="0" w:afterAutospacing="0"/>
        <w:ind w:left="720"/>
        <w:jc w:val="both"/>
        <w:rPr>
          <w:ins w:id="954" w:author="Author"/>
        </w:rPr>
      </w:pPr>
    </w:p>
    <w:p w14:paraId="0E246587" w14:textId="1B23399F" w:rsidR="006C459A" w:rsidRPr="0042399B" w:rsidRDefault="00F90EAA">
      <w:pPr>
        <w:pStyle w:val="NormalWeb"/>
        <w:spacing w:before="0" w:beforeAutospacing="0" w:after="0" w:afterAutospacing="0"/>
        <w:ind w:left="720"/>
        <w:jc w:val="both"/>
        <w:rPr>
          <w:rPrChange w:id="955" w:author="Author">
            <w:rPr>
              <w:rFonts w:asciiTheme="majorBidi" w:hAnsiTheme="majorBidi" w:cstheme="majorBidi"/>
            </w:rPr>
          </w:rPrChange>
        </w:rPr>
        <w:pPrChange w:id="956" w:author="Author">
          <w:pPr>
            <w:pStyle w:val="NormalWeb"/>
            <w:ind w:left="720"/>
            <w:jc w:val="both"/>
          </w:pPr>
        </w:pPrChange>
      </w:pPr>
      <w:r w:rsidRPr="0042399B">
        <w:rPr>
          <w:rPrChange w:id="957" w:author="Author">
            <w:rPr>
              <w:rFonts w:asciiTheme="majorBidi" w:hAnsiTheme="majorBidi" w:cstheme="majorBidi"/>
            </w:rPr>
          </w:rPrChange>
        </w:rPr>
        <w:t>“The implementation of economic empowerment is a contextual interpretation of government regulations regarding philanthropy for the welfare of the community. With this motion, there is public enthusiasm for distributing money or donations to managers freely and institutions can professionally channel philanthropic funds.”</w:t>
      </w:r>
      <w:bookmarkStart w:id="958" w:name="_Ref176982571"/>
      <w:r w:rsidR="006C459A" w:rsidRPr="0042399B">
        <w:rPr>
          <w:rStyle w:val="FootnoteReference"/>
          <w:rPrChange w:id="959" w:author="Author">
            <w:rPr>
              <w:rStyle w:val="FootnoteReference"/>
              <w:rFonts w:asciiTheme="majorBidi" w:hAnsiTheme="majorBidi" w:cstheme="majorBidi"/>
            </w:rPr>
          </w:rPrChange>
        </w:rPr>
        <w:footnoteReference w:id="40"/>
      </w:r>
      <w:bookmarkEnd w:id="958"/>
    </w:p>
    <w:p w14:paraId="080E3AB3" w14:textId="77777777" w:rsidR="00AD0B07" w:rsidRDefault="00AD0B07" w:rsidP="0042399B">
      <w:pPr>
        <w:pStyle w:val="NormalWeb"/>
        <w:spacing w:before="0" w:beforeAutospacing="0" w:after="0" w:afterAutospacing="0"/>
        <w:jc w:val="both"/>
        <w:rPr>
          <w:ins w:id="965" w:author="Author"/>
        </w:rPr>
      </w:pPr>
    </w:p>
    <w:p w14:paraId="2557ACEF" w14:textId="5B312967" w:rsidR="006C459A" w:rsidRPr="0042399B" w:rsidRDefault="006C459A">
      <w:pPr>
        <w:pStyle w:val="NormalWeb"/>
        <w:spacing w:before="0" w:beforeAutospacing="0" w:after="0" w:afterAutospacing="0"/>
        <w:jc w:val="both"/>
        <w:rPr>
          <w:rPrChange w:id="966" w:author="Author">
            <w:rPr>
              <w:rFonts w:asciiTheme="majorBidi" w:hAnsiTheme="majorBidi" w:cstheme="majorBidi"/>
            </w:rPr>
          </w:rPrChange>
        </w:rPr>
        <w:pPrChange w:id="967" w:author="Author">
          <w:pPr>
            <w:pStyle w:val="NormalWeb"/>
            <w:jc w:val="both"/>
          </w:pPr>
        </w:pPrChange>
      </w:pPr>
      <w:r w:rsidRPr="0042399B">
        <w:rPr>
          <w:rPrChange w:id="968" w:author="Author">
            <w:rPr>
              <w:rFonts w:asciiTheme="majorBidi" w:hAnsiTheme="majorBidi" w:cstheme="majorBidi"/>
            </w:rPr>
          </w:rPrChange>
        </w:rPr>
        <w:t>In Indonesia, zakat management is governed by Law No. 23 of 2011 on Zakat Management. However, the law does not provide detailed guidance on implementing effective oversight mechanisms, leaving gaps in regulatory enforcement and oversight.</w:t>
      </w:r>
      <w:r w:rsidRPr="0042399B">
        <w:rPr>
          <w:rStyle w:val="FootnoteReference"/>
          <w:rPrChange w:id="969" w:author="Author">
            <w:rPr>
              <w:rStyle w:val="FootnoteReference"/>
              <w:rFonts w:asciiTheme="majorBidi" w:hAnsiTheme="majorBidi" w:cstheme="majorBidi"/>
            </w:rPr>
          </w:rPrChange>
        </w:rPr>
        <w:footnoteReference w:id="41"/>
      </w:r>
      <w:r w:rsidRPr="0042399B">
        <w:rPr>
          <w:rPrChange w:id="979" w:author="Author">
            <w:rPr>
              <w:rFonts w:asciiTheme="majorBidi" w:hAnsiTheme="majorBidi" w:cstheme="majorBidi"/>
            </w:rPr>
          </w:rPrChange>
        </w:rPr>
        <w:t xml:space="preserve"> This regulatory ambiguity enables zakat institutions to collect funds with insufficient oversight regarding their allocation, thereby increasing the risk of mismanagement.</w:t>
      </w:r>
      <w:r w:rsidRPr="0042399B">
        <w:rPr>
          <w:rStyle w:val="FootnoteReference"/>
          <w:rPrChange w:id="980" w:author="Author">
            <w:rPr>
              <w:rStyle w:val="FootnoteReference"/>
              <w:rFonts w:asciiTheme="majorBidi" w:hAnsiTheme="majorBidi" w:cstheme="majorBidi"/>
            </w:rPr>
          </w:rPrChange>
        </w:rPr>
        <w:footnoteReference w:id="42"/>
      </w:r>
    </w:p>
    <w:p w14:paraId="32719875" w14:textId="77777777" w:rsidR="00AD0B07" w:rsidRDefault="00AD0B07" w:rsidP="0042399B">
      <w:pPr>
        <w:pStyle w:val="NormalWeb"/>
        <w:spacing w:before="0" w:beforeAutospacing="0" w:after="0" w:afterAutospacing="0"/>
        <w:jc w:val="both"/>
        <w:rPr>
          <w:ins w:id="984" w:author="Author"/>
        </w:rPr>
      </w:pPr>
    </w:p>
    <w:p w14:paraId="2F920BD7" w14:textId="7ADC66CF" w:rsidR="006C459A" w:rsidRPr="0042399B" w:rsidRDefault="006C459A">
      <w:pPr>
        <w:pStyle w:val="NormalWeb"/>
        <w:spacing w:before="0" w:beforeAutospacing="0" w:after="0" w:afterAutospacing="0"/>
        <w:jc w:val="both"/>
        <w:rPr>
          <w:rPrChange w:id="985" w:author="Author">
            <w:rPr>
              <w:rFonts w:asciiTheme="majorBidi" w:hAnsiTheme="majorBidi" w:cstheme="majorBidi"/>
            </w:rPr>
          </w:rPrChange>
        </w:rPr>
        <w:pPrChange w:id="986" w:author="Author">
          <w:pPr>
            <w:pStyle w:val="NormalWeb"/>
            <w:jc w:val="both"/>
          </w:pPr>
        </w:pPrChange>
      </w:pPr>
      <w:r w:rsidRPr="0042399B">
        <w:rPr>
          <w:rPrChange w:id="987" w:author="Author">
            <w:rPr>
              <w:rFonts w:asciiTheme="majorBidi" w:hAnsiTheme="majorBidi" w:cstheme="majorBidi"/>
            </w:rPr>
          </w:rPrChange>
        </w:rPr>
        <w:t xml:space="preserve">For </w:t>
      </w:r>
      <w:r w:rsidR="00F90EAA" w:rsidRPr="0042399B">
        <w:rPr>
          <w:rPrChange w:id="988" w:author="Author">
            <w:rPr>
              <w:rFonts w:asciiTheme="majorBidi" w:hAnsiTheme="majorBidi" w:cstheme="majorBidi"/>
            </w:rPr>
          </w:rPrChange>
        </w:rPr>
        <w:t>example</w:t>
      </w:r>
      <w:r w:rsidRPr="0042399B">
        <w:rPr>
          <w:rPrChange w:id="989" w:author="Author">
            <w:rPr>
              <w:rFonts w:asciiTheme="majorBidi" w:hAnsiTheme="majorBidi" w:cstheme="majorBidi"/>
            </w:rPr>
          </w:rPrChange>
        </w:rPr>
        <w:t xml:space="preserve">, </w:t>
      </w:r>
      <w:r w:rsidR="00F90EAA" w:rsidRPr="0042399B">
        <w:rPr>
          <w:rPrChange w:id="990" w:author="Author">
            <w:rPr>
              <w:rFonts w:asciiTheme="majorBidi" w:hAnsiTheme="majorBidi" w:cstheme="majorBidi"/>
            </w:rPr>
          </w:rPrChange>
        </w:rPr>
        <w:t>the Islamic Financial Institutions in Indonesia often channelled their zakat fund to</w:t>
      </w:r>
      <w:del w:id="991" w:author="Author">
        <w:r w:rsidR="00F90EAA" w:rsidRPr="0042399B" w:rsidDel="000373F8">
          <w:rPr>
            <w:rPrChange w:id="992" w:author="Author">
              <w:rPr>
                <w:rFonts w:asciiTheme="majorBidi" w:hAnsiTheme="majorBidi" w:cstheme="majorBidi"/>
              </w:rPr>
            </w:rPrChange>
          </w:rPr>
          <w:delText xml:space="preserve"> the</w:delText>
        </w:r>
      </w:del>
      <w:r w:rsidR="00F90EAA" w:rsidRPr="0042399B">
        <w:rPr>
          <w:rPrChange w:id="993" w:author="Author">
            <w:rPr>
              <w:rFonts w:asciiTheme="majorBidi" w:hAnsiTheme="majorBidi" w:cstheme="majorBidi"/>
            </w:rPr>
          </w:rPrChange>
        </w:rPr>
        <w:t xml:space="preserve"> third parties (such as Baitul Maal Institutions) instead of </w:t>
      </w:r>
      <w:del w:id="994" w:author="Author">
        <w:r w:rsidR="00F90EAA" w:rsidRPr="0042399B" w:rsidDel="00854ACC">
          <w:rPr>
            <w:rPrChange w:id="995" w:author="Author">
              <w:rPr>
                <w:rFonts w:asciiTheme="majorBidi" w:hAnsiTheme="majorBidi" w:cstheme="majorBidi"/>
              </w:rPr>
            </w:rPrChange>
          </w:rPr>
          <w:delText xml:space="preserve">doing </w:delText>
        </w:r>
      </w:del>
      <w:ins w:id="996" w:author="Author">
        <w:r w:rsidR="00854ACC">
          <w:t>pay</w:t>
        </w:r>
        <w:r w:rsidR="00854ACC" w:rsidRPr="0042399B">
          <w:rPr>
            <w:rPrChange w:id="997" w:author="Author">
              <w:rPr>
                <w:rFonts w:asciiTheme="majorBidi" w:hAnsiTheme="majorBidi" w:cstheme="majorBidi"/>
              </w:rPr>
            </w:rPrChange>
          </w:rPr>
          <w:t xml:space="preserve">ing </w:t>
        </w:r>
      </w:ins>
      <w:r w:rsidR="00F90EAA" w:rsidRPr="0042399B">
        <w:rPr>
          <w:rPrChange w:id="998" w:author="Author">
            <w:rPr>
              <w:rFonts w:asciiTheme="majorBidi" w:hAnsiTheme="majorBidi" w:cstheme="majorBidi"/>
            </w:rPr>
          </w:rPrChange>
        </w:rPr>
        <w:t xml:space="preserve">it </w:t>
      </w:r>
      <w:del w:id="999" w:author="Author">
        <w:r w:rsidR="00F90EAA" w:rsidRPr="0042399B" w:rsidDel="00854ACC">
          <w:rPr>
            <w:rPrChange w:id="1000" w:author="Author">
              <w:rPr>
                <w:rFonts w:asciiTheme="majorBidi" w:hAnsiTheme="majorBidi" w:cstheme="majorBidi"/>
              </w:rPr>
            </w:rPrChange>
          </w:rPr>
          <w:delText>on their own</w:delText>
        </w:r>
      </w:del>
      <w:ins w:id="1001" w:author="Author">
        <w:r w:rsidR="00854ACC">
          <w:t>directly</w:t>
        </w:r>
      </w:ins>
      <w:r w:rsidRPr="0042399B">
        <w:rPr>
          <w:rPrChange w:id="1002" w:author="Author">
            <w:rPr>
              <w:rFonts w:asciiTheme="majorBidi" w:hAnsiTheme="majorBidi" w:cstheme="majorBidi"/>
            </w:rPr>
          </w:rPrChange>
        </w:rPr>
        <w:t xml:space="preserve">, </w:t>
      </w:r>
      <w:del w:id="1003" w:author="Author">
        <w:r w:rsidRPr="0042399B" w:rsidDel="00854ACC">
          <w:rPr>
            <w:rPrChange w:id="1004" w:author="Author">
              <w:rPr>
                <w:rFonts w:asciiTheme="majorBidi" w:hAnsiTheme="majorBidi" w:cstheme="majorBidi"/>
              </w:rPr>
            </w:rPrChange>
          </w:rPr>
          <w:delText xml:space="preserve">like </w:delText>
        </w:r>
      </w:del>
      <w:ins w:id="1005" w:author="Author">
        <w:r w:rsidR="00854ACC">
          <w:t>for instance</w:t>
        </w:r>
        <w:r w:rsidR="00854ACC" w:rsidRPr="0042399B">
          <w:rPr>
            <w:rPrChange w:id="1006" w:author="Author">
              <w:rPr>
                <w:rFonts w:asciiTheme="majorBidi" w:hAnsiTheme="majorBidi" w:cstheme="majorBidi"/>
              </w:rPr>
            </w:rPrChange>
          </w:rPr>
          <w:t xml:space="preserve"> </w:t>
        </w:r>
      </w:ins>
      <w:r w:rsidRPr="0042399B">
        <w:rPr>
          <w:rPrChange w:id="1007" w:author="Author">
            <w:rPr>
              <w:rFonts w:asciiTheme="majorBidi" w:hAnsiTheme="majorBidi" w:cstheme="majorBidi"/>
            </w:rPr>
          </w:rPrChange>
        </w:rPr>
        <w:t xml:space="preserve">Baitul Maal Hidayatullah (BMH) </w:t>
      </w:r>
      <w:del w:id="1008" w:author="Author">
        <w:r w:rsidRPr="0042399B" w:rsidDel="00854ACC">
          <w:rPr>
            <w:rPrChange w:id="1009" w:author="Author">
              <w:rPr>
                <w:rFonts w:asciiTheme="majorBidi" w:hAnsiTheme="majorBidi" w:cstheme="majorBidi"/>
              </w:rPr>
            </w:rPrChange>
          </w:rPr>
          <w:delText>associated</w:delText>
        </w:r>
        <w:r w:rsidR="00F90EAA" w:rsidRPr="0042399B" w:rsidDel="00854ACC">
          <w:rPr>
            <w:rPrChange w:id="1010" w:author="Author">
              <w:rPr>
                <w:rFonts w:asciiTheme="majorBidi" w:hAnsiTheme="majorBidi" w:cstheme="majorBidi"/>
              </w:rPr>
            </w:rPrChange>
          </w:rPr>
          <w:delText xml:space="preserve"> as</w:delText>
        </w:r>
      </w:del>
      <w:ins w:id="1011" w:author="Author">
        <w:r w:rsidR="00854ACC">
          <w:t>acted</w:t>
        </w:r>
      </w:ins>
      <w:r w:rsidR="00F90EAA" w:rsidRPr="0042399B">
        <w:rPr>
          <w:rPrChange w:id="1012" w:author="Author">
            <w:rPr>
              <w:rFonts w:asciiTheme="majorBidi" w:hAnsiTheme="majorBidi" w:cstheme="majorBidi"/>
            </w:rPr>
          </w:rPrChange>
        </w:rPr>
        <w:t xml:space="preserve"> </w:t>
      </w:r>
      <w:ins w:id="1013" w:author="Author">
        <w:r w:rsidR="00854ACC">
          <w:t>as a</w:t>
        </w:r>
      </w:ins>
      <w:del w:id="1014" w:author="Author">
        <w:r w:rsidR="00F90EAA" w:rsidRPr="0042399B" w:rsidDel="00854ACC">
          <w:rPr>
            <w:rPrChange w:id="1015" w:author="Author">
              <w:rPr>
                <w:rFonts w:asciiTheme="majorBidi" w:hAnsiTheme="majorBidi" w:cstheme="majorBidi"/>
              </w:rPr>
            </w:rPrChange>
          </w:rPr>
          <w:delText>the</w:delText>
        </w:r>
      </w:del>
      <w:r w:rsidR="00F90EAA" w:rsidRPr="0042399B">
        <w:rPr>
          <w:rPrChange w:id="1016" w:author="Author">
            <w:rPr>
              <w:rFonts w:asciiTheme="majorBidi" w:hAnsiTheme="majorBidi" w:cstheme="majorBidi"/>
            </w:rPr>
          </w:rPrChange>
        </w:rPr>
        <w:t xml:space="preserve"> third party </w:t>
      </w:r>
      <w:ins w:id="1017" w:author="Author">
        <w:r w:rsidR="00854ACC">
          <w:t>for</w:t>
        </w:r>
      </w:ins>
      <w:del w:id="1018" w:author="Author">
        <w:r w:rsidR="00F90EAA" w:rsidRPr="0042399B" w:rsidDel="00854ACC">
          <w:rPr>
            <w:rPrChange w:id="1019" w:author="Author">
              <w:rPr>
                <w:rFonts w:asciiTheme="majorBidi" w:hAnsiTheme="majorBidi" w:cstheme="majorBidi"/>
              </w:rPr>
            </w:rPrChange>
          </w:rPr>
          <w:delText>of</w:delText>
        </w:r>
      </w:del>
      <w:r w:rsidRPr="0042399B">
        <w:rPr>
          <w:rPrChange w:id="1020" w:author="Author">
            <w:rPr>
              <w:rFonts w:asciiTheme="majorBidi" w:hAnsiTheme="majorBidi" w:cstheme="majorBidi"/>
            </w:rPr>
          </w:rPrChange>
        </w:rPr>
        <w:t xml:space="preserve"> Bank Syariah Indonesia and Baitul Maal Muamalat (BMM) linked to Bank Muamalat. The lack of stringent regulatory frameworks means that these funds are not </w:t>
      </w:r>
      <w:r w:rsidRPr="0042399B">
        <w:rPr>
          <w:rPrChange w:id="1021" w:author="Author">
            <w:rPr>
              <w:rFonts w:asciiTheme="majorBidi" w:hAnsiTheme="majorBidi" w:cstheme="majorBidi"/>
            </w:rPr>
          </w:rPrChange>
        </w:rPr>
        <w:lastRenderedPageBreak/>
        <w:t>adequately monitored, potentially leading to their exploitation for promotional purposes by financial institutions amidst the challenges faced by small communities or zakat recipients.</w:t>
      </w:r>
      <w:r w:rsidRPr="0042399B">
        <w:rPr>
          <w:rStyle w:val="FootnoteReference"/>
          <w:rPrChange w:id="1022" w:author="Author">
            <w:rPr>
              <w:rStyle w:val="FootnoteReference"/>
              <w:rFonts w:asciiTheme="majorBidi" w:hAnsiTheme="majorBidi" w:cstheme="majorBidi"/>
            </w:rPr>
          </w:rPrChange>
        </w:rPr>
        <w:footnoteReference w:id="43"/>
      </w:r>
    </w:p>
    <w:p w14:paraId="53CD79B4" w14:textId="77777777" w:rsidR="00AD0B07" w:rsidRDefault="00AD0B07" w:rsidP="0042399B">
      <w:pPr>
        <w:pStyle w:val="NormalWeb"/>
        <w:spacing w:before="0" w:beforeAutospacing="0" w:after="0" w:afterAutospacing="0"/>
        <w:jc w:val="both"/>
        <w:rPr>
          <w:ins w:id="1032" w:author="Author"/>
        </w:rPr>
      </w:pPr>
    </w:p>
    <w:p w14:paraId="291DAF53" w14:textId="613BF25B" w:rsidR="00405A02" w:rsidRPr="0042399B" w:rsidRDefault="006C459A">
      <w:pPr>
        <w:pStyle w:val="NormalWeb"/>
        <w:spacing w:before="0" w:beforeAutospacing="0" w:after="0" w:afterAutospacing="0"/>
        <w:jc w:val="both"/>
        <w:rPr>
          <w:rPrChange w:id="1033" w:author="Author">
            <w:rPr>
              <w:rFonts w:asciiTheme="majorBidi" w:hAnsiTheme="majorBidi" w:cstheme="majorBidi"/>
            </w:rPr>
          </w:rPrChange>
        </w:rPr>
        <w:pPrChange w:id="1034" w:author="Author">
          <w:pPr>
            <w:pStyle w:val="NormalWeb"/>
            <w:jc w:val="both"/>
          </w:pPr>
        </w:pPrChange>
      </w:pPr>
      <w:r w:rsidRPr="0042399B">
        <w:rPr>
          <w:rPrChange w:id="1035" w:author="Author">
            <w:rPr>
              <w:rFonts w:asciiTheme="majorBidi" w:hAnsiTheme="majorBidi" w:cstheme="majorBidi"/>
            </w:rPr>
          </w:rPrChange>
        </w:rPr>
        <w:t>Weak oversight mechanisms further exacerbate the risk of misuse, particularly by individuals or groups with political interests. In several countries, including Indonesia, zakat institutions often operate with minimal direct supervision from financial bodies or government entities, which heightens the risk of corruption and manipulation.</w:t>
      </w:r>
      <w:r w:rsidR="00405A02" w:rsidRPr="0042399B">
        <w:rPr>
          <w:rPrChange w:id="1036" w:author="Author">
            <w:rPr>
              <w:rFonts w:asciiTheme="majorBidi" w:hAnsiTheme="majorBidi" w:cstheme="majorBidi"/>
            </w:rPr>
          </w:rPrChange>
        </w:rPr>
        <w:t xml:space="preserve"> As described by Bremer: </w:t>
      </w:r>
    </w:p>
    <w:p w14:paraId="79CB48B1" w14:textId="77777777" w:rsidR="00AD0B07" w:rsidRDefault="00AD0B07" w:rsidP="0042399B">
      <w:pPr>
        <w:pStyle w:val="NormalWeb"/>
        <w:spacing w:before="0" w:beforeAutospacing="0" w:after="0" w:afterAutospacing="0"/>
        <w:ind w:left="720"/>
        <w:jc w:val="both"/>
        <w:rPr>
          <w:ins w:id="1037" w:author="Author"/>
        </w:rPr>
      </w:pPr>
    </w:p>
    <w:p w14:paraId="173F9CD0" w14:textId="47F0BE8F" w:rsidR="00405A02" w:rsidRPr="0042399B" w:rsidRDefault="00405A02">
      <w:pPr>
        <w:pStyle w:val="NormalWeb"/>
        <w:spacing w:before="0" w:beforeAutospacing="0" w:after="0" w:afterAutospacing="0"/>
        <w:ind w:left="720"/>
        <w:jc w:val="both"/>
        <w:rPr>
          <w:rPrChange w:id="1038" w:author="Author">
            <w:rPr>
              <w:rFonts w:asciiTheme="majorBidi" w:hAnsiTheme="majorBidi" w:cstheme="majorBidi"/>
            </w:rPr>
          </w:rPrChange>
        </w:rPr>
        <w:pPrChange w:id="1039" w:author="Author">
          <w:pPr>
            <w:pStyle w:val="NormalWeb"/>
            <w:ind w:left="720"/>
            <w:jc w:val="both"/>
          </w:pPr>
        </w:pPrChange>
      </w:pPr>
      <w:r w:rsidRPr="0042399B">
        <w:rPr>
          <w:rPrChange w:id="1040" w:author="Author">
            <w:rPr>
              <w:rFonts w:asciiTheme="majorBidi" w:hAnsiTheme="majorBidi" w:cstheme="majorBidi"/>
            </w:rPr>
          </w:rPrChange>
        </w:rPr>
        <w:t>“While there is no theoretical reason why a government-run zakat program could not engage in Z4D, the history of such organizations strongly suggests that they lack the business knowledge and flexibility to be successful in such an endeavor. Public zakat institutions also appear to be regrettably deficient in accountability, transparency, and lack of bias, all of which would be essential to prevent Z4D programs from turning into sinkholes of corruption.”</w:t>
      </w:r>
      <w:r w:rsidRPr="0042399B">
        <w:rPr>
          <w:rStyle w:val="FootnoteReference"/>
          <w:rPrChange w:id="1041" w:author="Author">
            <w:rPr>
              <w:rStyle w:val="FootnoteReference"/>
              <w:rFonts w:asciiTheme="majorBidi" w:hAnsiTheme="majorBidi" w:cstheme="majorBidi"/>
            </w:rPr>
          </w:rPrChange>
        </w:rPr>
        <w:t xml:space="preserve"> </w:t>
      </w:r>
      <w:bookmarkStart w:id="1042" w:name="_Ref176982766"/>
      <w:r w:rsidR="006C459A" w:rsidRPr="0042399B">
        <w:rPr>
          <w:rStyle w:val="FootnoteReference"/>
          <w:rPrChange w:id="1043" w:author="Author">
            <w:rPr>
              <w:rStyle w:val="FootnoteReference"/>
              <w:rFonts w:asciiTheme="majorBidi" w:hAnsiTheme="majorBidi" w:cstheme="majorBidi"/>
            </w:rPr>
          </w:rPrChange>
        </w:rPr>
        <w:footnoteReference w:id="44"/>
      </w:r>
      <w:bookmarkEnd w:id="1042"/>
      <w:r w:rsidR="006C459A" w:rsidRPr="0042399B">
        <w:rPr>
          <w:rPrChange w:id="1049" w:author="Author">
            <w:rPr>
              <w:rFonts w:asciiTheme="majorBidi" w:hAnsiTheme="majorBidi" w:cstheme="majorBidi"/>
            </w:rPr>
          </w:rPrChange>
        </w:rPr>
        <w:t xml:space="preserve"> </w:t>
      </w:r>
    </w:p>
    <w:p w14:paraId="6D3B22CB" w14:textId="77777777" w:rsidR="00AD0B07" w:rsidRDefault="00AD0B07" w:rsidP="0042399B">
      <w:pPr>
        <w:pStyle w:val="NormalWeb"/>
        <w:spacing w:before="0" w:beforeAutospacing="0" w:after="0" w:afterAutospacing="0"/>
        <w:jc w:val="both"/>
        <w:rPr>
          <w:ins w:id="1050" w:author="Author"/>
        </w:rPr>
      </w:pPr>
    </w:p>
    <w:p w14:paraId="0A7E557F" w14:textId="6BC7DB76" w:rsidR="006C459A" w:rsidRPr="0042399B" w:rsidRDefault="00405A02">
      <w:pPr>
        <w:pStyle w:val="NormalWeb"/>
        <w:spacing w:before="0" w:beforeAutospacing="0" w:after="0" w:afterAutospacing="0"/>
        <w:jc w:val="both"/>
        <w:rPr>
          <w:rPrChange w:id="1051" w:author="Author">
            <w:rPr>
              <w:rFonts w:asciiTheme="majorBidi" w:hAnsiTheme="majorBidi" w:cstheme="majorBidi"/>
            </w:rPr>
          </w:rPrChange>
        </w:rPr>
        <w:pPrChange w:id="1052" w:author="Author">
          <w:pPr>
            <w:pStyle w:val="NormalWeb"/>
            <w:jc w:val="both"/>
          </w:pPr>
        </w:pPrChange>
      </w:pPr>
      <w:r w:rsidRPr="0042399B">
        <w:rPr>
          <w:rPrChange w:id="1053" w:author="Author">
            <w:rPr>
              <w:rFonts w:asciiTheme="majorBidi" w:hAnsiTheme="majorBidi" w:cstheme="majorBidi"/>
            </w:rPr>
          </w:rPrChange>
        </w:rPr>
        <w:t>Consequently, t</w:t>
      </w:r>
      <w:r w:rsidR="006C459A" w:rsidRPr="0042399B">
        <w:rPr>
          <w:rPrChange w:id="1054" w:author="Author">
            <w:rPr>
              <w:rFonts w:asciiTheme="majorBidi" w:hAnsiTheme="majorBidi" w:cstheme="majorBidi"/>
            </w:rPr>
          </w:rPrChange>
        </w:rPr>
        <w:t>he case of Yayasan Aksi Cepat Tanggap (ACT) illustrates how inadequate oversight and transparency can result in substantial financial losses and erode public trust.</w:t>
      </w:r>
      <w:r w:rsidR="006C459A" w:rsidRPr="0042399B">
        <w:rPr>
          <w:rStyle w:val="FootnoteReference"/>
          <w:rPrChange w:id="1055" w:author="Author">
            <w:rPr>
              <w:rStyle w:val="FootnoteReference"/>
              <w:rFonts w:asciiTheme="majorBidi" w:hAnsiTheme="majorBidi" w:cstheme="majorBidi"/>
            </w:rPr>
          </w:rPrChange>
        </w:rPr>
        <w:footnoteReference w:id="45"/>
      </w:r>
      <w:r w:rsidRPr="0042399B">
        <w:rPr>
          <w:rPrChange w:id="1065" w:author="Author">
            <w:rPr>
              <w:rFonts w:asciiTheme="majorBidi" w:hAnsiTheme="majorBidi" w:cstheme="majorBidi"/>
            </w:rPr>
          </w:rPrChange>
        </w:rPr>
        <w:t xml:space="preserve"> </w:t>
      </w:r>
      <w:r w:rsidR="006C459A" w:rsidRPr="0042399B">
        <w:rPr>
          <w:rPrChange w:id="1066" w:author="Author">
            <w:rPr>
              <w:rFonts w:asciiTheme="majorBidi" w:hAnsiTheme="majorBidi" w:cstheme="majorBidi"/>
            </w:rPr>
          </w:rPrChange>
        </w:rPr>
        <w:t>ACT, one of Indonesia’s largest philanthropic organizations, had built a strong reputation through its extensive social and humanitarian programs. Despite this, the organization faced a significant crisis in 2022 when investigations revealed severe weaknesses in its zakat and philanthropic management.</w:t>
      </w:r>
      <w:r w:rsidR="006C459A" w:rsidRPr="0042399B">
        <w:rPr>
          <w:rStyle w:val="FootnoteReference"/>
          <w:rPrChange w:id="1067" w:author="Author">
            <w:rPr>
              <w:rStyle w:val="FootnoteReference"/>
              <w:rFonts w:asciiTheme="majorBidi" w:hAnsiTheme="majorBidi" w:cstheme="majorBidi"/>
            </w:rPr>
          </w:rPrChange>
        </w:rPr>
        <w:footnoteReference w:id="46"/>
      </w:r>
      <w:r w:rsidR="006C459A" w:rsidRPr="0042399B">
        <w:rPr>
          <w:rPrChange w:id="1071" w:author="Author">
            <w:rPr>
              <w:rFonts w:asciiTheme="majorBidi" w:hAnsiTheme="majorBidi" w:cstheme="majorBidi"/>
            </w:rPr>
          </w:rPrChange>
        </w:rPr>
        <w:t xml:space="preserve"> The findings indicated that a substantial portion of the humanitarian funds was misappropriated for personal use by senior officials, including luxury purchases and operational expenditures unrelated to the organization’s mission. This misuse of funds highlighted critical failures in maintaining the integrity and trust of donors.</w:t>
      </w:r>
      <w:bookmarkStart w:id="1072" w:name="_Ref176982640"/>
      <w:r w:rsidR="006C459A" w:rsidRPr="0042399B">
        <w:rPr>
          <w:rStyle w:val="FootnoteReference"/>
          <w:rPrChange w:id="1073" w:author="Author">
            <w:rPr>
              <w:rStyle w:val="FootnoteReference"/>
              <w:rFonts w:asciiTheme="majorBidi" w:hAnsiTheme="majorBidi" w:cstheme="majorBidi"/>
            </w:rPr>
          </w:rPrChange>
        </w:rPr>
        <w:footnoteReference w:id="47"/>
      </w:r>
      <w:bookmarkEnd w:id="1072"/>
    </w:p>
    <w:p w14:paraId="1BDC8D3D" w14:textId="77777777" w:rsidR="00AD0B07" w:rsidRDefault="00AD0B07" w:rsidP="0042399B">
      <w:pPr>
        <w:pStyle w:val="NormalWeb"/>
        <w:spacing w:before="0" w:beforeAutospacing="0" w:after="0" w:afterAutospacing="0"/>
        <w:jc w:val="both"/>
        <w:rPr>
          <w:ins w:id="1079" w:author="Author"/>
        </w:rPr>
      </w:pPr>
    </w:p>
    <w:p w14:paraId="2BA2A455" w14:textId="33131F76" w:rsidR="006C459A" w:rsidRPr="0042399B" w:rsidRDefault="006C459A">
      <w:pPr>
        <w:pStyle w:val="NormalWeb"/>
        <w:spacing w:before="0" w:beforeAutospacing="0" w:after="0" w:afterAutospacing="0"/>
        <w:jc w:val="both"/>
        <w:rPr>
          <w:rPrChange w:id="1080" w:author="Author">
            <w:rPr>
              <w:rFonts w:asciiTheme="majorBidi" w:hAnsiTheme="majorBidi" w:cstheme="majorBidi"/>
            </w:rPr>
          </w:rPrChange>
        </w:rPr>
        <w:pPrChange w:id="1081" w:author="Author">
          <w:pPr>
            <w:pStyle w:val="NormalWeb"/>
            <w:jc w:val="both"/>
          </w:pPr>
        </w:pPrChange>
      </w:pPr>
      <w:r w:rsidRPr="0042399B">
        <w:rPr>
          <w:rPrChange w:id="1082" w:author="Author">
            <w:rPr>
              <w:rFonts w:asciiTheme="majorBidi" w:hAnsiTheme="majorBidi" w:cstheme="majorBidi"/>
            </w:rPr>
          </w:rPrChange>
        </w:rPr>
        <w:t xml:space="preserve">A major criticism of ACT </w:t>
      </w:r>
      <w:ins w:id="1083" w:author="Author">
        <w:r w:rsidR="002D3E83">
          <w:t>was</w:t>
        </w:r>
      </w:ins>
      <w:del w:id="1084" w:author="Author">
        <w:r w:rsidRPr="0042399B" w:rsidDel="00854ACC">
          <w:rPr>
            <w:rPrChange w:id="1085" w:author="Author">
              <w:rPr>
                <w:rFonts w:asciiTheme="majorBidi" w:hAnsiTheme="majorBidi" w:cstheme="majorBidi"/>
              </w:rPr>
            </w:rPrChange>
          </w:rPr>
          <w:delText>wa</w:delText>
        </w:r>
        <w:r w:rsidRPr="0042399B" w:rsidDel="002D3E83">
          <w:rPr>
            <w:rPrChange w:id="1086" w:author="Author">
              <w:rPr>
                <w:rFonts w:asciiTheme="majorBidi" w:hAnsiTheme="majorBidi" w:cstheme="majorBidi"/>
              </w:rPr>
            </w:rPrChange>
          </w:rPr>
          <w:delText>s</w:delText>
        </w:r>
      </w:del>
      <w:r w:rsidRPr="0042399B">
        <w:rPr>
          <w:rPrChange w:id="1087" w:author="Author">
            <w:rPr>
              <w:rFonts w:asciiTheme="majorBidi" w:hAnsiTheme="majorBidi" w:cstheme="majorBidi"/>
            </w:rPr>
          </w:rPrChange>
        </w:rPr>
        <w:t xml:space="preserve"> its lack of financial transparency. The unavailability of public financial reports created uncertainty regarding fund allocation and program outcomes. The absence of accessible financial information exacerbated the crisis and diminished confidence in ACT’s management.</w:t>
      </w:r>
      <w:r w:rsidRPr="0042399B">
        <w:rPr>
          <w:rStyle w:val="FootnoteReference"/>
          <w:rPrChange w:id="1088" w:author="Author">
            <w:rPr>
              <w:rStyle w:val="FootnoteReference"/>
              <w:rFonts w:asciiTheme="majorBidi" w:hAnsiTheme="majorBidi" w:cstheme="majorBidi"/>
            </w:rPr>
          </w:rPrChange>
        </w:rPr>
        <w:footnoteReference w:id="48"/>
      </w:r>
      <w:r w:rsidRPr="0042399B">
        <w:rPr>
          <w:rPrChange w:id="1098" w:author="Author">
            <w:rPr>
              <w:rFonts w:asciiTheme="majorBidi" w:hAnsiTheme="majorBidi" w:cstheme="majorBidi"/>
            </w:rPr>
          </w:rPrChange>
        </w:rPr>
        <w:t xml:space="preserve"> Furthermore, weak internal controls and the lack of regular external audits allowed fund misuse to go undetected. ACT’s insufficient oversight mechanisms facilitated corruption and manipulation without effective checks.</w:t>
      </w:r>
      <w:r w:rsidRPr="0042399B">
        <w:rPr>
          <w:rStyle w:val="FootnoteReference"/>
          <w:rPrChange w:id="1099" w:author="Author">
            <w:rPr>
              <w:rStyle w:val="FootnoteReference"/>
              <w:rFonts w:asciiTheme="majorBidi" w:hAnsiTheme="majorBidi" w:cstheme="majorBidi"/>
            </w:rPr>
          </w:rPrChange>
        </w:rPr>
        <w:footnoteReference w:id="49"/>
      </w:r>
    </w:p>
    <w:p w14:paraId="0DB3616D" w14:textId="77777777" w:rsidR="00AD0B07" w:rsidRDefault="00AD0B07" w:rsidP="0042399B">
      <w:pPr>
        <w:pStyle w:val="NormalWeb"/>
        <w:spacing w:before="0" w:beforeAutospacing="0" w:after="0" w:afterAutospacing="0"/>
        <w:jc w:val="both"/>
        <w:rPr>
          <w:ins w:id="1109" w:author="Author"/>
        </w:rPr>
      </w:pPr>
    </w:p>
    <w:p w14:paraId="19871764" w14:textId="594380DC" w:rsidR="006C459A" w:rsidRPr="0042399B" w:rsidRDefault="006C459A">
      <w:pPr>
        <w:pStyle w:val="NormalWeb"/>
        <w:spacing w:before="0" w:beforeAutospacing="0" w:after="0" w:afterAutospacing="0"/>
        <w:jc w:val="both"/>
        <w:rPr>
          <w:rPrChange w:id="1110" w:author="Author">
            <w:rPr>
              <w:rFonts w:asciiTheme="majorBidi" w:hAnsiTheme="majorBidi" w:cstheme="majorBidi"/>
            </w:rPr>
          </w:rPrChange>
        </w:rPr>
        <w:pPrChange w:id="1111" w:author="Author">
          <w:pPr>
            <w:pStyle w:val="NormalWeb"/>
            <w:jc w:val="both"/>
          </w:pPr>
        </w:pPrChange>
      </w:pPr>
      <w:r w:rsidRPr="0042399B">
        <w:rPr>
          <w:rPrChange w:id="1112" w:author="Author">
            <w:rPr>
              <w:rFonts w:asciiTheme="majorBidi" w:hAnsiTheme="majorBidi" w:cstheme="majorBidi"/>
            </w:rPr>
          </w:rPrChange>
        </w:rPr>
        <w:t>The involvement of political interests further complicated the situation, with indications that funds were used for political purposes by certain individuals within ACT.</w:t>
      </w:r>
      <w:r w:rsidR="00F7123B" w:rsidRPr="0042399B">
        <w:rPr>
          <w:rPrChange w:id="1113" w:author="Author">
            <w:rPr>
              <w:rFonts w:asciiTheme="majorBidi" w:hAnsiTheme="majorBidi" w:cstheme="majorBidi"/>
            </w:rPr>
          </w:rPrChange>
        </w:rPr>
        <w:t xml:space="preserve"> Thus, </w:t>
      </w:r>
      <w:r w:rsidR="00F7123B" w:rsidRPr="00AD0B07">
        <w:t>ACT violated Law No. 28 of 2004 concerning foundations, specifically regarding the foundation's assets, which are prohibited from being distributed in any form to the foundation's trustees or management.</w:t>
      </w:r>
      <w:r w:rsidRPr="0042399B">
        <w:rPr>
          <w:rPrChange w:id="1114" w:author="Author">
            <w:rPr>
              <w:rFonts w:asciiTheme="majorBidi" w:hAnsiTheme="majorBidi" w:cstheme="majorBidi"/>
            </w:rPr>
          </w:rPrChange>
        </w:rPr>
        <w:t xml:space="preserve"> This added a dimension of abuse, undermining public trust and exposing serious conflicts of interest.</w:t>
      </w:r>
      <w:r w:rsidRPr="0042399B">
        <w:rPr>
          <w:rStyle w:val="FootnoteReference"/>
          <w:rPrChange w:id="1115" w:author="Author">
            <w:rPr>
              <w:rStyle w:val="FootnoteReference"/>
              <w:rFonts w:asciiTheme="majorBidi" w:hAnsiTheme="majorBidi" w:cstheme="majorBidi"/>
            </w:rPr>
          </w:rPrChange>
        </w:rPr>
        <w:footnoteReference w:id="50"/>
      </w:r>
    </w:p>
    <w:p w14:paraId="07BDBBEF" w14:textId="77777777" w:rsidR="00AD0B07" w:rsidRDefault="00AD0B07" w:rsidP="0042399B">
      <w:pPr>
        <w:pStyle w:val="NormalWeb"/>
        <w:spacing w:before="0" w:beforeAutospacing="0" w:after="0" w:afterAutospacing="0"/>
        <w:jc w:val="both"/>
        <w:rPr>
          <w:ins w:id="1119" w:author="Author"/>
        </w:rPr>
      </w:pPr>
    </w:p>
    <w:p w14:paraId="5B942C98" w14:textId="4D01CDB9" w:rsidR="00AD0B07" w:rsidRDefault="006C459A">
      <w:pPr>
        <w:pStyle w:val="NormalWeb"/>
        <w:spacing w:before="0" w:beforeAutospacing="0" w:after="0" w:afterAutospacing="0"/>
        <w:jc w:val="both"/>
        <w:rPr>
          <w:ins w:id="1120" w:author="Author"/>
        </w:rPr>
        <w:pPrChange w:id="1121" w:author="Author">
          <w:pPr>
            <w:pStyle w:val="NormalWeb"/>
            <w:spacing w:after="0" w:afterAutospacing="0"/>
            <w:jc w:val="both"/>
          </w:pPr>
        </w:pPrChange>
      </w:pPr>
      <w:r w:rsidRPr="0042399B">
        <w:rPr>
          <w:rPrChange w:id="1122" w:author="Author">
            <w:rPr>
              <w:rFonts w:asciiTheme="majorBidi" w:hAnsiTheme="majorBidi" w:cstheme="majorBidi"/>
            </w:rPr>
          </w:rPrChange>
        </w:rPr>
        <w:t xml:space="preserve">The ACT case underscores the urgent need for robust regulatory frameworks and oversight mechanisms in zakat management. Ensuring effective transparency, strong internal controls, </w:t>
      </w:r>
      <w:r w:rsidRPr="0042399B">
        <w:rPr>
          <w:rPrChange w:id="1123" w:author="Author">
            <w:rPr>
              <w:rFonts w:asciiTheme="majorBidi" w:hAnsiTheme="majorBidi" w:cstheme="majorBidi"/>
            </w:rPr>
          </w:rPrChange>
        </w:rPr>
        <w:lastRenderedPageBreak/>
        <w:t>and independent audits are crucial for preventing misuse and maintaining public confidence.</w:t>
      </w:r>
      <w:r w:rsidRPr="0042399B">
        <w:rPr>
          <w:rStyle w:val="FootnoteReference"/>
          <w:rPrChange w:id="1124" w:author="Author">
            <w:rPr>
              <w:rStyle w:val="FootnoteReference"/>
              <w:rFonts w:asciiTheme="majorBidi" w:hAnsiTheme="majorBidi" w:cstheme="majorBidi"/>
            </w:rPr>
          </w:rPrChange>
        </w:rPr>
        <w:footnoteReference w:id="51"/>
      </w:r>
      <w:r w:rsidRPr="0042399B">
        <w:rPr>
          <w:rPrChange w:id="1134" w:author="Author">
            <w:rPr>
              <w:rFonts w:asciiTheme="majorBidi" w:hAnsiTheme="majorBidi" w:cstheme="majorBidi"/>
            </w:rPr>
          </w:rPrChange>
        </w:rPr>
        <w:t xml:space="preserve"> Additionally, stringent government regulations are necessary to ensure accountability and proper allocation of zakat funds. Educating the public about the importance of </w:t>
      </w:r>
      <w:del w:id="1135" w:author="Author">
        <w:r w:rsidRPr="0042399B" w:rsidDel="002D3E83">
          <w:rPr>
            <w:rPrChange w:id="1136" w:author="Author">
              <w:rPr>
                <w:rFonts w:asciiTheme="majorBidi" w:hAnsiTheme="majorBidi" w:cstheme="majorBidi"/>
              </w:rPr>
            </w:rPrChange>
          </w:rPr>
          <w:delText xml:space="preserve">supporting </w:delText>
        </w:r>
      </w:del>
      <w:r w:rsidRPr="0042399B">
        <w:rPr>
          <w:rPrChange w:id="1137" w:author="Author">
            <w:rPr>
              <w:rFonts w:asciiTheme="majorBidi" w:hAnsiTheme="majorBidi" w:cstheme="majorBidi"/>
            </w:rPr>
          </w:rPrChange>
        </w:rPr>
        <w:t>transparent and accountable zakat institutions is also vital. The ACT case serves as a stark reminder of the importance of sound risk management practices to safeguard the integrity and impact of zakat programs.</w:t>
      </w:r>
      <w:r w:rsidRPr="0042399B">
        <w:rPr>
          <w:rStyle w:val="FootnoteReference"/>
          <w:rPrChange w:id="1138" w:author="Author">
            <w:rPr>
              <w:rStyle w:val="FootnoteReference"/>
              <w:rFonts w:asciiTheme="majorBidi" w:hAnsiTheme="majorBidi" w:cstheme="majorBidi"/>
            </w:rPr>
          </w:rPrChange>
        </w:rPr>
        <w:footnoteReference w:id="52"/>
      </w:r>
    </w:p>
    <w:p w14:paraId="52CC3E64" w14:textId="77777777" w:rsidR="00AD0B07" w:rsidRPr="0042399B" w:rsidRDefault="00AD0B07">
      <w:pPr>
        <w:pStyle w:val="NormalWeb"/>
        <w:spacing w:before="0" w:beforeAutospacing="0" w:after="0" w:afterAutospacing="0"/>
        <w:jc w:val="both"/>
        <w:rPr>
          <w:rPrChange w:id="1142" w:author="Author">
            <w:rPr>
              <w:rFonts w:asciiTheme="majorBidi" w:hAnsiTheme="majorBidi" w:cstheme="majorBidi"/>
            </w:rPr>
          </w:rPrChange>
        </w:rPr>
        <w:pPrChange w:id="1143" w:author="Author">
          <w:pPr>
            <w:pStyle w:val="NormalWeb"/>
            <w:jc w:val="both"/>
          </w:pPr>
        </w:pPrChange>
      </w:pPr>
    </w:p>
    <w:p w14:paraId="7FD0378C" w14:textId="77777777" w:rsidR="006C459A" w:rsidRDefault="006C459A">
      <w:pPr>
        <w:pStyle w:val="Heading2"/>
        <w:spacing w:before="0" w:after="0" w:line="240" w:lineRule="auto"/>
        <w:jc w:val="both"/>
        <w:rPr>
          <w:ins w:id="1144" w:author="Author"/>
          <w:rFonts w:ascii="Times New Roman" w:hAnsi="Times New Roman" w:cs="Times New Roman"/>
          <w:sz w:val="24"/>
          <w:szCs w:val="24"/>
        </w:rPr>
        <w:pPrChange w:id="1145" w:author="Author">
          <w:pPr>
            <w:pStyle w:val="Heading2"/>
            <w:spacing w:after="0" w:line="240" w:lineRule="auto"/>
            <w:jc w:val="both"/>
          </w:pPr>
        </w:pPrChange>
      </w:pPr>
      <w:r w:rsidRPr="0042399B">
        <w:rPr>
          <w:rFonts w:ascii="Times New Roman" w:hAnsi="Times New Roman" w:cs="Times New Roman"/>
          <w:sz w:val="24"/>
          <w:szCs w:val="24"/>
          <w:rPrChange w:id="1146" w:author="Author">
            <w:rPr/>
          </w:rPrChange>
        </w:rPr>
        <w:t>Enhancing Zakat Management: Strategies for Success</w:t>
      </w:r>
    </w:p>
    <w:p w14:paraId="0DBDF744" w14:textId="209CB220" w:rsidR="00AD0B07" w:rsidRPr="00AD0B07" w:rsidDel="00AD0B07" w:rsidRDefault="00AD0B07">
      <w:pPr>
        <w:rPr>
          <w:del w:id="1147" w:author="Author"/>
        </w:rPr>
        <w:pPrChange w:id="1148" w:author="Author">
          <w:pPr>
            <w:pStyle w:val="Heading2"/>
            <w:spacing w:line="240" w:lineRule="auto"/>
            <w:jc w:val="both"/>
          </w:pPr>
        </w:pPrChange>
      </w:pPr>
    </w:p>
    <w:p w14:paraId="0DB303F9" w14:textId="77777777" w:rsidR="00AD0B07" w:rsidRDefault="00AD0B07" w:rsidP="00AD0B07">
      <w:pPr>
        <w:spacing w:after="0" w:line="240" w:lineRule="auto"/>
        <w:jc w:val="both"/>
        <w:rPr>
          <w:ins w:id="1149" w:author="Author"/>
          <w:rFonts w:ascii="Times New Roman" w:hAnsi="Times New Roman" w:cs="Times New Roman"/>
        </w:rPr>
      </w:pPr>
    </w:p>
    <w:p w14:paraId="71EFFCF4" w14:textId="574BAEE5" w:rsidR="006C459A" w:rsidRPr="0042399B" w:rsidRDefault="00843A13">
      <w:pPr>
        <w:spacing w:after="0" w:line="240" w:lineRule="auto"/>
        <w:jc w:val="both"/>
        <w:rPr>
          <w:rFonts w:ascii="Times New Roman" w:hAnsi="Times New Roman" w:cs="Times New Roman"/>
          <w:rPrChange w:id="1150" w:author="Author">
            <w:rPr>
              <w:rFonts w:asciiTheme="majorBidi" w:hAnsiTheme="majorBidi" w:cstheme="majorBidi"/>
            </w:rPr>
          </w:rPrChange>
        </w:rPr>
        <w:pPrChange w:id="1151" w:author="Author">
          <w:pPr>
            <w:spacing w:line="240" w:lineRule="auto"/>
            <w:jc w:val="both"/>
          </w:pPr>
        </w:pPrChange>
      </w:pPr>
      <w:r w:rsidRPr="0042399B">
        <w:rPr>
          <w:rFonts w:ascii="Times New Roman" w:hAnsi="Times New Roman" w:cs="Times New Roman"/>
          <w:rPrChange w:id="1152" w:author="Author">
            <w:rPr>
              <w:rFonts w:asciiTheme="majorBidi" w:hAnsiTheme="majorBidi" w:cstheme="majorBidi"/>
            </w:rPr>
          </w:rPrChange>
        </w:rPr>
        <w:t xml:space="preserve">In the context of zakat management, </w:t>
      </w:r>
      <w:r w:rsidR="006C459A" w:rsidRPr="0042399B">
        <w:rPr>
          <w:rFonts w:ascii="Times New Roman" w:hAnsi="Times New Roman" w:cs="Times New Roman"/>
          <w:rPrChange w:id="1153" w:author="Author">
            <w:rPr>
              <w:rFonts w:asciiTheme="majorBidi" w:hAnsiTheme="majorBidi" w:cstheme="majorBidi"/>
            </w:rPr>
          </w:rPrChange>
        </w:rPr>
        <w:t xml:space="preserve">it is crucial for zakat institutions to implement </w:t>
      </w:r>
      <w:r w:rsidRPr="0042399B">
        <w:rPr>
          <w:rFonts w:ascii="Times New Roman" w:hAnsi="Times New Roman" w:cs="Times New Roman"/>
          <w:rPrChange w:id="1154" w:author="Author">
            <w:rPr>
              <w:rFonts w:asciiTheme="majorBidi" w:hAnsiTheme="majorBidi" w:cstheme="majorBidi"/>
            </w:rPr>
          </w:rPrChange>
        </w:rPr>
        <w:t>vigorous</w:t>
      </w:r>
      <w:r w:rsidR="006C459A" w:rsidRPr="0042399B">
        <w:rPr>
          <w:rFonts w:ascii="Times New Roman" w:hAnsi="Times New Roman" w:cs="Times New Roman"/>
          <w:rPrChange w:id="1155" w:author="Author">
            <w:rPr>
              <w:rFonts w:asciiTheme="majorBidi" w:hAnsiTheme="majorBidi" w:cstheme="majorBidi"/>
            </w:rPr>
          </w:rPrChange>
        </w:rPr>
        <w:t xml:space="preserve"> risk management practices. Strengthening regulatory frameworks and compliance is a fundamental first step. Regulations should encompass provisions for external public supervision, alongside procedures to ensure transparency and accountability in the management of zakat funds. Collaborative efforts between government bodies and Sharia-compliant financial institutions are necessary to establish clear standards and ensure adherence to existing regulations.</w:t>
      </w:r>
      <w:r w:rsidR="006C459A" w:rsidRPr="0042399B">
        <w:rPr>
          <w:rStyle w:val="FootnoteReference"/>
          <w:rFonts w:ascii="Times New Roman" w:hAnsi="Times New Roman" w:cs="Times New Roman"/>
          <w:rPrChange w:id="1156" w:author="Author">
            <w:rPr>
              <w:rStyle w:val="FootnoteReference"/>
              <w:rFonts w:asciiTheme="majorBidi" w:hAnsiTheme="majorBidi" w:cstheme="majorBidi"/>
            </w:rPr>
          </w:rPrChange>
        </w:rPr>
        <w:footnoteReference w:id="53"/>
      </w:r>
    </w:p>
    <w:p w14:paraId="4BFAE41E" w14:textId="77777777" w:rsidR="00AD0B07" w:rsidRDefault="00AD0B07" w:rsidP="0042399B">
      <w:pPr>
        <w:spacing w:after="0" w:line="240" w:lineRule="auto"/>
        <w:jc w:val="both"/>
        <w:rPr>
          <w:ins w:id="1166" w:author="Author"/>
          <w:rFonts w:ascii="Times New Roman" w:hAnsi="Times New Roman" w:cs="Times New Roman"/>
        </w:rPr>
      </w:pPr>
    </w:p>
    <w:p w14:paraId="1EC809AA" w14:textId="343E100F" w:rsidR="006C459A" w:rsidRPr="0042399B" w:rsidRDefault="006C459A">
      <w:pPr>
        <w:spacing w:after="0" w:line="240" w:lineRule="auto"/>
        <w:jc w:val="both"/>
        <w:rPr>
          <w:rFonts w:ascii="Times New Roman" w:hAnsi="Times New Roman" w:cs="Times New Roman"/>
          <w:rPrChange w:id="1167" w:author="Author">
            <w:rPr>
              <w:rFonts w:asciiTheme="majorBidi" w:hAnsiTheme="majorBidi" w:cstheme="majorBidi"/>
            </w:rPr>
          </w:rPrChange>
        </w:rPr>
        <w:pPrChange w:id="1168" w:author="Author">
          <w:pPr>
            <w:spacing w:line="240" w:lineRule="auto"/>
            <w:jc w:val="both"/>
          </w:pPr>
        </w:pPrChange>
      </w:pPr>
      <w:r w:rsidRPr="0042399B">
        <w:rPr>
          <w:rFonts w:ascii="Times New Roman" w:hAnsi="Times New Roman" w:cs="Times New Roman"/>
          <w:rPrChange w:id="1169" w:author="Author">
            <w:rPr>
              <w:rFonts w:asciiTheme="majorBidi" w:hAnsiTheme="majorBidi" w:cstheme="majorBidi"/>
            </w:rPr>
          </w:rPrChange>
        </w:rPr>
        <w:t>Effective oversight and transparency are critical components of risk management. Zakat institutions must implement robust internal monitoring systems and be subject to external supervision by independent auditors or regulatory bodies.</w:t>
      </w:r>
      <w:r w:rsidR="0032172A" w:rsidRPr="0042399B">
        <w:rPr>
          <w:rFonts w:ascii="Times New Roman" w:hAnsi="Times New Roman" w:cs="Times New Roman"/>
          <w:rPrChange w:id="1170" w:author="Author">
            <w:rPr>
              <w:rFonts w:asciiTheme="majorBidi" w:hAnsiTheme="majorBidi" w:cstheme="majorBidi"/>
            </w:rPr>
          </w:rPrChange>
        </w:rPr>
        <w:t xml:space="preserve"> Alamad note</w:t>
      </w:r>
      <w:r w:rsidR="00DB12A3" w:rsidRPr="0042399B">
        <w:rPr>
          <w:rFonts w:ascii="Times New Roman" w:hAnsi="Times New Roman" w:cs="Times New Roman"/>
          <w:rPrChange w:id="1171" w:author="Author">
            <w:rPr>
              <w:rFonts w:asciiTheme="majorBidi" w:hAnsiTheme="majorBidi" w:cstheme="majorBidi"/>
            </w:rPr>
          </w:rPrChange>
        </w:rPr>
        <w:t>s</w:t>
      </w:r>
      <w:r w:rsidR="0032172A" w:rsidRPr="0042399B">
        <w:rPr>
          <w:rFonts w:ascii="Times New Roman" w:hAnsi="Times New Roman" w:cs="Times New Roman"/>
          <w:rPrChange w:id="1172" w:author="Author">
            <w:rPr>
              <w:rFonts w:asciiTheme="majorBidi" w:hAnsiTheme="majorBidi" w:cstheme="majorBidi"/>
            </w:rPr>
          </w:rPrChange>
        </w:rPr>
        <w:t xml:space="preserve"> “An effective and transparent risk governance structure is fundamental to ensure an efficient risk management framework in IFI”.</w:t>
      </w:r>
      <w:r w:rsidR="0032172A" w:rsidRPr="0042399B">
        <w:rPr>
          <w:rStyle w:val="FootnoteReference"/>
          <w:rFonts w:ascii="Times New Roman" w:hAnsi="Times New Roman" w:cs="Times New Roman"/>
          <w:rPrChange w:id="1173" w:author="Author">
            <w:rPr>
              <w:rStyle w:val="FootnoteReference"/>
              <w:rFonts w:asciiTheme="majorBidi" w:hAnsiTheme="majorBidi" w:cstheme="majorBidi"/>
            </w:rPr>
          </w:rPrChange>
        </w:rPr>
        <w:footnoteReference w:id="54"/>
      </w:r>
      <w:r w:rsidRPr="0042399B">
        <w:rPr>
          <w:rFonts w:ascii="Times New Roman" w:hAnsi="Times New Roman" w:cs="Times New Roman"/>
          <w:rPrChange w:id="1177" w:author="Author">
            <w:rPr>
              <w:rFonts w:asciiTheme="majorBidi" w:hAnsiTheme="majorBidi" w:cstheme="majorBidi"/>
            </w:rPr>
          </w:rPrChange>
        </w:rPr>
        <w:t xml:space="preserve"> Transparency in financial reporting and public communication is essential for building public trust and preventing corruption.</w:t>
      </w:r>
    </w:p>
    <w:p w14:paraId="1D9B58BF" w14:textId="77777777" w:rsidR="00AD0B07" w:rsidRDefault="00AD0B07" w:rsidP="0042399B">
      <w:pPr>
        <w:spacing w:after="0" w:line="240" w:lineRule="auto"/>
        <w:jc w:val="both"/>
        <w:rPr>
          <w:ins w:id="1178" w:author="Author"/>
          <w:rFonts w:ascii="Times New Roman" w:hAnsi="Times New Roman" w:cs="Times New Roman"/>
        </w:rPr>
      </w:pPr>
    </w:p>
    <w:p w14:paraId="7B277D52" w14:textId="25C1C5DB" w:rsidR="006C459A" w:rsidRPr="0042399B" w:rsidRDefault="006C459A">
      <w:pPr>
        <w:spacing w:after="0" w:line="240" w:lineRule="auto"/>
        <w:jc w:val="both"/>
        <w:rPr>
          <w:rFonts w:ascii="Times New Roman" w:hAnsi="Times New Roman" w:cs="Times New Roman"/>
          <w:rPrChange w:id="1179" w:author="Author">
            <w:rPr>
              <w:rFonts w:asciiTheme="majorBidi" w:hAnsiTheme="majorBidi" w:cstheme="majorBidi"/>
            </w:rPr>
          </w:rPrChange>
        </w:rPr>
        <w:pPrChange w:id="1180" w:author="Author">
          <w:pPr>
            <w:spacing w:line="240" w:lineRule="auto"/>
            <w:jc w:val="both"/>
          </w:pPr>
        </w:pPrChange>
      </w:pPr>
      <w:r w:rsidRPr="0042399B">
        <w:rPr>
          <w:rFonts w:ascii="Times New Roman" w:hAnsi="Times New Roman" w:cs="Times New Roman"/>
          <w:rPrChange w:id="1181" w:author="Author">
            <w:rPr>
              <w:rFonts w:asciiTheme="majorBidi" w:hAnsiTheme="majorBidi" w:cstheme="majorBidi"/>
            </w:rPr>
          </w:rPrChange>
        </w:rPr>
        <w:t>An illustrative case is the zakat account program implemented by the Islamic Bank of Thailand</w:t>
      </w:r>
      <w:ins w:id="1182" w:author="Author">
        <w:r w:rsidR="002D3E83">
          <w:rPr>
            <w:rFonts w:ascii="Times New Roman" w:hAnsi="Times New Roman" w:cs="Times New Roman"/>
          </w:rPr>
          <w:t>,</w:t>
        </w:r>
      </w:ins>
      <w:r w:rsidRPr="0042399B">
        <w:rPr>
          <w:rFonts w:ascii="Times New Roman" w:hAnsi="Times New Roman" w:cs="Times New Roman"/>
          <w:rPrChange w:id="1183" w:author="Author">
            <w:rPr>
              <w:rFonts w:asciiTheme="majorBidi" w:hAnsiTheme="majorBidi" w:cstheme="majorBidi"/>
            </w:rPr>
          </w:rPrChange>
        </w:rPr>
        <w:t xml:space="preserve"> which is fully supervised and controlled. Unlike the practice in Indonesia, where </w:t>
      </w:r>
      <w:r w:rsidR="0032172A" w:rsidRPr="0042399B">
        <w:rPr>
          <w:rFonts w:ascii="Times New Roman" w:hAnsi="Times New Roman" w:cs="Times New Roman"/>
          <w:rPrChange w:id="1184" w:author="Author">
            <w:rPr>
              <w:rFonts w:asciiTheme="majorBidi" w:hAnsiTheme="majorBidi" w:cstheme="majorBidi"/>
            </w:rPr>
          </w:rPrChange>
        </w:rPr>
        <w:t xml:space="preserve">Islamic </w:t>
      </w:r>
      <w:r w:rsidRPr="0042399B">
        <w:rPr>
          <w:rFonts w:ascii="Times New Roman" w:hAnsi="Times New Roman" w:cs="Times New Roman"/>
          <w:rPrChange w:id="1185" w:author="Author">
            <w:rPr>
              <w:rFonts w:asciiTheme="majorBidi" w:hAnsiTheme="majorBidi" w:cstheme="majorBidi"/>
            </w:rPr>
          </w:rPrChange>
        </w:rPr>
        <w:t xml:space="preserve">banks channel zakat funds directly to third parties such as Yayasan Baitul Mal without further oversight from the </w:t>
      </w:r>
      <w:r w:rsidR="0032172A" w:rsidRPr="0042399B">
        <w:rPr>
          <w:rFonts w:ascii="Times New Roman" w:hAnsi="Times New Roman" w:cs="Times New Roman"/>
          <w:rPrChange w:id="1186" w:author="Author">
            <w:rPr>
              <w:rFonts w:asciiTheme="majorBidi" w:hAnsiTheme="majorBidi" w:cstheme="majorBidi"/>
            </w:rPr>
          </w:rPrChange>
        </w:rPr>
        <w:t>financial</w:t>
      </w:r>
      <w:r w:rsidRPr="0042399B">
        <w:rPr>
          <w:rFonts w:ascii="Times New Roman" w:hAnsi="Times New Roman" w:cs="Times New Roman"/>
          <w:rPrChange w:id="1187" w:author="Author">
            <w:rPr>
              <w:rFonts w:asciiTheme="majorBidi" w:hAnsiTheme="majorBidi" w:cstheme="majorBidi"/>
            </w:rPr>
          </w:rPrChange>
        </w:rPr>
        <w:t xml:space="preserve"> authorities, the Islamic Bank of Thailand maintains zakat funds within the bank, under the supervision of the Financial Services Authority. This setup ensures that all zakat fund allocations are transparently reported and disclosed to customers, thereby enhancing oversight and accountability.</w:t>
      </w:r>
      <w:r w:rsidRPr="0042399B">
        <w:rPr>
          <w:rStyle w:val="FootnoteReference"/>
          <w:rFonts w:ascii="Times New Roman" w:hAnsi="Times New Roman" w:cs="Times New Roman"/>
          <w:rPrChange w:id="1188" w:author="Author">
            <w:rPr>
              <w:rStyle w:val="FootnoteReference"/>
              <w:rFonts w:asciiTheme="majorBidi" w:hAnsiTheme="majorBidi" w:cstheme="majorBidi"/>
            </w:rPr>
          </w:rPrChange>
        </w:rPr>
        <w:footnoteReference w:id="55"/>
      </w:r>
    </w:p>
    <w:p w14:paraId="0B6CF60F" w14:textId="77777777" w:rsidR="00AD0B07" w:rsidRDefault="00AD0B07" w:rsidP="0042399B">
      <w:pPr>
        <w:spacing w:after="0" w:line="240" w:lineRule="auto"/>
        <w:jc w:val="both"/>
        <w:rPr>
          <w:ins w:id="1198" w:author="Author"/>
          <w:rFonts w:ascii="Times New Roman" w:hAnsi="Times New Roman" w:cs="Times New Roman"/>
        </w:rPr>
      </w:pPr>
    </w:p>
    <w:p w14:paraId="34FFA654" w14:textId="1257F856" w:rsidR="006C459A" w:rsidRPr="0042399B" w:rsidRDefault="006C459A">
      <w:pPr>
        <w:spacing w:after="0" w:line="240" w:lineRule="auto"/>
        <w:jc w:val="both"/>
        <w:rPr>
          <w:rFonts w:ascii="Times New Roman" w:hAnsi="Times New Roman" w:cs="Times New Roman"/>
          <w:rPrChange w:id="1199" w:author="Author">
            <w:rPr>
              <w:rFonts w:asciiTheme="majorBidi" w:hAnsiTheme="majorBidi" w:cstheme="majorBidi"/>
            </w:rPr>
          </w:rPrChange>
        </w:rPr>
        <w:pPrChange w:id="1200" w:author="Author">
          <w:pPr>
            <w:spacing w:line="240" w:lineRule="auto"/>
            <w:jc w:val="both"/>
          </w:pPr>
        </w:pPrChange>
      </w:pPr>
      <w:r w:rsidRPr="0042399B">
        <w:rPr>
          <w:rFonts w:ascii="Times New Roman" w:hAnsi="Times New Roman" w:cs="Times New Roman"/>
          <w:rPrChange w:id="1201" w:author="Author">
            <w:rPr>
              <w:rFonts w:asciiTheme="majorBidi" w:hAnsiTheme="majorBidi" w:cstheme="majorBidi"/>
            </w:rPr>
          </w:rPrChange>
        </w:rPr>
        <w:t xml:space="preserve">Reputation management requires a focus on ethical and accountable practices. Zakat institutions should uphold high ethical standards and ensure that all activities and decisions related to zakat fund management are conducted transparently. </w:t>
      </w:r>
      <w:r w:rsidR="0032172A" w:rsidRPr="0042399B">
        <w:rPr>
          <w:rFonts w:ascii="Times New Roman" w:hAnsi="Times New Roman" w:cs="Times New Roman"/>
          <w:rPrChange w:id="1202" w:author="Author">
            <w:rPr>
              <w:rFonts w:asciiTheme="majorBidi" w:hAnsiTheme="majorBidi" w:cstheme="majorBidi"/>
            </w:rPr>
          </w:rPrChange>
        </w:rPr>
        <w:t xml:space="preserve">In business relations, </w:t>
      </w:r>
      <w:del w:id="1203" w:author="Author">
        <w:r w:rsidR="0032172A" w:rsidRPr="0042399B" w:rsidDel="002D3E83">
          <w:rPr>
            <w:rFonts w:ascii="Times New Roman" w:hAnsi="Times New Roman" w:cs="Times New Roman"/>
            <w:rPrChange w:id="1204" w:author="Author">
              <w:rPr>
                <w:rFonts w:asciiTheme="majorBidi" w:hAnsiTheme="majorBidi" w:cstheme="majorBidi"/>
              </w:rPr>
            </w:rPrChange>
          </w:rPr>
          <w:delText xml:space="preserve">indeed </w:delText>
        </w:r>
      </w:del>
      <w:r w:rsidR="0032172A" w:rsidRPr="0042399B">
        <w:rPr>
          <w:rFonts w:ascii="Times New Roman" w:hAnsi="Times New Roman" w:cs="Times New Roman"/>
          <w:rPrChange w:id="1205" w:author="Author">
            <w:rPr>
              <w:rFonts w:asciiTheme="majorBidi" w:hAnsiTheme="majorBidi" w:cstheme="majorBidi"/>
            </w:rPr>
          </w:rPrChange>
        </w:rPr>
        <w:t>b</w:t>
      </w:r>
      <w:r w:rsidRPr="0042399B">
        <w:rPr>
          <w:rFonts w:ascii="Times New Roman" w:hAnsi="Times New Roman" w:cs="Times New Roman"/>
          <w:rPrChange w:id="1206" w:author="Author">
            <w:rPr>
              <w:rFonts w:asciiTheme="majorBidi" w:hAnsiTheme="majorBidi" w:cstheme="majorBidi"/>
            </w:rPr>
          </w:rPrChange>
        </w:rPr>
        <w:t>eing responsive to public feedback and criticism are crucial steps in maintaining a positive reputation.</w:t>
      </w:r>
      <w:r w:rsidRPr="0042399B">
        <w:rPr>
          <w:rStyle w:val="FootnoteReference"/>
          <w:rFonts w:ascii="Times New Roman" w:hAnsi="Times New Roman" w:cs="Times New Roman"/>
          <w:rPrChange w:id="1207" w:author="Author">
            <w:rPr>
              <w:rStyle w:val="FootnoteReference"/>
              <w:rFonts w:asciiTheme="majorBidi" w:hAnsiTheme="majorBidi" w:cstheme="majorBidi"/>
            </w:rPr>
          </w:rPrChange>
        </w:rPr>
        <w:footnoteReference w:id="56"/>
      </w:r>
    </w:p>
    <w:p w14:paraId="560AA425" w14:textId="77777777" w:rsidR="00AD0B07" w:rsidRDefault="00AD0B07" w:rsidP="0042399B">
      <w:pPr>
        <w:spacing w:after="0" w:line="240" w:lineRule="auto"/>
        <w:jc w:val="both"/>
        <w:rPr>
          <w:ins w:id="1211" w:author="Author"/>
          <w:rFonts w:ascii="Times New Roman" w:hAnsi="Times New Roman" w:cs="Times New Roman"/>
        </w:rPr>
      </w:pPr>
    </w:p>
    <w:p w14:paraId="4E9CC1F3" w14:textId="4D3581E5" w:rsidR="006C459A" w:rsidRPr="0042399B" w:rsidRDefault="00AE1085">
      <w:pPr>
        <w:spacing w:after="0" w:line="240" w:lineRule="auto"/>
        <w:jc w:val="both"/>
        <w:rPr>
          <w:rFonts w:ascii="Times New Roman" w:hAnsi="Times New Roman" w:cs="Times New Roman"/>
          <w:rPrChange w:id="1212" w:author="Author">
            <w:rPr>
              <w:rFonts w:asciiTheme="majorBidi" w:hAnsiTheme="majorBidi" w:cstheme="majorBidi"/>
            </w:rPr>
          </w:rPrChange>
        </w:rPr>
        <w:pPrChange w:id="1213" w:author="Author">
          <w:pPr>
            <w:spacing w:line="240" w:lineRule="auto"/>
            <w:jc w:val="both"/>
          </w:pPr>
        </w:pPrChange>
      </w:pPr>
      <w:r w:rsidRPr="0042399B">
        <w:rPr>
          <w:rFonts w:ascii="Times New Roman" w:hAnsi="Times New Roman" w:cs="Times New Roman"/>
          <w:rPrChange w:id="1214" w:author="Author">
            <w:rPr>
              <w:rFonts w:asciiTheme="majorBidi" w:hAnsiTheme="majorBidi" w:cstheme="majorBidi"/>
            </w:rPr>
          </w:rPrChange>
        </w:rPr>
        <w:t xml:space="preserve">Consequently, the distribution of zakat </w:t>
      </w:r>
      <w:del w:id="1215" w:author="Author">
        <w:r w:rsidRPr="0042399B" w:rsidDel="002D3E83">
          <w:rPr>
            <w:rFonts w:ascii="Times New Roman" w:hAnsi="Times New Roman" w:cs="Times New Roman"/>
            <w:rPrChange w:id="1216" w:author="Author">
              <w:rPr>
                <w:rFonts w:asciiTheme="majorBidi" w:hAnsiTheme="majorBidi" w:cstheme="majorBidi"/>
              </w:rPr>
            </w:rPrChange>
          </w:rPr>
          <w:delText>fund should adhere the sharia principles so as to ensure the sharia compliant</w:delText>
        </w:r>
      </w:del>
      <w:ins w:id="1217" w:author="Author">
        <w:r w:rsidR="009907E7">
          <w:rPr>
            <w:rFonts w:ascii="Times New Roman" w:hAnsi="Times New Roman" w:cs="Times New Roman"/>
          </w:rPr>
          <w:t>funds should adhere to</w:t>
        </w:r>
        <w:r w:rsidR="002D3E83">
          <w:rPr>
            <w:rFonts w:ascii="Times New Roman" w:hAnsi="Times New Roman" w:cs="Times New Roman"/>
          </w:rPr>
          <w:t xml:space="preserve"> sharia principles so a</w:t>
        </w:r>
        <w:r w:rsidR="009907E7">
          <w:rPr>
            <w:rFonts w:ascii="Times New Roman" w:hAnsi="Times New Roman" w:cs="Times New Roman"/>
          </w:rPr>
          <w:t>s to ensure sharia-compliance</w:t>
        </w:r>
      </w:ins>
      <w:del w:id="1218" w:author="Author">
        <w:r w:rsidRPr="0042399B" w:rsidDel="009907E7">
          <w:rPr>
            <w:rFonts w:ascii="Times New Roman" w:hAnsi="Times New Roman" w:cs="Times New Roman"/>
            <w:rPrChange w:id="1219" w:author="Author">
              <w:rPr>
                <w:rFonts w:asciiTheme="majorBidi" w:hAnsiTheme="majorBidi" w:cstheme="majorBidi"/>
              </w:rPr>
            </w:rPrChange>
          </w:rPr>
          <w:delText xml:space="preserve"> risk</w:delText>
        </w:r>
      </w:del>
      <w:r w:rsidR="006C459A" w:rsidRPr="0042399B">
        <w:rPr>
          <w:rFonts w:ascii="Times New Roman" w:hAnsi="Times New Roman" w:cs="Times New Roman"/>
          <w:rPrChange w:id="1220" w:author="Author">
            <w:rPr>
              <w:rFonts w:asciiTheme="majorBidi" w:hAnsiTheme="majorBidi" w:cstheme="majorBidi"/>
            </w:rPr>
          </w:rPrChange>
        </w:rPr>
        <w:t>. Zakat institutions should</w:t>
      </w:r>
      <w:r w:rsidRPr="0042399B">
        <w:rPr>
          <w:rFonts w:ascii="Times New Roman" w:hAnsi="Times New Roman" w:cs="Times New Roman"/>
          <w:rPrChange w:id="1221" w:author="Author">
            <w:rPr>
              <w:rFonts w:asciiTheme="majorBidi" w:hAnsiTheme="majorBidi" w:cstheme="majorBidi"/>
            </w:rPr>
          </w:rPrChange>
        </w:rPr>
        <w:t xml:space="preserve"> </w:t>
      </w:r>
      <w:del w:id="1222" w:author="Author">
        <w:r w:rsidRPr="0042399B" w:rsidDel="002D3E83">
          <w:rPr>
            <w:rFonts w:ascii="Times New Roman" w:hAnsi="Times New Roman" w:cs="Times New Roman"/>
            <w:rPrChange w:id="1223" w:author="Author">
              <w:rPr>
                <w:rFonts w:asciiTheme="majorBidi" w:hAnsiTheme="majorBidi" w:cstheme="majorBidi"/>
              </w:rPr>
            </w:rPrChange>
          </w:rPr>
          <w:delText>comprehensively view that</w:delText>
        </w:r>
      </w:del>
      <w:ins w:id="1224" w:author="Author">
        <w:r w:rsidR="002D3E83">
          <w:rPr>
            <w:rFonts w:ascii="Times New Roman" w:hAnsi="Times New Roman" w:cs="Times New Roman"/>
          </w:rPr>
          <w:t xml:space="preserve">follow the </w:t>
        </w:r>
      </w:ins>
      <w:del w:id="1225" w:author="Author">
        <w:r w:rsidRPr="0042399B" w:rsidDel="002D3E83">
          <w:rPr>
            <w:rFonts w:ascii="Times New Roman" w:hAnsi="Times New Roman" w:cs="Times New Roman"/>
            <w:rPrChange w:id="1226" w:author="Author">
              <w:rPr>
                <w:rFonts w:asciiTheme="majorBidi" w:hAnsiTheme="majorBidi" w:cstheme="majorBidi"/>
              </w:rPr>
            </w:rPrChange>
          </w:rPr>
          <w:delText xml:space="preserve"> </w:delText>
        </w:r>
      </w:del>
      <w:r w:rsidRPr="0042399B">
        <w:rPr>
          <w:rFonts w:ascii="Times New Roman" w:hAnsi="Times New Roman" w:cs="Times New Roman"/>
          <w:rPrChange w:id="1227" w:author="Author">
            <w:rPr>
              <w:rFonts w:asciiTheme="majorBidi" w:hAnsiTheme="majorBidi" w:cstheme="majorBidi"/>
            </w:rPr>
          </w:rPrChange>
        </w:rPr>
        <w:t>Sharia give</w:t>
      </w:r>
      <w:ins w:id="1228" w:author="Author">
        <w:r w:rsidR="002D3E83">
          <w:rPr>
            <w:rFonts w:ascii="Times New Roman" w:hAnsi="Times New Roman" w:cs="Times New Roman"/>
          </w:rPr>
          <w:t>n</w:t>
        </w:r>
      </w:ins>
      <w:r w:rsidRPr="0042399B">
        <w:rPr>
          <w:rFonts w:ascii="Times New Roman" w:hAnsi="Times New Roman" w:cs="Times New Roman"/>
          <w:rPrChange w:id="1229" w:author="Author">
            <w:rPr>
              <w:rFonts w:asciiTheme="majorBidi" w:hAnsiTheme="majorBidi" w:cstheme="majorBidi"/>
            </w:rPr>
          </w:rPrChange>
        </w:rPr>
        <w:t xml:space="preserve"> guidance </w:t>
      </w:r>
      <w:del w:id="1230" w:author="Author">
        <w:r w:rsidRPr="0042399B" w:rsidDel="00EC5364">
          <w:rPr>
            <w:rFonts w:ascii="Times New Roman" w:hAnsi="Times New Roman" w:cs="Times New Roman"/>
            <w:rPrChange w:id="1231" w:author="Author">
              <w:rPr>
                <w:rFonts w:asciiTheme="majorBidi" w:hAnsiTheme="majorBidi" w:cstheme="majorBidi"/>
              </w:rPr>
            </w:rPrChange>
          </w:rPr>
          <w:delText xml:space="preserve">to Muslims to </w:delText>
        </w:r>
      </w:del>
      <w:ins w:id="1232" w:author="Author">
        <w:r w:rsidR="00EC5364">
          <w:rPr>
            <w:rFonts w:ascii="Times New Roman" w:hAnsi="Times New Roman" w:cs="Times New Roman"/>
          </w:rPr>
          <w:t xml:space="preserve">and </w:t>
        </w:r>
      </w:ins>
      <w:r w:rsidRPr="0042399B">
        <w:rPr>
          <w:rFonts w:ascii="Times New Roman" w:hAnsi="Times New Roman" w:cs="Times New Roman"/>
          <w:rPrChange w:id="1233" w:author="Author">
            <w:rPr>
              <w:rFonts w:asciiTheme="majorBidi" w:hAnsiTheme="majorBidi" w:cstheme="majorBidi"/>
            </w:rPr>
          </w:rPrChange>
        </w:rPr>
        <w:t xml:space="preserve">respect the </w:t>
      </w:r>
      <w:ins w:id="1234" w:author="Author">
        <w:r w:rsidR="00EC5364">
          <w:rPr>
            <w:rFonts w:ascii="Times New Roman" w:hAnsi="Times New Roman" w:cs="Times New Roman"/>
          </w:rPr>
          <w:t xml:space="preserve">divine </w:t>
        </w:r>
      </w:ins>
      <w:r w:rsidRPr="0042399B">
        <w:rPr>
          <w:rFonts w:ascii="Times New Roman" w:hAnsi="Times New Roman" w:cs="Times New Roman"/>
          <w:rPrChange w:id="1235" w:author="Author">
            <w:rPr>
              <w:rFonts w:asciiTheme="majorBidi" w:hAnsiTheme="majorBidi" w:cstheme="majorBidi"/>
            </w:rPr>
          </w:rPrChange>
        </w:rPr>
        <w:t>moral</w:t>
      </w:r>
      <w:ins w:id="1236" w:author="Author">
        <w:r w:rsidR="00EC5364">
          <w:rPr>
            <w:rFonts w:ascii="Times New Roman" w:hAnsi="Times New Roman" w:cs="Times New Roman"/>
          </w:rPr>
          <w:t>s</w:t>
        </w:r>
      </w:ins>
      <w:r w:rsidRPr="0042399B">
        <w:rPr>
          <w:rFonts w:ascii="Times New Roman" w:hAnsi="Times New Roman" w:cs="Times New Roman"/>
          <w:rPrChange w:id="1237" w:author="Author">
            <w:rPr>
              <w:rFonts w:asciiTheme="majorBidi" w:hAnsiTheme="majorBidi" w:cstheme="majorBidi"/>
            </w:rPr>
          </w:rPrChange>
        </w:rPr>
        <w:t xml:space="preserve"> and ethical behaviour</w:t>
      </w:r>
      <w:ins w:id="1238" w:author="Author">
        <w:r w:rsidR="00EC5364">
          <w:rPr>
            <w:rFonts w:ascii="Times New Roman" w:hAnsi="Times New Roman" w:cs="Times New Roman"/>
          </w:rPr>
          <w:t>s</w:t>
        </w:r>
      </w:ins>
      <w:r w:rsidRPr="0042399B">
        <w:rPr>
          <w:rFonts w:ascii="Times New Roman" w:hAnsi="Times New Roman" w:cs="Times New Roman"/>
          <w:rPrChange w:id="1239" w:author="Author">
            <w:rPr>
              <w:rFonts w:asciiTheme="majorBidi" w:hAnsiTheme="majorBidi" w:cstheme="majorBidi"/>
            </w:rPr>
          </w:rPrChange>
        </w:rPr>
        <w:t xml:space="preserve">, this </w:t>
      </w:r>
      <w:del w:id="1240" w:author="Author">
        <w:r w:rsidRPr="0042399B" w:rsidDel="00EC5364">
          <w:rPr>
            <w:rFonts w:ascii="Times New Roman" w:hAnsi="Times New Roman" w:cs="Times New Roman"/>
            <w:rPrChange w:id="1241" w:author="Author">
              <w:rPr>
                <w:rFonts w:asciiTheme="majorBidi" w:hAnsiTheme="majorBidi" w:cstheme="majorBidi"/>
              </w:rPr>
            </w:rPrChange>
          </w:rPr>
          <w:delText xml:space="preserve">basis also inline </w:delText>
        </w:r>
        <w:r w:rsidRPr="0042399B" w:rsidDel="00EC5364">
          <w:rPr>
            <w:rFonts w:ascii="Times New Roman" w:hAnsi="Times New Roman" w:cs="Times New Roman"/>
            <w:rPrChange w:id="1242" w:author="Author">
              <w:rPr>
                <w:rFonts w:asciiTheme="majorBidi" w:hAnsiTheme="majorBidi" w:cstheme="majorBidi"/>
              </w:rPr>
            </w:rPrChange>
          </w:rPr>
          <w:lastRenderedPageBreak/>
          <w:delText>insuring</w:delText>
        </w:r>
      </w:del>
      <w:ins w:id="1243" w:author="Author">
        <w:r w:rsidR="00EC5364">
          <w:rPr>
            <w:rFonts w:ascii="Times New Roman" w:hAnsi="Times New Roman" w:cs="Times New Roman"/>
          </w:rPr>
          <w:t>would also ensure</w:t>
        </w:r>
      </w:ins>
      <w:r w:rsidRPr="0042399B">
        <w:rPr>
          <w:rFonts w:ascii="Times New Roman" w:hAnsi="Times New Roman" w:cs="Times New Roman"/>
          <w:rPrChange w:id="1244" w:author="Author">
            <w:rPr>
              <w:rFonts w:asciiTheme="majorBidi" w:hAnsiTheme="majorBidi" w:cstheme="majorBidi"/>
            </w:rPr>
          </w:rPrChange>
        </w:rPr>
        <w:t xml:space="preserve"> that zakat fund </w:t>
      </w:r>
      <w:r w:rsidR="001D4616" w:rsidRPr="0042399B">
        <w:rPr>
          <w:rFonts w:ascii="Times New Roman" w:hAnsi="Times New Roman" w:cs="Times New Roman"/>
          <w:rPrChange w:id="1245" w:author="Author">
            <w:rPr>
              <w:rFonts w:asciiTheme="majorBidi" w:hAnsiTheme="majorBidi" w:cstheme="majorBidi"/>
            </w:rPr>
          </w:rPrChange>
        </w:rPr>
        <w:t>is</w:t>
      </w:r>
      <w:r w:rsidR="006C459A" w:rsidRPr="0042399B">
        <w:rPr>
          <w:rFonts w:ascii="Times New Roman" w:hAnsi="Times New Roman" w:cs="Times New Roman"/>
          <w:rPrChange w:id="1246" w:author="Author">
            <w:rPr>
              <w:rFonts w:asciiTheme="majorBidi" w:hAnsiTheme="majorBidi" w:cstheme="majorBidi"/>
            </w:rPr>
          </w:rPrChange>
        </w:rPr>
        <w:t xml:space="preserve"> </w:t>
      </w:r>
      <w:r w:rsidRPr="0042399B">
        <w:rPr>
          <w:rFonts w:ascii="Times New Roman" w:hAnsi="Times New Roman" w:cs="Times New Roman"/>
          <w:rPrChange w:id="1247" w:author="Author">
            <w:rPr>
              <w:rFonts w:asciiTheme="majorBidi" w:hAnsiTheme="majorBidi" w:cstheme="majorBidi"/>
            </w:rPr>
          </w:rPrChange>
        </w:rPr>
        <w:t xml:space="preserve">managed </w:t>
      </w:r>
      <w:r w:rsidR="006C459A" w:rsidRPr="0042399B">
        <w:rPr>
          <w:rFonts w:ascii="Times New Roman" w:hAnsi="Times New Roman" w:cs="Times New Roman"/>
          <w:rPrChange w:id="1248" w:author="Author">
            <w:rPr>
              <w:rFonts w:asciiTheme="majorBidi" w:hAnsiTheme="majorBidi" w:cstheme="majorBidi"/>
            </w:rPr>
          </w:rPrChange>
        </w:rPr>
        <w:t>with thorough risk assessments and in accordance with established policies. Regular evaluations</w:t>
      </w:r>
      <w:ins w:id="1249" w:author="Author">
        <w:r w:rsidR="00EC5364">
          <w:rPr>
            <w:rFonts w:ascii="Times New Roman" w:hAnsi="Times New Roman" w:cs="Times New Roman"/>
          </w:rPr>
          <w:t xml:space="preserve"> should be conducted to</w:t>
        </w:r>
      </w:ins>
      <w:del w:id="1250" w:author="Author">
        <w:r w:rsidR="006C459A" w:rsidRPr="0042399B" w:rsidDel="00EC5364">
          <w:rPr>
            <w:rFonts w:ascii="Times New Roman" w:hAnsi="Times New Roman" w:cs="Times New Roman"/>
            <w:rPrChange w:id="1251" w:author="Author">
              <w:rPr>
                <w:rFonts w:asciiTheme="majorBidi" w:hAnsiTheme="majorBidi" w:cstheme="majorBidi"/>
              </w:rPr>
            </w:rPrChange>
          </w:rPr>
          <w:delText xml:space="preserve"> and</w:delText>
        </w:r>
      </w:del>
      <w:r w:rsidR="006C459A" w:rsidRPr="0042399B">
        <w:rPr>
          <w:rFonts w:ascii="Times New Roman" w:hAnsi="Times New Roman" w:cs="Times New Roman"/>
          <w:rPrChange w:id="1252" w:author="Author">
            <w:rPr>
              <w:rFonts w:asciiTheme="majorBidi" w:hAnsiTheme="majorBidi" w:cstheme="majorBidi"/>
            </w:rPr>
          </w:rPrChange>
        </w:rPr>
        <w:t xml:space="preserve"> ensur</w:t>
      </w:r>
      <w:ins w:id="1253" w:author="Author">
        <w:r w:rsidR="00EC5364">
          <w:rPr>
            <w:rFonts w:ascii="Times New Roman" w:hAnsi="Times New Roman" w:cs="Times New Roman"/>
          </w:rPr>
          <w:t xml:space="preserve">e </w:t>
        </w:r>
      </w:ins>
      <w:del w:id="1254" w:author="Author">
        <w:r w:rsidR="006C459A" w:rsidRPr="0042399B" w:rsidDel="00EC5364">
          <w:rPr>
            <w:rFonts w:ascii="Times New Roman" w:hAnsi="Times New Roman" w:cs="Times New Roman"/>
            <w:rPrChange w:id="1255" w:author="Author">
              <w:rPr>
                <w:rFonts w:asciiTheme="majorBidi" w:hAnsiTheme="majorBidi" w:cstheme="majorBidi"/>
              </w:rPr>
            </w:rPrChange>
          </w:rPr>
          <w:delText xml:space="preserve">ing </w:delText>
        </w:r>
      </w:del>
      <w:r w:rsidR="006C459A" w:rsidRPr="0042399B">
        <w:rPr>
          <w:rFonts w:ascii="Times New Roman" w:hAnsi="Times New Roman" w:cs="Times New Roman"/>
          <w:rPrChange w:id="1256" w:author="Author">
            <w:rPr>
              <w:rFonts w:asciiTheme="majorBidi" w:hAnsiTheme="majorBidi" w:cstheme="majorBidi"/>
            </w:rPr>
          </w:rPrChange>
        </w:rPr>
        <w:t xml:space="preserve">that zakat funds are directed towards productive </w:t>
      </w:r>
      <w:ins w:id="1257" w:author="Author">
        <w:r w:rsidR="009907E7">
          <w:rPr>
            <w:rFonts w:ascii="Times New Roman" w:hAnsi="Times New Roman" w:cs="Times New Roman"/>
          </w:rPr>
          <w:t xml:space="preserve">and essential </w:t>
        </w:r>
      </w:ins>
      <w:r w:rsidR="006C459A" w:rsidRPr="0042399B">
        <w:rPr>
          <w:rFonts w:ascii="Times New Roman" w:hAnsi="Times New Roman" w:cs="Times New Roman"/>
          <w:rPrChange w:id="1258" w:author="Author">
            <w:rPr>
              <w:rFonts w:asciiTheme="majorBidi" w:hAnsiTheme="majorBidi" w:cstheme="majorBidi"/>
            </w:rPr>
          </w:rPrChange>
        </w:rPr>
        <w:t xml:space="preserve">purposes </w:t>
      </w:r>
      <w:ins w:id="1259" w:author="Author">
        <w:r w:rsidR="009907E7">
          <w:rPr>
            <w:rFonts w:ascii="Times New Roman" w:hAnsi="Times New Roman" w:cs="Times New Roman"/>
          </w:rPr>
          <w:t>with the object of</w:t>
        </w:r>
      </w:ins>
      <w:del w:id="1260" w:author="Author">
        <w:r w:rsidR="006C459A" w:rsidRPr="0042399B" w:rsidDel="009907E7">
          <w:rPr>
            <w:rFonts w:ascii="Times New Roman" w:hAnsi="Times New Roman" w:cs="Times New Roman"/>
            <w:rPrChange w:id="1261" w:author="Author">
              <w:rPr>
                <w:rFonts w:asciiTheme="majorBidi" w:hAnsiTheme="majorBidi" w:cstheme="majorBidi"/>
              </w:rPr>
            </w:rPrChange>
          </w:rPr>
          <w:delText>are essential for</w:delText>
        </w:r>
      </w:del>
      <w:r w:rsidR="006C459A" w:rsidRPr="0042399B">
        <w:rPr>
          <w:rFonts w:ascii="Times New Roman" w:hAnsi="Times New Roman" w:cs="Times New Roman"/>
          <w:rPrChange w:id="1262" w:author="Author">
            <w:rPr>
              <w:rFonts w:asciiTheme="majorBidi" w:hAnsiTheme="majorBidi" w:cstheme="majorBidi"/>
            </w:rPr>
          </w:rPrChange>
        </w:rPr>
        <w:t xml:space="preserve"> minimizing the risk of financial losses.</w:t>
      </w:r>
      <w:r w:rsidR="006C459A" w:rsidRPr="0042399B">
        <w:rPr>
          <w:rStyle w:val="FootnoteReference"/>
          <w:rFonts w:ascii="Times New Roman" w:hAnsi="Times New Roman" w:cs="Times New Roman"/>
          <w:rPrChange w:id="1263" w:author="Author">
            <w:rPr>
              <w:rStyle w:val="FootnoteReference"/>
              <w:rFonts w:asciiTheme="majorBidi" w:hAnsiTheme="majorBidi" w:cstheme="majorBidi"/>
            </w:rPr>
          </w:rPrChange>
        </w:rPr>
        <w:footnoteReference w:id="57"/>
      </w:r>
    </w:p>
    <w:p w14:paraId="53F62656" w14:textId="77777777" w:rsidR="00AD0B07" w:rsidRDefault="00AD0B07">
      <w:pPr>
        <w:pStyle w:val="Heading2"/>
        <w:numPr>
          <w:ilvl w:val="0"/>
          <w:numId w:val="0"/>
        </w:numPr>
        <w:spacing w:before="0" w:after="0" w:line="240" w:lineRule="auto"/>
        <w:ind w:left="720"/>
        <w:jc w:val="both"/>
        <w:rPr>
          <w:ins w:id="1273" w:author="Author"/>
          <w:rFonts w:ascii="Times New Roman" w:hAnsi="Times New Roman" w:cs="Times New Roman"/>
          <w:sz w:val="24"/>
          <w:szCs w:val="24"/>
        </w:rPr>
        <w:pPrChange w:id="1274" w:author="Author">
          <w:pPr>
            <w:pStyle w:val="Heading2"/>
            <w:spacing w:before="0" w:after="0" w:line="240" w:lineRule="auto"/>
            <w:jc w:val="both"/>
          </w:pPr>
        </w:pPrChange>
      </w:pPr>
    </w:p>
    <w:p w14:paraId="6EC97485" w14:textId="69BB5D46" w:rsidR="006C459A" w:rsidRPr="0042399B" w:rsidRDefault="006C459A">
      <w:pPr>
        <w:pStyle w:val="Heading2"/>
        <w:spacing w:before="0" w:after="0" w:line="240" w:lineRule="auto"/>
        <w:jc w:val="both"/>
        <w:rPr>
          <w:rFonts w:ascii="Times New Roman" w:hAnsi="Times New Roman" w:cs="Times New Roman"/>
          <w:sz w:val="24"/>
          <w:szCs w:val="24"/>
          <w:rPrChange w:id="1275" w:author="Author">
            <w:rPr/>
          </w:rPrChange>
        </w:rPr>
        <w:pPrChange w:id="1276" w:author="Author">
          <w:pPr>
            <w:pStyle w:val="Heading2"/>
            <w:spacing w:line="240" w:lineRule="auto"/>
            <w:jc w:val="both"/>
          </w:pPr>
        </w:pPrChange>
      </w:pPr>
      <w:r w:rsidRPr="0042399B">
        <w:rPr>
          <w:rFonts w:ascii="Times New Roman" w:hAnsi="Times New Roman" w:cs="Times New Roman"/>
          <w:sz w:val="24"/>
          <w:szCs w:val="24"/>
          <w:rPrChange w:id="1277" w:author="Author">
            <w:rPr/>
          </w:rPrChange>
        </w:rPr>
        <w:t>Case Study: Best Practices in Zakat Management</w:t>
      </w:r>
    </w:p>
    <w:p w14:paraId="1A665D39" w14:textId="77777777" w:rsidR="00AD0B07" w:rsidRDefault="00AD0B07" w:rsidP="0042399B">
      <w:pPr>
        <w:spacing w:after="0" w:line="240" w:lineRule="auto"/>
        <w:jc w:val="both"/>
        <w:rPr>
          <w:ins w:id="1278" w:author="Author"/>
          <w:rFonts w:ascii="Times New Roman" w:eastAsia="Times New Roman" w:hAnsi="Times New Roman" w:cs="Times New Roman"/>
          <w:kern w:val="0"/>
          <w:lang w:eastAsia="en-AU"/>
          <w14:ligatures w14:val="none"/>
        </w:rPr>
      </w:pPr>
    </w:p>
    <w:p w14:paraId="41880C13" w14:textId="190B1E1D" w:rsidR="006C459A" w:rsidRPr="0042399B" w:rsidRDefault="001D4616">
      <w:pPr>
        <w:spacing w:after="0" w:line="240" w:lineRule="auto"/>
        <w:jc w:val="both"/>
        <w:rPr>
          <w:rFonts w:ascii="Times New Roman" w:eastAsia="Times New Roman" w:hAnsi="Times New Roman" w:cs="Times New Roman"/>
          <w:kern w:val="0"/>
          <w:lang w:eastAsia="en-AU"/>
          <w14:ligatures w14:val="none"/>
          <w:rPrChange w:id="1279" w:author="Author">
            <w:rPr>
              <w:rFonts w:asciiTheme="majorBidi" w:eastAsia="Times New Roman" w:hAnsiTheme="majorBidi" w:cstheme="majorBidi"/>
              <w:kern w:val="0"/>
              <w:lang w:eastAsia="en-AU"/>
              <w14:ligatures w14:val="none"/>
            </w:rPr>
          </w:rPrChange>
        </w:rPr>
        <w:pPrChange w:id="1280" w:author="Author">
          <w:pPr>
            <w:spacing w:before="100" w:beforeAutospacing="1" w:after="100" w:afterAutospacing="1" w:line="240" w:lineRule="auto"/>
            <w:jc w:val="both"/>
          </w:pPr>
        </w:pPrChange>
      </w:pPr>
      <w:r w:rsidRPr="0042399B">
        <w:rPr>
          <w:rFonts w:ascii="Times New Roman" w:eastAsia="Times New Roman" w:hAnsi="Times New Roman" w:cs="Times New Roman"/>
          <w:kern w:val="0"/>
          <w:lang w:eastAsia="en-AU"/>
          <w14:ligatures w14:val="none"/>
          <w:rPrChange w:id="1281" w:author="Author">
            <w:rPr>
              <w:rFonts w:asciiTheme="majorBidi" w:eastAsia="Times New Roman" w:hAnsiTheme="majorBidi" w:cstheme="majorBidi"/>
              <w:kern w:val="0"/>
              <w:lang w:eastAsia="en-AU"/>
              <w14:ligatures w14:val="none"/>
            </w:rPr>
          </w:rPrChange>
        </w:rPr>
        <w:t xml:space="preserve">The robust risk management practices </w:t>
      </w:r>
      <w:ins w:id="1282" w:author="Author">
        <w:r w:rsidR="00EC5364">
          <w:rPr>
            <w:rFonts w:ascii="Times New Roman" w:eastAsia="Times New Roman" w:hAnsi="Times New Roman" w:cs="Times New Roman"/>
            <w:kern w:val="0"/>
            <w:lang w:eastAsia="en-AU"/>
            <w14:ligatures w14:val="none"/>
          </w:rPr>
          <w:t>are</w:t>
        </w:r>
      </w:ins>
      <w:del w:id="1283" w:author="Author">
        <w:r w:rsidRPr="0042399B" w:rsidDel="00EC5364">
          <w:rPr>
            <w:rFonts w:ascii="Times New Roman" w:eastAsia="Times New Roman" w:hAnsi="Times New Roman" w:cs="Times New Roman"/>
            <w:kern w:val="0"/>
            <w:lang w:eastAsia="en-AU"/>
            <w14:ligatures w14:val="none"/>
            <w:rPrChange w:id="1284" w:author="Author">
              <w:rPr>
                <w:rFonts w:asciiTheme="majorBidi" w:eastAsia="Times New Roman" w:hAnsiTheme="majorBidi" w:cstheme="majorBidi"/>
                <w:kern w:val="0"/>
                <w:lang w:eastAsia="en-AU"/>
                <w14:ligatures w14:val="none"/>
              </w:rPr>
            </w:rPrChange>
          </w:rPr>
          <w:delText>is</w:delText>
        </w:r>
      </w:del>
      <w:r w:rsidRPr="0042399B">
        <w:rPr>
          <w:rFonts w:ascii="Times New Roman" w:eastAsia="Times New Roman" w:hAnsi="Times New Roman" w:cs="Times New Roman"/>
          <w:kern w:val="0"/>
          <w:lang w:eastAsia="en-AU"/>
          <w14:ligatures w14:val="none"/>
          <w:rPrChange w:id="1285" w:author="Author">
            <w:rPr>
              <w:rFonts w:asciiTheme="majorBidi" w:eastAsia="Times New Roman" w:hAnsiTheme="majorBidi" w:cstheme="majorBidi"/>
              <w:kern w:val="0"/>
              <w:lang w:eastAsia="en-AU"/>
              <w14:ligatures w14:val="none"/>
            </w:rPr>
          </w:rPrChange>
        </w:rPr>
        <w:t xml:space="preserve"> exemplified by the </w:t>
      </w:r>
      <w:r w:rsidR="006C459A" w:rsidRPr="0042399B">
        <w:rPr>
          <w:rFonts w:ascii="Times New Roman" w:eastAsia="Times New Roman" w:hAnsi="Times New Roman" w:cs="Times New Roman"/>
          <w:kern w:val="0"/>
          <w:lang w:eastAsia="en-AU"/>
          <w14:ligatures w14:val="none"/>
          <w:rPrChange w:id="1286" w:author="Author">
            <w:rPr>
              <w:rFonts w:asciiTheme="majorBidi" w:eastAsia="Times New Roman" w:hAnsiTheme="majorBidi" w:cstheme="majorBidi"/>
              <w:kern w:val="0"/>
              <w:lang w:eastAsia="en-AU"/>
              <w14:ligatures w14:val="none"/>
            </w:rPr>
          </w:rPrChange>
        </w:rPr>
        <w:t xml:space="preserve">Lembaga Zakat Negeri Kedah (LZNK) </w:t>
      </w:r>
      <w:r w:rsidRPr="0042399B">
        <w:rPr>
          <w:rFonts w:ascii="Times New Roman" w:eastAsia="Times New Roman" w:hAnsi="Times New Roman" w:cs="Times New Roman"/>
          <w:kern w:val="0"/>
          <w:lang w:eastAsia="en-AU"/>
          <w14:ligatures w14:val="none"/>
          <w:rPrChange w:id="1287" w:author="Author">
            <w:rPr>
              <w:rFonts w:asciiTheme="majorBidi" w:eastAsia="Times New Roman" w:hAnsiTheme="majorBidi" w:cstheme="majorBidi"/>
              <w:kern w:val="0"/>
              <w:lang w:eastAsia="en-AU"/>
              <w14:ligatures w14:val="none"/>
            </w:rPr>
          </w:rPrChange>
        </w:rPr>
        <w:t>which is r</w:t>
      </w:r>
      <w:r w:rsidR="006C459A" w:rsidRPr="0042399B">
        <w:rPr>
          <w:rFonts w:ascii="Times New Roman" w:eastAsia="Times New Roman" w:hAnsi="Times New Roman" w:cs="Times New Roman"/>
          <w:kern w:val="0"/>
          <w:lang w:eastAsia="en-AU"/>
          <w14:ligatures w14:val="none"/>
          <w:rPrChange w:id="1288" w:author="Author">
            <w:rPr>
              <w:rFonts w:asciiTheme="majorBidi" w:eastAsia="Times New Roman" w:hAnsiTheme="majorBidi" w:cstheme="majorBidi"/>
              <w:kern w:val="0"/>
              <w:lang w:eastAsia="en-AU"/>
              <w14:ligatures w14:val="none"/>
            </w:rPr>
          </w:rPrChange>
        </w:rPr>
        <w:t>enowned for its effective and transparent management of zakat funds</w:t>
      </w:r>
      <w:r w:rsidR="00B6306F" w:rsidRPr="0042399B">
        <w:rPr>
          <w:rFonts w:ascii="Times New Roman" w:eastAsia="Times New Roman" w:hAnsi="Times New Roman" w:cs="Times New Roman"/>
          <w:kern w:val="0"/>
          <w:lang w:eastAsia="en-AU"/>
          <w14:ligatures w14:val="none"/>
          <w:rPrChange w:id="1289" w:author="Author">
            <w:rPr>
              <w:rFonts w:asciiTheme="majorBidi" w:eastAsia="Times New Roman" w:hAnsiTheme="majorBidi" w:cstheme="majorBidi"/>
              <w:kern w:val="0"/>
              <w:lang w:eastAsia="en-AU"/>
              <w14:ligatures w14:val="none"/>
            </w:rPr>
          </w:rPrChange>
        </w:rPr>
        <w:t>. Zakat institutions are required to</w:t>
      </w:r>
      <w:r w:rsidR="006C459A" w:rsidRPr="0042399B">
        <w:rPr>
          <w:rFonts w:ascii="Times New Roman" w:eastAsia="Times New Roman" w:hAnsi="Times New Roman" w:cs="Times New Roman"/>
          <w:kern w:val="0"/>
          <w:lang w:eastAsia="en-AU"/>
          <w14:ligatures w14:val="none"/>
          <w:rPrChange w:id="1290" w:author="Author">
            <w:rPr>
              <w:rFonts w:asciiTheme="majorBidi" w:eastAsia="Times New Roman" w:hAnsiTheme="majorBidi" w:cstheme="majorBidi"/>
              <w:kern w:val="0"/>
              <w:lang w:eastAsia="en-AU"/>
              <w14:ligatures w14:val="none"/>
            </w:rPr>
          </w:rPrChange>
        </w:rPr>
        <w:t xml:space="preserve"> operate under stringent regulations that govern zakat administration and ensure compliance with Sharia principles and high accountability standards.</w:t>
      </w:r>
      <w:r w:rsidR="00B6306F" w:rsidRPr="0042399B">
        <w:rPr>
          <w:rStyle w:val="FootnoteReference"/>
          <w:rFonts w:ascii="Times New Roman" w:eastAsia="Times New Roman" w:hAnsi="Times New Roman" w:cs="Times New Roman"/>
          <w:kern w:val="0"/>
          <w:lang w:eastAsia="en-AU"/>
          <w14:ligatures w14:val="none"/>
          <w:rPrChange w:id="1291" w:author="Author">
            <w:rPr>
              <w:rStyle w:val="FootnoteReference"/>
              <w:rFonts w:asciiTheme="majorBidi" w:eastAsia="Times New Roman" w:hAnsiTheme="majorBidi" w:cstheme="majorBidi"/>
              <w:kern w:val="0"/>
              <w:lang w:eastAsia="en-AU"/>
              <w14:ligatures w14:val="none"/>
            </w:rPr>
          </w:rPrChange>
        </w:rPr>
        <w:footnoteReference w:id="58"/>
      </w:r>
      <w:r w:rsidR="006C459A" w:rsidRPr="0042399B">
        <w:rPr>
          <w:rFonts w:ascii="Times New Roman" w:eastAsia="Times New Roman" w:hAnsi="Times New Roman" w:cs="Times New Roman"/>
          <w:kern w:val="0"/>
          <w:lang w:eastAsia="en-AU"/>
          <w14:ligatures w14:val="none"/>
          <w:rPrChange w:id="1297" w:author="Author">
            <w:rPr>
              <w:rFonts w:asciiTheme="majorBidi" w:eastAsia="Times New Roman" w:hAnsiTheme="majorBidi" w:cstheme="majorBidi"/>
              <w:kern w:val="0"/>
              <w:lang w:eastAsia="en-AU"/>
              <w14:ligatures w14:val="none"/>
            </w:rPr>
          </w:rPrChange>
        </w:rPr>
        <w:t xml:space="preserve"> The institution's strong internal oversight system and regular external audits contribute significantly to maintaining transparency and accountability.</w:t>
      </w:r>
    </w:p>
    <w:p w14:paraId="474628ED" w14:textId="77777777" w:rsidR="00AD0B07" w:rsidRDefault="00AD0B07" w:rsidP="0042399B">
      <w:pPr>
        <w:spacing w:after="0" w:line="240" w:lineRule="auto"/>
        <w:jc w:val="both"/>
        <w:rPr>
          <w:ins w:id="1298" w:author="Author"/>
          <w:rFonts w:ascii="Times New Roman" w:eastAsia="Times New Roman" w:hAnsi="Times New Roman" w:cs="Times New Roman"/>
          <w:kern w:val="0"/>
          <w:lang w:eastAsia="en-AU"/>
          <w14:ligatures w14:val="none"/>
        </w:rPr>
      </w:pPr>
    </w:p>
    <w:p w14:paraId="54511BBD" w14:textId="334DB5DA" w:rsidR="00B6306F" w:rsidRPr="0042399B" w:rsidRDefault="00B6306F">
      <w:pPr>
        <w:spacing w:after="0" w:line="240" w:lineRule="auto"/>
        <w:jc w:val="both"/>
        <w:rPr>
          <w:rFonts w:ascii="Times New Roman" w:eastAsia="Times New Roman" w:hAnsi="Times New Roman" w:cs="Times New Roman"/>
          <w:kern w:val="0"/>
          <w:lang w:eastAsia="en-AU"/>
          <w14:ligatures w14:val="none"/>
          <w:rPrChange w:id="1299" w:author="Author">
            <w:rPr>
              <w:rFonts w:asciiTheme="majorBidi" w:eastAsia="Times New Roman" w:hAnsiTheme="majorBidi" w:cstheme="majorBidi"/>
              <w:kern w:val="0"/>
              <w:lang w:eastAsia="en-AU"/>
              <w14:ligatures w14:val="none"/>
            </w:rPr>
          </w:rPrChange>
        </w:rPr>
        <w:pPrChange w:id="1300" w:author="Author">
          <w:pPr>
            <w:spacing w:before="100" w:beforeAutospacing="1" w:after="100" w:afterAutospacing="1" w:line="240" w:lineRule="auto"/>
            <w:jc w:val="both"/>
          </w:pPr>
        </w:pPrChange>
      </w:pPr>
      <w:r w:rsidRPr="0042399B">
        <w:rPr>
          <w:rFonts w:ascii="Times New Roman" w:eastAsia="Times New Roman" w:hAnsi="Times New Roman" w:cs="Times New Roman"/>
          <w:kern w:val="0"/>
          <w:lang w:eastAsia="en-AU"/>
          <w14:ligatures w14:val="none"/>
          <w:rPrChange w:id="1301" w:author="Author">
            <w:rPr>
              <w:rFonts w:asciiTheme="majorBidi" w:eastAsia="Times New Roman" w:hAnsiTheme="majorBidi" w:cstheme="majorBidi"/>
              <w:kern w:val="0"/>
              <w:lang w:eastAsia="en-AU"/>
              <w14:ligatures w14:val="none"/>
            </w:rPr>
          </w:rPrChange>
        </w:rPr>
        <w:t xml:space="preserve">In term of building public relationship, </w:t>
      </w:r>
      <w:r w:rsidR="006C459A" w:rsidRPr="0042399B">
        <w:rPr>
          <w:rFonts w:ascii="Times New Roman" w:eastAsia="Times New Roman" w:hAnsi="Times New Roman" w:cs="Times New Roman"/>
          <w:kern w:val="0"/>
          <w:lang w:eastAsia="en-AU"/>
          <w14:ligatures w14:val="none"/>
          <w:rPrChange w:id="1302" w:author="Author">
            <w:rPr>
              <w:rFonts w:asciiTheme="majorBidi" w:eastAsia="Times New Roman" w:hAnsiTheme="majorBidi" w:cstheme="majorBidi"/>
              <w:kern w:val="0"/>
              <w:lang w:eastAsia="en-AU"/>
              <w14:ligatures w14:val="none"/>
            </w:rPr>
          </w:rPrChange>
        </w:rPr>
        <w:t xml:space="preserve">LZNK's success can be attributed to its </w:t>
      </w:r>
      <w:r w:rsidR="001D4616" w:rsidRPr="0042399B">
        <w:rPr>
          <w:rFonts w:ascii="Times New Roman" w:eastAsia="Times New Roman" w:hAnsi="Times New Roman" w:cs="Times New Roman"/>
          <w:kern w:val="0"/>
          <w:lang w:eastAsia="en-AU"/>
          <w14:ligatures w14:val="none"/>
          <w:rPrChange w:id="1303" w:author="Author">
            <w:rPr>
              <w:rFonts w:asciiTheme="majorBidi" w:eastAsia="Times New Roman" w:hAnsiTheme="majorBidi" w:cstheme="majorBidi"/>
              <w:kern w:val="0"/>
              <w:lang w:eastAsia="en-AU"/>
              <w14:ligatures w14:val="none"/>
            </w:rPr>
          </w:rPrChange>
        </w:rPr>
        <w:t xml:space="preserve">improved efficiency and the distribution process. Zaki, Sulong and Zainal </w:t>
      </w:r>
      <w:r w:rsidRPr="0042399B">
        <w:rPr>
          <w:rFonts w:ascii="Times New Roman" w:eastAsia="Times New Roman" w:hAnsi="Times New Roman" w:cs="Times New Roman"/>
          <w:kern w:val="0"/>
          <w:lang w:eastAsia="en-AU"/>
          <w14:ligatures w14:val="none"/>
          <w:rPrChange w:id="1304" w:author="Author">
            <w:rPr>
              <w:rFonts w:asciiTheme="majorBidi" w:eastAsia="Times New Roman" w:hAnsiTheme="majorBidi" w:cstheme="majorBidi"/>
              <w:kern w:val="0"/>
              <w:lang w:eastAsia="en-AU"/>
              <w14:ligatures w14:val="none"/>
            </w:rPr>
          </w:rPrChange>
        </w:rPr>
        <w:t>describe:</w:t>
      </w:r>
      <w:r w:rsidR="001D4616" w:rsidRPr="0042399B">
        <w:rPr>
          <w:rFonts w:ascii="Times New Roman" w:eastAsia="Times New Roman" w:hAnsi="Times New Roman" w:cs="Times New Roman"/>
          <w:kern w:val="0"/>
          <w:lang w:eastAsia="en-AU"/>
          <w14:ligatures w14:val="none"/>
          <w:rPrChange w:id="1305" w:author="Author">
            <w:rPr>
              <w:rFonts w:asciiTheme="majorBidi" w:eastAsia="Times New Roman" w:hAnsiTheme="majorBidi" w:cstheme="majorBidi"/>
              <w:kern w:val="0"/>
              <w:lang w:eastAsia="en-AU"/>
              <w14:ligatures w14:val="none"/>
            </w:rPr>
          </w:rPrChange>
        </w:rPr>
        <w:t xml:space="preserve"> </w:t>
      </w:r>
    </w:p>
    <w:p w14:paraId="30D85FF2" w14:textId="77777777" w:rsidR="00AD0B07" w:rsidRDefault="00AD0B07" w:rsidP="0042399B">
      <w:pPr>
        <w:spacing w:after="0" w:line="240" w:lineRule="auto"/>
        <w:ind w:left="720"/>
        <w:jc w:val="both"/>
        <w:rPr>
          <w:ins w:id="1306" w:author="Author"/>
          <w:rFonts w:ascii="Times New Roman" w:eastAsia="Times New Roman" w:hAnsi="Times New Roman" w:cs="Times New Roman"/>
          <w:kern w:val="0"/>
          <w:lang w:eastAsia="en-AU"/>
          <w14:ligatures w14:val="none"/>
        </w:rPr>
      </w:pPr>
    </w:p>
    <w:p w14:paraId="26C04733" w14:textId="12B47AD1" w:rsidR="001D4616" w:rsidRPr="0042399B" w:rsidRDefault="001D4616">
      <w:pPr>
        <w:spacing w:after="0" w:line="240" w:lineRule="auto"/>
        <w:ind w:left="720"/>
        <w:jc w:val="both"/>
        <w:rPr>
          <w:rFonts w:ascii="Times New Roman" w:eastAsia="Times New Roman" w:hAnsi="Times New Roman" w:cs="Times New Roman"/>
          <w:kern w:val="0"/>
          <w:lang w:eastAsia="en-AU"/>
          <w14:ligatures w14:val="none"/>
          <w:rPrChange w:id="1307" w:author="Author">
            <w:rPr>
              <w:rFonts w:asciiTheme="majorBidi" w:eastAsia="Times New Roman" w:hAnsiTheme="majorBidi" w:cstheme="majorBidi"/>
              <w:kern w:val="0"/>
              <w:lang w:eastAsia="en-AU"/>
              <w14:ligatures w14:val="none"/>
            </w:rPr>
          </w:rPrChange>
        </w:rPr>
        <w:pPrChange w:id="1308" w:author="Author">
          <w:pPr>
            <w:spacing w:before="100" w:beforeAutospacing="1" w:after="100" w:afterAutospacing="1" w:line="240" w:lineRule="auto"/>
            <w:ind w:left="720"/>
            <w:jc w:val="both"/>
          </w:pPr>
        </w:pPrChange>
      </w:pPr>
      <w:r w:rsidRPr="0042399B">
        <w:rPr>
          <w:rFonts w:ascii="Times New Roman" w:eastAsia="Times New Roman" w:hAnsi="Times New Roman" w:cs="Times New Roman"/>
          <w:kern w:val="0"/>
          <w:lang w:eastAsia="en-AU"/>
          <w14:ligatures w14:val="none"/>
          <w:rPrChange w:id="1309" w:author="Author">
            <w:rPr>
              <w:rFonts w:asciiTheme="majorBidi" w:eastAsia="Times New Roman" w:hAnsiTheme="majorBidi" w:cstheme="majorBidi"/>
              <w:kern w:val="0"/>
              <w:lang w:eastAsia="en-AU"/>
              <w14:ligatures w14:val="none"/>
            </w:rPr>
          </w:rPrChange>
        </w:rPr>
        <w:t>“</w:t>
      </w:r>
      <w:r w:rsidR="00B6306F" w:rsidRPr="0042399B">
        <w:rPr>
          <w:rFonts w:ascii="Times New Roman" w:eastAsia="Times New Roman" w:hAnsi="Times New Roman" w:cs="Times New Roman"/>
          <w:kern w:val="0"/>
          <w:lang w:eastAsia="en-AU"/>
          <w14:ligatures w14:val="none"/>
          <w:rPrChange w:id="1310" w:author="Author">
            <w:rPr>
              <w:rFonts w:asciiTheme="majorBidi" w:eastAsia="Times New Roman" w:hAnsiTheme="majorBidi" w:cstheme="majorBidi"/>
              <w:kern w:val="0"/>
              <w:lang w:eastAsia="en-AU"/>
              <w14:ligatures w14:val="none"/>
            </w:rPr>
          </w:rPrChange>
        </w:rPr>
        <w:t>LZNK  is  also  collaborating with  several  public  higher  education  institutions  (IPTA)  and  other institutions  to  obtain  input  and  ideas  on  existing  mechanisms  and strategic  planning  for  the  potential  distribution  of  educational zakat in the future”.</w:t>
      </w:r>
      <w:bookmarkStart w:id="1311" w:name="_Ref176982787"/>
      <w:r w:rsidR="00B6306F" w:rsidRPr="0042399B">
        <w:rPr>
          <w:rStyle w:val="FootnoteReference"/>
          <w:rFonts w:ascii="Times New Roman" w:eastAsia="Times New Roman" w:hAnsi="Times New Roman" w:cs="Times New Roman"/>
          <w:kern w:val="0"/>
          <w:lang w:eastAsia="en-AU"/>
          <w14:ligatures w14:val="none"/>
          <w:rPrChange w:id="1312" w:author="Author">
            <w:rPr>
              <w:rStyle w:val="FootnoteReference"/>
              <w:rFonts w:asciiTheme="majorBidi" w:eastAsia="Times New Roman" w:hAnsiTheme="majorBidi" w:cstheme="majorBidi"/>
              <w:kern w:val="0"/>
              <w:lang w:eastAsia="en-AU"/>
              <w14:ligatures w14:val="none"/>
            </w:rPr>
          </w:rPrChange>
        </w:rPr>
        <w:footnoteReference w:id="59"/>
      </w:r>
      <w:bookmarkEnd w:id="1311"/>
    </w:p>
    <w:p w14:paraId="57C36EA8" w14:textId="77777777" w:rsidR="00AD0B07" w:rsidRDefault="00AD0B07" w:rsidP="0042399B">
      <w:pPr>
        <w:spacing w:after="0" w:line="240" w:lineRule="auto"/>
        <w:jc w:val="both"/>
        <w:rPr>
          <w:ins w:id="1318" w:author="Author"/>
          <w:rFonts w:ascii="Times New Roman" w:eastAsia="Times New Roman" w:hAnsi="Times New Roman" w:cs="Times New Roman"/>
          <w:kern w:val="0"/>
          <w:lang w:eastAsia="en-AU"/>
          <w14:ligatures w14:val="none"/>
        </w:rPr>
      </w:pPr>
    </w:p>
    <w:p w14:paraId="1B441530" w14:textId="2DF2ABFF" w:rsidR="006C459A" w:rsidRPr="0042399B" w:rsidRDefault="00B6306F">
      <w:pPr>
        <w:spacing w:after="0" w:line="240" w:lineRule="auto"/>
        <w:jc w:val="both"/>
        <w:rPr>
          <w:rFonts w:ascii="Times New Roman" w:eastAsia="Times New Roman" w:hAnsi="Times New Roman" w:cs="Times New Roman"/>
          <w:kern w:val="0"/>
          <w:lang w:eastAsia="en-AU"/>
          <w14:ligatures w14:val="none"/>
          <w:rPrChange w:id="1319" w:author="Author">
            <w:rPr>
              <w:rFonts w:asciiTheme="majorBidi" w:eastAsia="Times New Roman" w:hAnsiTheme="majorBidi" w:cstheme="majorBidi"/>
              <w:kern w:val="0"/>
              <w:lang w:eastAsia="en-AU"/>
              <w14:ligatures w14:val="none"/>
            </w:rPr>
          </w:rPrChange>
        </w:rPr>
        <w:pPrChange w:id="1320" w:author="Author">
          <w:pPr>
            <w:spacing w:before="100" w:beforeAutospacing="1" w:after="100" w:afterAutospacing="1" w:line="240" w:lineRule="auto"/>
            <w:jc w:val="both"/>
          </w:pPr>
        </w:pPrChange>
      </w:pPr>
      <w:r w:rsidRPr="0042399B">
        <w:rPr>
          <w:rFonts w:ascii="Times New Roman" w:eastAsia="Times New Roman" w:hAnsi="Times New Roman" w:cs="Times New Roman"/>
          <w:kern w:val="0"/>
          <w:lang w:eastAsia="en-AU"/>
          <w14:ligatures w14:val="none"/>
          <w:rPrChange w:id="1321" w:author="Author">
            <w:rPr>
              <w:rFonts w:asciiTheme="majorBidi" w:eastAsia="Times New Roman" w:hAnsiTheme="majorBidi" w:cstheme="majorBidi"/>
              <w:kern w:val="0"/>
              <w:lang w:eastAsia="en-AU"/>
              <w14:ligatures w14:val="none"/>
            </w:rPr>
          </w:rPrChange>
        </w:rPr>
        <w:t xml:space="preserve">Zakat distribution should adhere </w:t>
      </w:r>
      <w:del w:id="1322" w:author="Author">
        <w:r w:rsidRPr="0042399B" w:rsidDel="009907E7">
          <w:rPr>
            <w:rFonts w:ascii="Times New Roman" w:eastAsia="Times New Roman" w:hAnsi="Times New Roman" w:cs="Times New Roman"/>
            <w:kern w:val="0"/>
            <w:lang w:eastAsia="en-AU"/>
            <w14:ligatures w14:val="none"/>
            <w:rPrChange w:id="1323" w:author="Author">
              <w:rPr>
                <w:rFonts w:asciiTheme="majorBidi" w:eastAsia="Times New Roman" w:hAnsiTheme="majorBidi" w:cstheme="majorBidi"/>
                <w:kern w:val="0"/>
                <w:lang w:eastAsia="en-AU"/>
                <w14:ligatures w14:val="none"/>
              </w:rPr>
            </w:rPrChange>
          </w:rPr>
          <w:delText>t</w:delText>
        </w:r>
      </w:del>
      <w:ins w:id="1324" w:author="Author">
        <w:r w:rsidR="009907E7">
          <w:rPr>
            <w:rFonts w:ascii="Times New Roman" w:eastAsia="Times New Roman" w:hAnsi="Times New Roman" w:cs="Times New Roman"/>
            <w:kern w:val="0"/>
            <w:lang w:eastAsia="en-AU"/>
            <w14:ligatures w14:val="none"/>
          </w:rPr>
          <w:t>to the</w:t>
        </w:r>
      </w:ins>
      <w:del w:id="1325" w:author="Author">
        <w:r w:rsidRPr="0042399B" w:rsidDel="009907E7">
          <w:rPr>
            <w:rFonts w:ascii="Times New Roman" w:eastAsia="Times New Roman" w:hAnsi="Times New Roman" w:cs="Times New Roman"/>
            <w:kern w:val="0"/>
            <w:lang w:eastAsia="en-AU"/>
            <w14:ligatures w14:val="none"/>
            <w:rPrChange w:id="1326" w:author="Author">
              <w:rPr>
                <w:rFonts w:asciiTheme="majorBidi" w:eastAsia="Times New Roman" w:hAnsiTheme="majorBidi" w:cstheme="majorBidi"/>
                <w:kern w:val="0"/>
                <w:lang w:eastAsia="en-AU"/>
                <w14:ligatures w14:val="none"/>
              </w:rPr>
            </w:rPrChange>
          </w:rPr>
          <w:delText>he</w:delText>
        </w:r>
      </w:del>
      <w:r w:rsidRPr="0042399B">
        <w:rPr>
          <w:rFonts w:ascii="Times New Roman" w:eastAsia="Times New Roman" w:hAnsi="Times New Roman" w:cs="Times New Roman"/>
          <w:kern w:val="0"/>
          <w:lang w:eastAsia="en-AU"/>
          <w14:ligatures w14:val="none"/>
          <w:rPrChange w:id="1327" w:author="Author">
            <w:rPr>
              <w:rFonts w:asciiTheme="majorBidi" w:eastAsia="Times New Roman" w:hAnsiTheme="majorBidi" w:cstheme="majorBidi"/>
              <w:kern w:val="0"/>
              <w:lang w:eastAsia="en-AU"/>
              <w14:ligatures w14:val="none"/>
            </w:rPr>
          </w:rPrChange>
        </w:rPr>
        <w:t xml:space="preserve"> regulations, since </w:t>
      </w:r>
      <w:r w:rsidR="006C459A" w:rsidRPr="0042399B">
        <w:rPr>
          <w:rFonts w:ascii="Times New Roman" w:eastAsia="Times New Roman" w:hAnsi="Times New Roman" w:cs="Times New Roman"/>
          <w:kern w:val="0"/>
          <w:lang w:eastAsia="en-AU"/>
          <w14:ligatures w14:val="none"/>
          <w:rPrChange w:id="1328" w:author="Author">
            <w:rPr>
              <w:rFonts w:asciiTheme="majorBidi" w:eastAsia="Times New Roman" w:hAnsiTheme="majorBidi" w:cstheme="majorBidi"/>
              <w:kern w:val="0"/>
              <w:lang w:eastAsia="en-AU"/>
              <w14:ligatures w14:val="none"/>
            </w:rPr>
          </w:rPrChange>
        </w:rPr>
        <w:t>adherence to clear regulatory frameworks</w:t>
      </w:r>
      <w:r w:rsidRPr="0042399B">
        <w:rPr>
          <w:rFonts w:ascii="Times New Roman" w:eastAsia="Times New Roman" w:hAnsi="Times New Roman" w:cs="Times New Roman"/>
          <w:kern w:val="0"/>
          <w:lang w:eastAsia="en-AU"/>
          <w14:ligatures w14:val="none"/>
          <w:rPrChange w:id="1329" w:author="Author">
            <w:rPr>
              <w:rFonts w:asciiTheme="majorBidi" w:eastAsia="Times New Roman" w:hAnsiTheme="majorBidi" w:cstheme="majorBidi"/>
              <w:kern w:val="0"/>
              <w:lang w:eastAsia="en-AU"/>
              <w14:ligatures w14:val="none"/>
            </w:rPr>
          </w:rPrChange>
        </w:rPr>
        <w:t xml:space="preserve"> can </w:t>
      </w:r>
      <w:r w:rsidR="006C459A" w:rsidRPr="0042399B">
        <w:rPr>
          <w:rFonts w:ascii="Times New Roman" w:eastAsia="Times New Roman" w:hAnsi="Times New Roman" w:cs="Times New Roman"/>
          <w:kern w:val="0"/>
          <w:lang w:eastAsia="en-AU"/>
          <w14:ligatures w14:val="none"/>
          <w:rPrChange w:id="1330" w:author="Author">
            <w:rPr>
              <w:rFonts w:asciiTheme="majorBidi" w:eastAsia="Times New Roman" w:hAnsiTheme="majorBidi" w:cstheme="majorBidi"/>
              <w:kern w:val="0"/>
              <w:lang w:eastAsia="en-AU"/>
              <w14:ligatures w14:val="none"/>
            </w:rPr>
          </w:rPrChange>
        </w:rPr>
        <w:t xml:space="preserve">establish comprehensive procedures for zakat collection, distribution, and reporting. These regulations are designed to ensure that all zakat activities align with Sharia law and meet high </w:t>
      </w:r>
      <w:del w:id="1331" w:author="Author">
        <w:r w:rsidR="006C459A" w:rsidRPr="0042399B" w:rsidDel="009907E7">
          <w:rPr>
            <w:rFonts w:ascii="Times New Roman" w:eastAsia="Times New Roman" w:hAnsi="Times New Roman" w:cs="Times New Roman"/>
            <w:kern w:val="0"/>
            <w:lang w:eastAsia="en-AU"/>
            <w14:ligatures w14:val="none"/>
            <w:rPrChange w:id="1332" w:author="Author">
              <w:rPr>
                <w:rFonts w:asciiTheme="majorBidi" w:eastAsia="Times New Roman" w:hAnsiTheme="majorBidi" w:cstheme="majorBidi"/>
                <w:kern w:val="0"/>
                <w:lang w:eastAsia="en-AU"/>
                <w14:ligatures w14:val="none"/>
              </w:rPr>
            </w:rPrChange>
          </w:rPr>
          <w:delText>standards of accountability</w:delText>
        </w:r>
      </w:del>
      <w:ins w:id="1333" w:author="Author">
        <w:r w:rsidR="009907E7">
          <w:rPr>
            <w:rFonts w:ascii="Times New Roman" w:eastAsia="Times New Roman" w:hAnsi="Times New Roman" w:cs="Times New Roman"/>
            <w:kern w:val="0"/>
            <w:lang w:eastAsia="en-AU"/>
            <w14:ligatures w14:val="none"/>
          </w:rPr>
          <w:t>accountability standards</w:t>
        </w:r>
      </w:ins>
      <w:r w:rsidR="006C459A" w:rsidRPr="0042399B">
        <w:rPr>
          <w:rFonts w:ascii="Times New Roman" w:eastAsia="Times New Roman" w:hAnsi="Times New Roman" w:cs="Times New Roman"/>
          <w:kern w:val="0"/>
          <w:lang w:eastAsia="en-AU"/>
          <w14:ligatures w14:val="none"/>
          <w:rPrChange w:id="1334" w:author="Author">
            <w:rPr>
              <w:rFonts w:asciiTheme="majorBidi" w:eastAsia="Times New Roman" w:hAnsiTheme="majorBidi" w:cstheme="majorBidi"/>
              <w:kern w:val="0"/>
              <w:lang w:eastAsia="en-AU"/>
              <w14:ligatures w14:val="none"/>
            </w:rPr>
          </w:rPrChange>
        </w:rPr>
        <w:t xml:space="preserve">. For </w:t>
      </w:r>
      <w:r w:rsidR="001D4616" w:rsidRPr="0042399B">
        <w:rPr>
          <w:rFonts w:ascii="Times New Roman" w:eastAsia="Times New Roman" w:hAnsi="Times New Roman" w:cs="Times New Roman"/>
          <w:kern w:val="0"/>
          <w:lang w:eastAsia="en-AU"/>
          <w14:ligatures w14:val="none"/>
          <w:rPrChange w:id="1335" w:author="Author">
            <w:rPr>
              <w:rFonts w:asciiTheme="majorBidi" w:eastAsia="Times New Roman" w:hAnsiTheme="majorBidi" w:cstheme="majorBidi"/>
              <w:kern w:val="0"/>
              <w:lang w:eastAsia="en-AU"/>
              <w14:ligatures w14:val="none"/>
            </w:rPr>
          </w:rPrChange>
        </w:rPr>
        <w:t>example</w:t>
      </w:r>
      <w:r w:rsidR="006C459A" w:rsidRPr="0042399B">
        <w:rPr>
          <w:rFonts w:ascii="Times New Roman" w:eastAsia="Times New Roman" w:hAnsi="Times New Roman" w:cs="Times New Roman"/>
          <w:kern w:val="0"/>
          <w:lang w:eastAsia="en-AU"/>
          <w14:ligatures w14:val="none"/>
          <w:rPrChange w:id="1336" w:author="Author">
            <w:rPr>
              <w:rFonts w:asciiTheme="majorBidi" w:eastAsia="Times New Roman" w:hAnsiTheme="majorBidi" w:cstheme="majorBidi"/>
              <w:kern w:val="0"/>
              <w:lang w:eastAsia="en-AU"/>
              <w14:ligatures w14:val="none"/>
            </w:rPr>
          </w:rPrChange>
        </w:rPr>
        <w:t>, LZNK adheres to specific guidelines for auditing and reporting, as evidenced by the documented procedures provided by the institution.</w:t>
      </w:r>
      <w:bookmarkStart w:id="1337" w:name="_Ref176982828"/>
      <w:r w:rsidR="006C459A" w:rsidRPr="0042399B">
        <w:rPr>
          <w:rStyle w:val="FootnoteReference"/>
          <w:rFonts w:ascii="Times New Roman" w:eastAsia="Times New Roman" w:hAnsi="Times New Roman" w:cs="Times New Roman"/>
          <w:kern w:val="0"/>
          <w:lang w:eastAsia="en-AU"/>
          <w14:ligatures w14:val="none"/>
          <w:rPrChange w:id="1338" w:author="Author">
            <w:rPr>
              <w:rStyle w:val="FootnoteReference"/>
              <w:rFonts w:asciiTheme="majorBidi" w:eastAsia="Times New Roman" w:hAnsiTheme="majorBidi" w:cstheme="majorBidi"/>
              <w:kern w:val="0"/>
              <w:lang w:eastAsia="en-AU"/>
              <w14:ligatures w14:val="none"/>
            </w:rPr>
          </w:rPrChange>
        </w:rPr>
        <w:footnoteReference w:id="60"/>
      </w:r>
      <w:bookmarkEnd w:id="1337"/>
    </w:p>
    <w:p w14:paraId="7016909E" w14:textId="77777777" w:rsidR="00AD0B07" w:rsidRDefault="00AD0B07" w:rsidP="0042399B">
      <w:pPr>
        <w:spacing w:after="0" w:line="240" w:lineRule="auto"/>
        <w:jc w:val="both"/>
        <w:rPr>
          <w:ins w:id="1344" w:author="Author"/>
          <w:rFonts w:ascii="Times New Roman" w:eastAsia="Times New Roman" w:hAnsi="Times New Roman" w:cs="Times New Roman"/>
          <w:kern w:val="0"/>
          <w:lang w:eastAsia="en-AU"/>
          <w14:ligatures w14:val="none"/>
        </w:rPr>
      </w:pPr>
    </w:p>
    <w:p w14:paraId="1DED9593" w14:textId="31DFC1B2" w:rsidR="006C459A" w:rsidRPr="0042399B" w:rsidRDefault="006C459A">
      <w:pPr>
        <w:spacing w:after="0" w:line="240" w:lineRule="auto"/>
        <w:jc w:val="both"/>
        <w:rPr>
          <w:rFonts w:ascii="Times New Roman" w:eastAsia="Times New Roman" w:hAnsi="Times New Roman" w:cs="Times New Roman"/>
          <w:kern w:val="0"/>
          <w:lang w:eastAsia="en-AU"/>
          <w14:ligatures w14:val="none"/>
          <w:rPrChange w:id="1345" w:author="Author">
            <w:rPr>
              <w:rFonts w:asciiTheme="majorBidi" w:eastAsia="Times New Roman" w:hAnsiTheme="majorBidi" w:cstheme="majorBidi"/>
              <w:kern w:val="0"/>
              <w:lang w:eastAsia="en-AU"/>
              <w14:ligatures w14:val="none"/>
            </w:rPr>
          </w:rPrChange>
        </w:rPr>
        <w:pPrChange w:id="1346" w:author="Author">
          <w:pPr>
            <w:spacing w:before="100" w:beforeAutospacing="1" w:after="100" w:afterAutospacing="1" w:line="240" w:lineRule="auto"/>
            <w:jc w:val="both"/>
          </w:pPr>
        </w:pPrChange>
      </w:pPr>
      <w:r w:rsidRPr="0042399B">
        <w:rPr>
          <w:rFonts w:ascii="Times New Roman" w:eastAsia="Times New Roman" w:hAnsi="Times New Roman" w:cs="Times New Roman"/>
          <w:kern w:val="0"/>
          <w:lang w:eastAsia="en-AU"/>
          <w14:ligatures w14:val="none"/>
          <w:rPrChange w:id="1347" w:author="Author">
            <w:rPr>
              <w:rFonts w:asciiTheme="majorBidi" w:eastAsia="Times New Roman" w:hAnsiTheme="majorBidi" w:cstheme="majorBidi"/>
              <w:kern w:val="0"/>
              <w:lang w:eastAsia="en-AU"/>
              <w14:ligatures w14:val="none"/>
            </w:rPr>
          </w:rPrChange>
        </w:rPr>
        <w:t>The institution's internal monitoring system includes rigorous financial audits conducted by independent third parties. These audits, alongside regular performance evaluations and oversight by an independent board, enhance transparency and build public trust.</w:t>
      </w:r>
      <w:r w:rsidRPr="0042399B">
        <w:rPr>
          <w:rStyle w:val="FootnoteReference"/>
          <w:rFonts w:ascii="Times New Roman" w:eastAsia="Times New Roman" w:hAnsi="Times New Roman" w:cs="Times New Roman"/>
          <w:kern w:val="0"/>
          <w:lang w:eastAsia="en-AU"/>
          <w14:ligatures w14:val="none"/>
          <w:rPrChange w:id="1348" w:author="Author">
            <w:rPr>
              <w:rStyle w:val="FootnoteReference"/>
              <w:rFonts w:asciiTheme="majorBidi" w:eastAsia="Times New Roman" w:hAnsiTheme="majorBidi" w:cstheme="majorBidi"/>
              <w:kern w:val="0"/>
              <w:lang w:eastAsia="en-AU"/>
              <w14:ligatures w14:val="none"/>
            </w:rPr>
          </w:rPrChange>
        </w:rPr>
        <w:footnoteReference w:id="61"/>
      </w:r>
      <w:r w:rsidRPr="0042399B">
        <w:rPr>
          <w:rFonts w:ascii="Times New Roman" w:eastAsia="Times New Roman" w:hAnsi="Times New Roman" w:cs="Times New Roman"/>
          <w:kern w:val="0"/>
          <w:lang w:eastAsia="en-AU"/>
          <w14:ligatures w14:val="none"/>
          <w:rPrChange w:id="1358" w:author="Author">
            <w:rPr>
              <w:rFonts w:asciiTheme="majorBidi" w:eastAsia="Times New Roman" w:hAnsiTheme="majorBidi" w:cstheme="majorBidi"/>
              <w:kern w:val="0"/>
              <w:lang w:eastAsia="en-AU"/>
              <w14:ligatures w14:val="none"/>
            </w:rPr>
          </w:rPrChange>
        </w:rPr>
        <w:t xml:space="preserve"> LZNK's commitment to transparency is further demonstrated through its routine publication of financial reports, which detail the allocation of zakat funds and the outcomes of its programs. This level of openness allows the public and donors to scrutinize how their contributions are utilized, thereby fostering trust and credibility.</w:t>
      </w:r>
      <w:r w:rsidRPr="0042399B">
        <w:rPr>
          <w:rStyle w:val="FootnoteReference"/>
          <w:rFonts w:ascii="Times New Roman" w:eastAsia="Times New Roman" w:hAnsi="Times New Roman" w:cs="Times New Roman"/>
          <w:kern w:val="0"/>
          <w:lang w:eastAsia="en-AU"/>
          <w14:ligatures w14:val="none"/>
          <w:rPrChange w:id="1359" w:author="Author">
            <w:rPr>
              <w:rStyle w:val="FootnoteReference"/>
              <w:rFonts w:asciiTheme="majorBidi" w:eastAsia="Times New Roman" w:hAnsiTheme="majorBidi" w:cstheme="majorBidi"/>
              <w:kern w:val="0"/>
              <w:lang w:eastAsia="en-AU"/>
              <w14:ligatures w14:val="none"/>
            </w:rPr>
          </w:rPrChange>
        </w:rPr>
        <w:footnoteReference w:id="62"/>
      </w:r>
    </w:p>
    <w:p w14:paraId="04E717E2" w14:textId="77777777" w:rsidR="00AD0B07" w:rsidRDefault="00AD0B07" w:rsidP="0042399B">
      <w:pPr>
        <w:spacing w:after="0" w:line="240" w:lineRule="auto"/>
        <w:jc w:val="both"/>
        <w:rPr>
          <w:ins w:id="1363" w:author="Author"/>
          <w:rFonts w:ascii="Times New Roman" w:eastAsia="Times New Roman" w:hAnsi="Times New Roman" w:cs="Times New Roman"/>
          <w:kern w:val="0"/>
          <w:lang w:eastAsia="en-AU"/>
          <w14:ligatures w14:val="none"/>
        </w:rPr>
      </w:pPr>
    </w:p>
    <w:p w14:paraId="6D003B5B" w14:textId="77777777" w:rsidR="00AD0B07" w:rsidRDefault="006C459A" w:rsidP="0042399B">
      <w:pPr>
        <w:spacing w:after="0" w:line="240" w:lineRule="auto"/>
        <w:jc w:val="both"/>
        <w:rPr>
          <w:ins w:id="1364" w:author="Author"/>
          <w:rFonts w:ascii="Times New Roman" w:eastAsia="Times New Roman" w:hAnsi="Times New Roman" w:cs="Times New Roman"/>
          <w:kern w:val="0"/>
          <w:lang w:eastAsia="en-AU"/>
          <w14:ligatures w14:val="none"/>
        </w:rPr>
      </w:pPr>
      <w:r w:rsidRPr="0042399B">
        <w:rPr>
          <w:rFonts w:ascii="Times New Roman" w:eastAsia="Times New Roman" w:hAnsi="Times New Roman" w:cs="Times New Roman"/>
          <w:kern w:val="0"/>
          <w:lang w:eastAsia="en-AU"/>
          <w14:ligatures w14:val="none"/>
          <w:rPrChange w:id="1365" w:author="Author">
            <w:rPr>
              <w:rFonts w:asciiTheme="majorBidi" w:eastAsia="Times New Roman" w:hAnsiTheme="majorBidi" w:cstheme="majorBidi"/>
              <w:kern w:val="0"/>
              <w:lang w:eastAsia="en-AU"/>
              <w14:ligatures w14:val="none"/>
            </w:rPr>
          </w:rPrChange>
        </w:rPr>
        <w:t xml:space="preserve">By providing comprehensive and easily accessible information, Lembaga Zakat Negeri Kedah (LZNK) can establish trust and credibility in the eyes of the public. The three elements </w:t>
      </w:r>
      <w:r w:rsidRPr="0042399B">
        <w:rPr>
          <w:rFonts w:ascii="Times New Roman" w:eastAsia="Times New Roman" w:hAnsi="Times New Roman" w:cs="Times New Roman"/>
          <w:kern w:val="0"/>
          <w:lang w:eastAsia="en-AU"/>
          <w14:ligatures w14:val="none"/>
          <w:rPrChange w:id="1366" w:author="Author">
            <w:rPr>
              <w:rFonts w:asciiTheme="majorBidi" w:eastAsia="Times New Roman" w:hAnsiTheme="majorBidi" w:cstheme="majorBidi"/>
              <w:kern w:val="0"/>
              <w:lang w:eastAsia="en-AU"/>
              <w14:ligatures w14:val="none"/>
            </w:rPr>
          </w:rPrChange>
        </w:rPr>
        <w:lastRenderedPageBreak/>
        <w:t>discussed earlier are pivotal to LZNK's success in managing zakat funds, as illustrated in Figure 2 below.</w:t>
      </w:r>
    </w:p>
    <w:p w14:paraId="3E8FF8A7" w14:textId="3DD06B64" w:rsidR="006C459A" w:rsidRPr="0042399B" w:rsidRDefault="00AD0B07">
      <w:pPr>
        <w:spacing w:after="0" w:line="240" w:lineRule="auto"/>
        <w:jc w:val="both"/>
        <w:rPr>
          <w:rFonts w:ascii="Times New Roman" w:eastAsia="Times New Roman" w:hAnsi="Times New Roman" w:cs="Times New Roman"/>
          <w:kern w:val="0"/>
          <w:lang w:eastAsia="en-AU"/>
          <w14:ligatures w14:val="none"/>
          <w:rPrChange w:id="1367" w:author="Author">
            <w:rPr>
              <w:rFonts w:asciiTheme="majorBidi" w:eastAsia="Times New Roman" w:hAnsiTheme="majorBidi" w:cstheme="majorBidi"/>
              <w:kern w:val="0"/>
              <w:lang w:eastAsia="en-AU"/>
              <w14:ligatures w14:val="none"/>
            </w:rPr>
          </w:rPrChange>
        </w:rPr>
        <w:pPrChange w:id="1368" w:author="Author">
          <w:pPr>
            <w:spacing w:before="100" w:beforeAutospacing="1" w:after="100" w:afterAutospacing="1" w:line="240" w:lineRule="auto"/>
            <w:jc w:val="both"/>
          </w:pPr>
        </w:pPrChange>
      </w:pPr>
      <w:ins w:id="1369" w:author="Author">
        <w:r>
          <w:rPr>
            <w:rFonts w:ascii="Times New Roman" w:eastAsia="Times New Roman" w:hAnsi="Times New Roman" w:cs="Times New Roman"/>
            <w:kern w:val="0"/>
            <w:lang w:eastAsia="en-AU"/>
            <w14:ligatures w14:val="none"/>
          </w:rPr>
          <w:t xml:space="preserve">    </w:t>
        </w:r>
      </w:ins>
      <w:del w:id="1370" w:author="Author">
        <w:r w:rsidR="006C459A" w:rsidRPr="0042399B" w:rsidDel="00AD0B07">
          <w:rPr>
            <w:rFonts w:ascii="Times New Roman" w:eastAsia="Times New Roman" w:hAnsi="Times New Roman" w:cs="Times New Roman"/>
            <w:kern w:val="0"/>
            <w:lang w:eastAsia="en-AU"/>
            <w14:ligatures w14:val="none"/>
            <w:rPrChange w:id="1371" w:author="Author">
              <w:rPr>
                <w:rFonts w:asciiTheme="majorBidi" w:eastAsia="Times New Roman" w:hAnsiTheme="majorBidi" w:cstheme="majorBidi"/>
                <w:kern w:val="0"/>
                <w:lang w:eastAsia="en-AU"/>
                <w14:ligatures w14:val="none"/>
              </w:rPr>
            </w:rPrChange>
          </w:rPr>
          <w:delText xml:space="preserve"> </w:delText>
        </w:r>
      </w:del>
      <w:moveToRangeStart w:id="1372" w:author="Author" w:name="move177273817"/>
      <w:moveTo w:id="1373" w:author="Author">
        <w:r w:rsidRPr="009E12FD">
          <w:rPr>
            <w:rFonts w:ascii="Times New Roman" w:hAnsi="Times New Roman" w:cs="Times New Roman"/>
            <w:noProof/>
            <w:lang w:val="en-US"/>
          </w:rPr>
          <w:drawing>
            <wp:inline distT="0" distB="0" distL="0" distR="0" wp14:anchorId="6A9DEE4F" wp14:editId="66996915">
              <wp:extent cx="3228975" cy="1752600"/>
              <wp:effectExtent l="0" t="0" r="9525" b="0"/>
              <wp:docPr id="405514822"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moveTo>
      <w:moveToRangeEnd w:id="1372"/>
    </w:p>
    <w:p w14:paraId="3442E6C0" w14:textId="613D5800" w:rsidR="006C459A" w:rsidRPr="0042399B" w:rsidDel="00AD0B07" w:rsidRDefault="006C459A">
      <w:pPr>
        <w:spacing w:after="0" w:line="240" w:lineRule="auto"/>
        <w:jc w:val="center"/>
        <w:rPr>
          <w:del w:id="1374" w:author="Author"/>
          <w:rFonts w:ascii="Times New Roman" w:hAnsi="Times New Roman" w:cs="Times New Roman"/>
          <w:b/>
          <w:bCs/>
          <w:rPrChange w:id="1375" w:author="Author">
            <w:rPr>
              <w:del w:id="1376" w:author="Author"/>
              <w:rFonts w:asciiTheme="majorBidi" w:hAnsiTheme="majorBidi" w:cstheme="majorBidi"/>
            </w:rPr>
          </w:rPrChange>
        </w:rPr>
        <w:pPrChange w:id="1377" w:author="Author">
          <w:pPr>
            <w:spacing w:line="240" w:lineRule="auto"/>
            <w:jc w:val="both"/>
          </w:pPr>
        </w:pPrChange>
      </w:pPr>
      <w:moveFromRangeStart w:id="1378" w:author="Author" w:name="move177273817"/>
      <w:moveFrom w:id="1379" w:author="Author">
        <w:r w:rsidRPr="0042399B" w:rsidDel="00AD0B07">
          <w:rPr>
            <w:rFonts w:ascii="Times New Roman" w:hAnsi="Times New Roman" w:cs="Times New Roman"/>
            <w:b/>
            <w:bCs/>
            <w:noProof/>
            <w:lang w:val="en-US"/>
            <w:rPrChange w:id="1380" w:author="Author">
              <w:rPr>
                <w:rFonts w:asciiTheme="majorBidi" w:hAnsiTheme="majorBidi" w:cstheme="majorBidi"/>
                <w:noProof/>
                <w:lang w:val="en-US"/>
              </w:rPr>
            </w:rPrChange>
          </w:rPr>
          <w:drawing>
            <wp:inline distT="0" distB="0" distL="0" distR="0" wp14:anchorId="3501871D" wp14:editId="16A939A1">
              <wp:extent cx="3228975" cy="1752600"/>
              <wp:effectExtent l="0" t="0" r="9525" b="0"/>
              <wp:docPr id="1669197242"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moveFrom>
      <w:moveFromRangeEnd w:id="1378"/>
    </w:p>
    <w:p w14:paraId="059B238D" w14:textId="77777777" w:rsidR="006C459A" w:rsidRPr="0042399B" w:rsidRDefault="006C459A">
      <w:pPr>
        <w:spacing w:after="0" w:line="240" w:lineRule="auto"/>
        <w:jc w:val="center"/>
        <w:rPr>
          <w:rFonts w:ascii="Times New Roman" w:hAnsi="Times New Roman" w:cs="Times New Roman"/>
          <w:rPrChange w:id="1381" w:author="Author">
            <w:rPr>
              <w:rFonts w:asciiTheme="majorBidi" w:hAnsiTheme="majorBidi" w:cstheme="majorBidi"/>
            </w:rPr>
          </w:rPrChange>
        </w:rPr>
        <w:pPrChange w:id="1382" w:author="Author">
          <w:pPr>
            <w:spacing w:line="240" w:lineRule="auto"/>
            <w:jc w:val="both"/>
          </w:pPr>
        </w:pPrChange>
      </w:pPr>
      <w:r w:rsidRPr="0042399B">
        <w:rPr>
          <w:rFonts w:ascii="Times New Roman" w:hAnsi="Times New Roman" w:cs="Times New Roman"/>
          <w:b/>
          <w:bCs/>
          <w:rPrChange w:id="1383" w:author="Author">
            <w:rPr>
              <w:rFonts w:asciiTheme="majorBidi" w:hAnsiTheme="majorBidi" w:cstheme="majorBidi"/>
            </w:rPr>
          </w:rPrChange>
        </w:rPr>
        <w:t>Figure 2:</w:t>
      </w:r>
      <w:r w:rsidRPr="0042399B">
        <w:rPr>
          <w:rFonts w:ascii="Times New Roman" w:hAnsi="Times New Roman" w:cs="Times New Roman"/>
          <w:rPrChange w:id="1384" w:author="Author">
            <w:rPr>
              <w:rFonts w:asciiTheme="majorBidi" w:hAnsiTheme="majorBidi" w:cstheme="majorBidi"/>
            </w:rPr>
          </w:rPrChange>
        </w:rPr>
        <w:t xml:space="preserve"> The Three Key Elements of Successful Zakat Fund Management at LZNK (source: adopted from www.zakatkedah.com.my)</w:t>
      </w:r>
    </w:p>
    <w:p w14:paraId="68EB97F6" w14:textId="77777777" w:rsidR="00AD0B07" w:rsidRDefault="00AD0B07" w:rsidP="0042399B">
      <w:pPr>
        <w:spacing w:after="0" w:line="240" w:lineRule="auto"/>
        <w:jc w:val="both"/>
        <w:rPr>
          <w:ins w:id="1385" w:author="Author"/>
          <w:rFonts w:ascii="Times New Roman" w:eastAsia="Times New Roman" w:hAnsi="Times New Roman" w:cs="Times New Roman"/>
          <w:kern w:val="0"/>
          <w:lang w:eastAsia="en-AU"/>
          <w14:ligatures w14:val="none"/>
        </w:rPr>
      </w:pPr>
    </w:p>
    <w:p w14:paraId="2BAF9CDC" w14:textId="2E680DF1" w:rsidR="006C459A" w:rsidRDefault="006C459A" w:rsidP="0042399B">
      <w:pPr>
        <w:spacing w:after="0" w:line="240" w:lineRule="auto"/>
        <w:jc w:val="both"/>
        <w:rPr>
          <w:ins w:id="1386" w:author="Author"/>
          <w:rFonts w:ascii="Times New Roman" w:eastAsia="Times New Roman" w:hAnsi="Times New Roman" w:cs="Times New Roman"/>
          <w:kern w:val="0"/>
          <w:lang w:eastAsia="en-AU"/>
          <w14:ligatures w14:val="none"/>
        </w:rPr>
      </w:pPr>
      <w:r w:rsidRPr="0042399B">
        <w:rPr>
          <w:rFonts w:ascii="Times New Roman" w:eastAsia="Times New Roman" w:hAnsi="Times New Roman" w:cs="Times New Roman"/>
          <w:kern w:val="0"/>
          <w:lang w:eastAsia="en-AU"/>
          <w14:ligatures w14:val="none"/>
          <w:rPrChange w:id="1387" w:author="Author">
            <w:rPr>
              <w:rFonts w:asciiTheme="majorBidi" w:eastAsia="Times New Roman" w:hAnsiTheme="majorBidi" w:cstheme="majorBidi"/>
              <w:kern w:val="0"/>
              <w:lang w:eastAsia="en-AU"/>
              <w14:ligatures w14:val="none"/>
            </w:rPr>
          </w:rPrChange>
        </w:rPr>
        <w:t>In addition to transparency, LZNK emphasizes reputation management by upholding high ethical standards and maintaining clear communication with the public and donors. The institution actively responds to feedback and criticism, using digital platforms to share success stories, testimonials, and detailed reports of its activities. This proactive approach helps sustain its positive reputation and strengthen donor relationships involving the normative and cultural frameworks in Islamic society.</w:t>
      </w:r>
      <w:r w:rsidRPr="0042399B">
        <w:rPr>
          <w:rStyle w:val="FootnoteReference"/>
          <w:rFonts w:ascii="Times New Roman" w:eastAsia="Times New Roman" w:hAnsi="Times New Roman" w:cs="Times New Roman"/>
          <w:kern w:val="0"/>
          <w:lang w:eastAsia="en-AU"/>
          <w14:ligatures w14:val="none"/>
          <w:rPrChange w:id="1388" w:author="Author">
            <w:rPr>
              <w:rStyle w:val="FootnoteReference"/>
              <w:rFonts w:asciiTheme="majorBidi" w:eastAsia="Times New Roman" w:hAnsiTheme="majorBidi" w:cstheme="majorBidi"/>
              <w:kern w:val="0"/>
              <w:lang w:eastAsia="en-AU"/>
              <w14:ligatures w14:val="none"/>
            </w:rPr>
          </w:rPrChange>
        </w:rPr>
        <w:footnoteReference w:id="63"/>
      </w:r>
    </w:p>
    <w:p w14:paraId="0F6CEDBE" w14:textId="77777777" w:rsidR="00AD0B07" w:rsidRPr="0042399B" w:rsidRDefault="00AD0B07">
      <w:pPr>
        <w:spacing w:after="0" w:line="240" w:lineRule="auto"/>
        <w:jc w:val="both"/>
        <w:rPr>
          <w:rFonts w:ascii="Times New Roman" w:eastAsia="Times New Roman" w:hAnsi="Times New Roman" w:cs="Times New Roman"/>
          <w:kern w:val="0"/>
          <w:lang w:eastAsia="en-AU"/>
          <w14:ligatures w14:val="none"/>
          <w:rPrChange w:id="1392" w:author="Author">
            <w:rPr>
              <w:rFonts w:asciiTheme="majorBidi" w:eastAsia="Times New Roman" w:hAnsiTheme="majorBidi" w:cstheme="majorBidi"/>
              <w:kern w:val="0"/>
              <w:lang w:eastAsia="en-AU"/>
              <w14:ligatures w14:val="none"/>
            </w:rPr>
          </w:rPrChange>
        </w:rPr>
        <w:pPrChange w:id="1393" w:author="Author">
          <w:pPr>
            <w:spacing w:before="100" w:beforeAutospacing="1" w:after="100" w:afterAutospacing="1" w:line="240" w:lineRule="auto"/>
            <w:jc w:val="both"/>
          </w:pPr>
        </w:pPrChange>
      </w:pPr>
    </w:p>
    <w:p w14:paraId="0B216616" w14:textId="77777777" w:rsidR="006C459A" w:rsidRPr="0042399B" w:rsidRDefault="006C459A">
      <w:pPr>
        <w:spacing w:after="0" w:line="240" w:lineRule="auto"/>
        <w:jc w:val="both"/>
        <w:rPr>
          <w:rFonts w:ascii="Times New Roman" w:eastAsia="Times New Roman" w:hAnsi="Times New Roman" w:cs="Times New Roman"/>
          <w:kern w:val="0"/>
          <w:lang w:eastAsia="en-AU"/>
          <w14:ligatures w14:val="none"/>
          <w:rPrChange w:id="1394" w:author="Author">
            <w:rPr>
              <w:rFonts w:asciiTheme="majorBidi" w:eastAsia="Times New Roman" w:hAnsiTheme="majorBidi" w:cstheme="majorBidi"/>
              <w:kern w:val="0"/>
              <w:lang w:eastAsia="en-AU"/>
              <w14:ligatures w14:val="none"/>
            </w:rPr>
          </w:rPrChange>
        </w:rPr>
        <w:pPrChange w:id="1395" w:author="Author">
          <w:pPr>
            <w:spacing w:before="100" w:beforeAutospacing="1" w:after="100" w:afterAutospacing="1" w:line="240" w:lineRule="auto"/>
            <w:jc w:val="both"/>
          </w:pPr>
        </w:pPrChange>
      </w:pPr>
      <w:r w:rsidRPr="0042399B">
        <w:rPr>
          <w:rFonts w:ascii="Times New Roman" w:eastAsia="Times New Roman" w:hAnsi="Times New Roman" w:cs="Times New Roman"/>
          <w:kern w:val="0"/>
          <w:lang w:eastAsia="en-AU"/>
          <w14:ligatures w14:val="none"/>
          <w:rPrChange w:id="1396" w:author="Author">
            <w:rPr>
              <w:rFonts w:asciiTheme="majorBidi" w:eastAsia="Times New Roman" w:hAnsiTheme="majorBidi" w:cstheme="majorBidi"/>
              <w:kern w:val="0"/>
              <w:lang w:eastAsia="en-AU"/>
              <w14:ligatures w14:val="none"/>
            </w:rPr>
          </w:rPrChange>
        </w:rPr>
        <w:t>LZNK also excels in economic empowerment initiatives, focusing on improving the welfare of impoverished communities through various programs funded by zakat. These programs include skills training, business grants, and business mentorship, which are aimed at enhancing self-sufficiency and raising living standards. LZNK collaborates with educational institutions, NGOs, and the private sector to deliver these programs, which span sectors such as agriculture, fisheries, small trade, and creative industries.</w:t>
      </w:r>
      <w:r w:rsidRPr="0042399B">
        <w:rPr>
          <w:rStyle w:val="FootnoteReference"/>
          <w:rFonts w:ascii="Times New Roman" w:eastAsia="Times New Roman" w:hAnsi="Times New Roman" w:cs="Times New Roman"/>
          <w:kern w:val="0"/>
          <w:lang w:eastAsia="en-AU"/>
          <w14:ligatures w14:val="none"/>
          <w:rPrChange w:id="1397" w:author="Author">
            <w:rPr>
              <w:rStyle w:val="FootnoteReference"/>
              <w:rFonts w:asciiTheme="majorBidi" w:eastAsia="Times New Roman" w:hAnsiTheme="majorBidi" w:cstheme="majorBidi"/>
              <w:kern w:val="0"/>
              <w:lang w:eastAsia="en-AU"/>
              <w14:ligatures w14:val="none"/>
            </w:rPr>
          </w:rPrChange>
        </w:rPr>
        <w:footnoteReference w:id="64"/>
      </w:r>
    </w:p>
    <w:p w14:paraId="1CB3E82D" w14:textId="77777777" w:rsidR="00AD0B07" w:rsidRDefault="00AD0B07" w:rsidP="0042399B">
      <w:pPr>
        <w:spacing w:after="0" w:line="240" w:lineRule="auto"/>
        <w:jc w:val="both"/>
        <w:rPr>
          <w:ins w:id="1401" w:author="Author"/>
          <w:rFonts w:ascii="Times New Roman" w:eastAsia="Times New Roman" w:hAnsi="Times New Roman" w:cs="Times New Roman"/>
          <w:kern w:val="0"/>
          <w:lang w:eastAsia="en-AU"/>
          <w14:ligatures w14:val="none"/>
        </w:rPr>
      </w:pPr>
    </w:p>
    <w:p w14:paraId="1B561C62" w14:textId="484BBD8F" w:rsidR="006C459A" w:rsidRDefault="006C459A" w:rsidP="0042399B">
      <w:pPr>
        <w:spacing w:after="0" w:line="240" w:lineRule="auto"/>
        <w:jc w:val="both"/>
        <w:rPr>
          <w:ins w:id="1402" w:author="Author"/>
          <w:rFonts w:ascii="Times New Roman" w:eastAsia="Times New Roman" w:hAnsi="Times New Roman" w:cs="Times New Roman"/>
          <w:kern w:val="0"/>
          <w:lang w:eastAsia="en-AU"/>
          <w14:ligatures w14:val="none"/>
        </w:rPr>
      </w:pPr>
      <w:r w:rsidRPr="0042399B">
        <w:rPr>
          <w:rFonts w:ascii="Times New Roman" w:eastAsia="Times New Roman" w:hAnsi="Times New Roman" w:cs="Times New Roman"/>
          <w:kern w:val="0"/>
          <w:lang w:eastAsia="en-AU"/>
          <w14:ligatures w14:val="none"/>
          <w:rPrChange w:id="1403" w:author="Author">
            <w:rPr>
              <w:rFonts w:asciiTheme="majorBidi" w:eastAsia="Times New Roman" w:hAnsiTheme="majorBidi" w:cstheme="majorBidi"/>
              <w:kern w:val="0"/>
              <w:lang w:eastAsia="en-AU"/>
              <w14:ligatures w14:val="none"/>
            </w:rPr>
          </w:rPrChange>
        </w:rPr>
        <w:t>LZNK's achievements in improving the welfare of the poor in Kedah reflect its effective economic empowerment programs. The positive impact is evidenced by increased community participation and donor confidence, which, in turn, supports substantial zakat collections and beneficial programs. LZNK's reputation as a transparent and accountable zakat institution serves as a model for other organizations, demonstrating that adherence to Sharia principles and high accountability standards can lead to significant societal benefits and public trust.</w:t>
      </w:r>
      <w:r w:rsidRPr="0042399B">
        <w:rPr>
          <w:rStyle w:val="FootnoteReference"/>
          <w:rFonts w:ascii="Times New Roman" w:eastAsia="Times New Roman" w:hAnsi="Times New Roman" w:cs="Times New Roman"/>
          <w:kern w:val="0"/>
          <w:lang w:eastAsia="en-AU"/>
          <w14:ligatures w14:val="none"/>
          <w:rPrChange w:id="1404" w:author="Author">
            <w:rPr>
              <w:rStyle w:val="FootnoteReference"/>
              <w:rFonts w:asciiTheme="majorBidi" w:eastAsia="Times New Roman" w:hAnsiTheme="majorBidi" w:cstheme="majorBidi"/>
              <w:kern w:val="0"/>
              <w:lang w:eastAsia="en-AU"/>
              <w14:ligatures w14:val="none"/>
            </w:rPr>
          </w:rPrChange>
        </w:rPr>
        <w:footnoteReference w:id="65"/>
      </w:r>
    </w:p>
    <w:p w14:paraId="30B1E6C7" w14:textId="77777777" w:rsidR="00AD0B07" w:rsidRPr="0042399B" w:rsidRDefault="00AD0B07">
      <w:pPr>
        <w:spacing w:after="0" w:line="240" w:lineRule="auto"/>
        <w:jc w:val="both"/>
        <w:rPr>
          <w:rFonts w:ascii="Times New Roman" w:eastAsia="Times New Roman" w:hAnsi="Times New Roman" w:cs="Times New Roman"/>
          <w:kern w:val="0"/>
          <w:lang w:eastAsia="en-AU"/>
          <w14:ligatures w14:val="none"/>
          <w:rPrChange w:id="1414" w:author="Author">
            <w:rPr>
              <w:rFonts w:asciiTheme="majorBidi" w:eastAsia="Times New Roman" w:hAnsiTheme="majorBidi" w:cstheme="majorBidi"/>
              <w:kern w:val="0"/>
              <w:lang w:eastAsia="en-AU"/>
              <w14:ligatures w14:val="none"/>
            </w:rPr>
          </w:rPrChange>
        </w:rPr>
        <w:pPrChange w:id="1415" w:author="Author">
          <w:pPr>
            <w:spacing w:before="100" w:beforeAutospacing="1" w:after="100" w:afterAutospacing="1" w:line="240" w:lineRule="auto"/>
            <w:jc w:val="both"/>
          </w:pPr>
        </w:pPrChange>
      </w:pPr>
    </w:p>
    <w:p w14:paraId="518B8C87" w14:textId="77777777" w:rsidR="006C459A" w:rsidRDefault="006C459A" w:rsidP="0042399B">
      <w:pPr>
        <w:spacing w:after="0" w:line="240" w:lineRule="auto"/>
        <w:jc w:val="both"/>
        <w:rPr>
          <w:ins w:id="1416" w:author="Author"/>
          <w:rFonts w:ascii="Times New Roman" w:eastAsia="Times New Roman" w:hAnsi="Times New Roman" w:cs="Times New Roman"/>
          <w:kern w:val="0"/>
          <w:lang w:eastAsia="en-AU"/>
          <w14:ligatures w14:val="none"/>
        </w:rPr>
      </w:pPr>
      <w:r w:rsidRPr="0042399B">
        <w:rPr>
          <w:rFonts w:ascii="Times New Roman" w:eastAsia="Times New Roman" w:hAnsi="Times New Roman" w:cs="Times New Roman"/>
          <w:kern w:val="0"/>
          <w:lang w:eastAsia="en-AU"/>
          <w14:ligatures w14:val="none"/>
          <w:rPrChange w:id="1417" w:author="Author">
            <w:rPr>
              <w:rFonts w:asciiTheme="majorBidi" w:eastAsia="Times New Roman" w:hAnsiTheme="majorBidi" w:cstheme="majorBidi"/>
              <w:kern w:val="0"/>
              <w:lang w:eastAsia="en-AU"/>
              <w14:ligatures w14:val="none"/>
            </w:rPr>
          </w:rPrChange>
        </w:rPr>
        <w:lastRenderedPageBreak/>
        <w:t>In summary, the success of Lembaga Zakat Negeri Kedah (LZNK) highlights the importance of risk management, transparency, and accountability in zakat administration. With strong regulatory frameworks, effective oversight, and transparent financial reporting, LZNK has built public trust and enhanced the welfare of zakat recipients. The best practices implemented by LZNK offer valuable insights for other zakat institutions, underscoring the potential for achieving significant social impact and maintaining public confidence through diligent adherence to Sharia principles and high standards of accountability.</w:t>
      </w:r>
    </w:p>
    <w:p w14:paraId="723064EF" w14:textId="77777777" w:rsidR="00AD0B07" w:rsidRPr="0042399B" w:rsidRDefault="00AD0B07">
      <w:pPr>
        <w:spacing w:after="0" w:line="240" w:lineRule="auto"/>
        <w:jc w:val="both"/>
        <w:rPr>
          <w:rFonts w:ascii="Times New Roman" w:eastAsia="Times New Roman" w:hAnsi="Times New Roman" w:cs="Times New Roman"/>
          <w:kern w:val="0"/>
          <w:lang w:eastAsia="en-AU"/>
          <w14:ligatures w14:val="none"/>
          <w:rPrChange w:id="1418" w:author="Author">
            <w:rPr>
              <w:rFonts w:asciiTheme="majorBidi" w:eastAsia="Times New Roman" w:hAnsiTheme="majorBidi" w:cstheme="majorBidi"/>
              <w:kern w:val="0"/>
              <w:lang w:eastAsia="en-AU"/>
              <w14:ligatures w14:val="none"/>
            </w:rPr>
          </w:rPrChange>
        </w:rPr>
        <w:pPrChange w:id="1419" w:author="Author">
          <w:pPr>
            <w:spacing w:before="100" w:beforeAutospacing="1" w:after="100" w:afterAutospacing="1" w:line="240" w:lineRule="auto"/>
            <w:jc w:val="both"/>
          </w:pPr>
        </w:pPrChange>
      </w:pPr>
    </w:p>
    <w:p w14:paraId="719B0855" w14:textId="77777777" w:rsidR="006C459A" w:rsidRPr="0042399B" w:rsidRDefault="006C459A">
      <w:pPr>
        <w:pStyle w:val="Heading1"/>
        <w:spacing w:before="0" w:after="0" w:line="240" w:lineRule="auto"/>
        <w:jc w:val="both"/>
        <w:rPr>
          <w:rFonts w:ascii="Times New Roman" w:hAnsi="Times New Roman" w:cs="Times New Roman"/>
          <w:rPrChange w:id="1420" w:author="Author">
            <w:rPr/>
          </w:rPrChange>
        </w:rPr>
        <w:pPrChange w:id="1421" w:author="Author">
          <w:pPr>
            <w:pStyle w:val="Heading1"/>
            <w:spacing w:line="240" w:lineRule="auto"/>
            <w:jc w:val="both"/>
          </w:pPr>
        </w:pPrChange>
      </w:pPr>
      <w:r w:rsidRPr="0042399B">
        <w:rPr>
          <w:rFonts w:ascii="Times New Roman" w:hAnsi="Times New Roman" w:cs="Times New Roman"/>
          <w:rPrChange w:id="1422" w:author="Author">
            <w:rPr/>
          </w:rPrChange>
        </w:rPr>
        <w:t>RISKS AND REGULATIONS IN ZAKAT MANAGEMENT</w:t>
      </w:r>
    </w:p>
    <w:p w14:paraId="4E149B0B" w14:textId="77777777" w:rsidR="00AD0B07" w:rsidRDefault="00AD0B07" w:rsidP="0042399B">
      <w:pPr>
        <w:spacing w:after="0" w:line="240" w:lineRule="auto"/>
        <w:jc w:val="both"/>
        <w:rPr>
          <w:ins w:id="1423" w:author="Author"/>
          <w:rFonts w:ascii="Times New Roman" w:hAnsi="Times New Roman" w:cs="Times New Roman"/>
        </w:rPr>
      </w:pPr>
    </w:p>
    <w:p w14:paraId="639B974B" w14:textId="3EBE05ED" w:rsidR="006C459A" w:rsidRDefault="006C459A" w:rsidP="0042399B">
      <w:pPr>
        <w:spacing w:after="0" w:line="240" w:lineRule="auto"/>
        <w:jc w:val="both"/>
        <w:rPr>
          <w:ins w:id="1424" w:author="Author"/>
          <w:rFonts w:ascii="Times New Roman" w:hAnsi="Times New Roman" w:cs="Times New Roman"/>
        </w:rPr>
      </w:pPr>
      <w:r w:rsidRPr="0042399B">
        <w:rPr>
          <w:rFonts w:ascii="Times New Roman" w:hAnsi="Times New Roman" w:cs="Times New Roman"/>
          <w:rPrChange w:id="1425" w:author="Author">
            <w:rPr>
              <w:rFonts w:asciiTheme="majorBidi" w:hAnsiTheme="majorBidi" w:cstheme="majorBidi"/>
            </w:rPr>
          </w:rPrChange>
        </w:rPr>
        <w:t>Weak regulatory frameworks contribute to non-standard practices in the management of zakat funds, complicating efforts to ensure that these funds are managed effectively and efficiently. According to Mukhlisin et al.</w:t>
      </w:r>
      <w:r w:rsidR="00B6306F" w:rsidRPr="0042399B">
        <w:rPr>
          <w:rFonts w:ascii="Times New Roman" w:hAnsi="Times New Roman" w:cs="Times New Roman"/>
          <w:rPrChange w:id="1426" w:author="Author">
            <w:rPr>
              <w:rFonts w:asciiTheme="majorBidi" w:hAnsiTheme="majorBidi" w:cstheme="majorBidi"/>
            </w:rPr>
          </w:rPrChange>
        </w:rPr>
        <w:t xml:space="preserve"> “The purpose of philanthropy regulation is to improve social welfare, particularly in maintaining the quality of life”.</w:t>
      </w:r>
      <w:r w:rsidR="006409FA" w:rsidRPr="0042399B">
        <w:rPr>
          <w:rStyle w:val="FootnoteReference"/>
          <w:rFonts w:ascii="Times New Roman" w:hAnsi="Times New Roman" w:cs="Times New Roman"/>
          <w:rPrChange w:id="1427" w:author="Author">
            <w:rPr>
              <w:rStyle w:val="FootnoteReference"/>
              <w:rFonts w:asciiTheme="majorBidi" w:hAnsiTheme="majorBidi" w:cstheme="majorBidi"/>
            </w:rPr>
          </w:rPrChange>
        </w:rPr>
        <w:footnoteReference w:id="66"/>
      </w:r>
      <w:r w:rsidRPr="0042399B">
        <w:rPr>
          <w:rFonts w:ascii="Times New Roman" w:hAnsi="Times New Roman" w:cs="Times New Roman"/>
          <w:rPrChange w:id="1437" w:author="Author">
            <w:rPr>
              <w:rFonts w:asciiTheme="majorBidi" w:hAnsiTheme="majorBidi" w:cstheme="majorBidi"/>
            </w:rPr>
          </w:rPrChange>
        </w:rPr>
        <w:t xml:space="preserve"> </w:t>
      </w:r>
      <w:r w:rsidR="00B40473" w:rsidRPr="0042399B">
        <w:rPr>
          <w:rFonts w:ascii="Times New Roman" w:hAnsi="Times New Roman" w:cs="Times New Roman"/>
          <w:rPrChange w:id="1438" w:author="Author">
            <w:rPr>
              <w:rFonts w:asciiTheme="majorBidi" w:hAnsiTheme="majorBidi" w:cstheme="majorBidi"/>
            </w:rPr>
          </w:rPrChange>
        </w:rPr>
        <w:t>T</w:t>
      </w:r>
      <w:r w:rsidRPr="0042399B">
        <w:rPr>
          <w:rFonts w:ascii="Times New Roman" w:hAnsi="Times New Roman" w:cs="Times New Roman"/>
          <w:rPrChange w:id="1439" w:author="Author">
            <w:rPr>
              <w:rFonts w:asciiTheme="majorBidi" w:hAnsiTheme="majorBidi" w:cstheme="majorBidi"/>
            </w:rPr>
          </w:rPrChange>
        </w:rPr>
        <w:t xml:space="preserve">he absence of </w:t>
      </w:r>
      <w:r w:rsidR="006409FA" w:rsidRPr="0042399B">
        <w:rPr>
          <w:rFonts w:ascii="Times New Roman" w:hAnsi="Times New Roman" w:cs="Times New Roman"/>
          <w:rPrChange w:id="1440" w:author="Author">
            <w:rPr>
              <w:rFonts w:asciiTheme="majorBidi" w:hAnsiTheme="majorBidi" w:cstheme="majorBidi"/>
            </w:rPr>
          </w:rPrChange>
        </w:rPr>
        <w:t xml:space="preserve">strong </w:t>
      </w:r>
      <w:r w:rsidRPr="0042399B">
        <w:rPr>
          <w:rFonts w:ascii="Times New Roman" w:hAnsi="Times New Roman" w:cs="Times New Roman"/>
          <w:rPrChange w:id="1441" w:author="Author">
            <w:rPr>
              <w:rFonts w:asciiTheme="majorBidi" w:hAnsiTheme="majorBidi" w:cstheme="majorBidi"/>
            </w:rPr>
          </w:rPrChange>
        </w:rPr>
        <w:t xml:space="preserve">regulations creates opportunities for some institutions to </w:t>
      </w:r>
      <w:del w:id="1442" w:author="Author">
        <w:r w:rsidRPr="0042399B" w:rsidDel="003356C9">
          <w:rPr>
            <w:rFonts w:ascii="Times New Roman" w:hAnsi="Times New Roman" w:cs="Times New Roman"/>
            <w:rPrChange w:id="1443" w:author="Author">
              <w:rPr>
                <w:rFonts w:asciiTheme="majorBidi" w:hAnsiTheme="majorBidi" w:cstheme="majorBidi"/>
              </w:rPr>
            </w:rPrChange>
          </w:rPr>
          <w:delText xml:space="preserve">exploit </w:delText>
        </w:r>
      </w:del>
      <w:ins w:id="1444" w:author="Author">
        <w:r w:rsidR="003356C9">
          <w:rPr>
            <w:rFonts w:ascii="Times New Roman" w:hAnsi="Times New Roman" w:cs="Times New Roman"/>
          </w:rPr>
          <w:t>misuse</w:t>
        </w:r>
        <w:r w:rsidR="003356C9" w:rsidRPr="0042399B">
          <w:rPr>
            <w:rFonts w:ascii="Times New Roman" w:hAnsi="Times New Roman" w:cs="Times New Roman"/>
            <w:rPrChange w:id="1445" w:author="Author">
              <w:rPr>
                <w:rFonts w:asciiTheme="majorBidi" w:hAnsiTheme="majorBidi" w:cstheme="majorBidi"/>
              </w:rPr>
            </w:rPrChange>
          </w:rPr>
          <w:t xml:space="preserve"> </w:t>
        </w:r>
      </w:ins>
      <w:r w:rsidRPr="0042399B">
        <w:rPr>
          <w:rFonts w:ascii="Times New Roman" w:hAnsi="Times New Roman" w:cs="Times New Roman"/>
          <w:rPrChange w:id="1446" w:author="Author">
            <w:rPr>
              <w:rFonts w:asciiTheme="majorBidi" w:hAnsiTheme="majorBidi" w:cstheme="majorBidi"/>
            </w:rPr>
          </w:rPrChange>
        </w:rPr>
        <w:t>zakat funds</w:t>
      </w:r>
      <w:del w:id="1447" w:author="Author">
        <w:r w:rsidRPr="0042399B" w:rsidDel="003356C9">
          <w:rPr>
            <w:rFonts w:ascii="Times New Roman" w:hAnsi="Times New Roman" w:cs="Times New Roman"/>
            <w:rPrChange w:id="1448" w:author="Author">
              <w:rPr>
                <w:rFonts w:asciiTheme="majorBidi" w:hAnsiTheme="majorBidi" w:cstheme="majorBidi"/>
              </w:rPr>
            </w:rPrChange>
          </w:rPr>
          <w:delText xml:space="preserve"> without adequate oversight</w:delText>
        </w:r>
      </w:del>
      <w:r w:rsidRPr="0042399B">
        <w:rPr>
          <w:rFonts w:ascii="Times New Roman" w:hAnsi="Times New Roman" w:cs="Times New Roman"/>
          <w:rPrChange w:id="1449" w:author="Author">
            <w:rPr>
              <w:rFonts w:asciiTheme="majorBidi" w:hAnsiTheme="majorBidi" w:cstheme="majorBidi"/>
            </w:rPr>
          </w:rPrChange>
        </w:rPr>
        <w:t>.</w:t>
      </w:r>
    </w:p>
    <w:p w14:paraId="13E2CBD1" w14:textId="77777777" w:rsidR="00AD0B07" w:rsidRPr="0042399B" w:rsidRDefault="00AD0B07">
      <w:pPr>
        <w:spacing w:after="0" w:line="240" w:lineRule="auto"/>
        <w:jc w:val="both"/>
        <w:rPr>
          <w:rFonts w:ascii="Times New Roman" w:hAnsi="Times New Roman" w:cs="Times New Roman"/>
          <w:rPrChange w:id="1450" w:author="Author">
            <w:rPr>
              <w:rFonts w:asciiTheme="majorBidi" w:hAnsiTheme="majorBidi" w:cstheme="majorBidi"/>
            </w:rPr>
          </w:rPrChange>
        </w:rPr>
        <w:pPrChange w:id="1451" w:author="Author">
          <w:pPr>
            <w:spacing w:line="240" w:lineRule="auto"/>
            <w:jc w:val="both"/>
          </w:pPr>
        </w:pPrChange>
      </w:pPr>
    </w:p>
    <w:p w14:paraId="44FB6F5A" w14:textId="12FB8AC3" w:rsidR="006C459A" w:rsidRDefault="00B40473" w:rsidP="0042399B">
      <w:pPr>
        <w:spacing w:after="0" w:line="240" w:lineRule="auto"/>
        <w:jc w:val="both"/>
        <w:rPr>
          <w:ins w:id="1452" w:author="Author"/>
          <w:rFonts w:ascii="Times New Roman" w:hAnsi="Times New Roman" w:cs="Times New Roman"/>
        </w:rPr>
      </w:pPr>
      <w:r w:rsidRPr="0042399B">
        <w:rPr>
          <w:rFonts w:ascii="Times New Roman" w:hAnsi="Times New Roman" w:cs="Times New Roman"/>
          <w:rPrChange w:id="1453" w:author="Author">
            <w:rPr>
              <w:rFonts w:asciiTheme="majorBidi" w:hAnsiTheme="majorBidi" w:cstheme="majorBidi"/>
            </w:rPr>
          </w:rPrChange>
        </w:rPr>
        <w:t xml:space="preserve">In Indonesia, the situation of minimal supervision is further exacerbated </w:t>
      </w:r>
      <w:r w:rsidR="006C459A" w:rsidRPr="0042399B">
        <w:rPr>
          <w:rFonts w:ascii="Times New Roman" w:hAnsi="Times New Roman" w:cs="Times New Roman"/>
          <w:rPrChange w:id="1454" w:author="Author">
            <w:rPr>
              <w:rFonts w:asciiTheme="majorBidi" w:hAnsiTheme="majorBidi" w:cstheme="majorBidi"/>
            </w:rPr>
          </w:rPrChange>
        </w:rPr>
        <w:t>as evidenced by</w:t>
      </w:r>
      <w:r w:rsidRPr="0042399B">
        <w:rPr>
          <w:rFonts w:ascii="Times New Roman" w:hAnsi="Times New Roman" w:cs="Times New Roman"/>
          <w:rPrChange w:id="1455" w:author="Author">
            <w:rPr>
              <w:rFonts w:asciiTheme="majorBidi" w:hAnsiTheme="majorBidi" w:cstheme="majorBidi"/>
            </w:rPr>
          </w:rPrChange>
        </w:rPr>
        <w:t xml:space="preserve"> the</w:t>
      </w:r>
      <w:r w:rsidR="006C459A" w:rsidRPr="0042399B">
        <w:rPr>
          <w:rFonts w:ascii="Times New Roman" w:hAnsi="Times New Roman" w:cs="Times New Roman"/>
          <w:rPrChange w:id="1456" w:author="Author">
            <w:rPr>
              <w:rFonts w:asciiTheme="majorBidi" w:hAnsiTheme="majorBidi" w:cstheme="majorBidi"/>
            </w:rPr>
          </w:rPrChange>
        </w:rPr>
        <w:t xml:space="preserve"> cases</w:t>
      </w:r>
      <w:r w:rsidRPr="0042399B">
        <w:rPr>
          <w:rFonts w:ascii="Times New Roman" w:hAnsi="Times New Roman" w:cs="Times New Roman"/>
          <w:rPrChange w:id="1457" w:author="Author">
            <w:rPr>
              <w:rFonts w:asciiTheme="majorBidi" w:hAnsiTheme="majorBidi" w:cstheme="majorBidi"/>
            </w:rPr>
          </w:rPrChange>
        </w:rPr>
        <w:t xml:space="preserve"> of channelling donation fund to the third parties outsourcing management which is done by Islamic banks. This system </w:t>
      </w:r>
      <w:ins w:id="1458" w:author="Author">
        <w:r w:rsidR="003356C9">
          <w:rPr>
            <w:rFonts w:ascii="Times New Roman" w:hAnsi="Times New Roman" w:cs="Times New Roman"/>
          </w:rPr>
          <w:t xml:space="preserve">is </w:t>
        </w:r>
      </w:ins>
      <w:r w:rsidRPr="0042399B">
        <w:rPr>
          <w:rFonts w:ascii="Times New Roman" w:hAnsi="Times New Roman" w:cs="Times New Roman"/>
          <w:rPrChange w:id="1459" w:author="Author">
            <w:rPr>
              <w:rFonts w:asciiTheme="majorBidi" w:hAnsiTheme="majorBidi" w:cstheme="majorBidi"/>
            </w:rPr>
          </w:rPrChange>
        </w:rPr>
        <w:t>considered</w:t>
      </w:r>
      <w:ins w:id="1460" w:author="Author">
        <w:r w:rsidR="003356C9">
          <w:rPr>
            <w:rFonts w:ascii="Times New Roman" w:hAnsi="Times New Roman" w:cs="Times New Roman"/>
          </w:rPr>
          <w:t xml:space="preserve"> </w:t>
        </w:r>
      </w:ins>
      <w:del w:id="1461" w:author="Author">
        <w:r w:rsidRPr="0042399B" w:rsidDel="003356C9">
          <w:rPr>
            <w:rFonts w:ascii="Times New Roman" w:hAnsi="Times New Roman" w:cs="Times New Roman"/>
            <w:rPrChange w:id="1462" w:author="Author">
              <w:rPr>
                <w:rFonts w:asciiTheme="majorBidi" w:hAnsiTheme="majorBidi" w:cstheme="majorBidi"/>
              </w:rPr>
            </w:rPrChange>
          </w:rPr>
          <w:delText xml:space="preserve"> </w:delText>
        </w:r>
      </w:del>
      <w:ins w:id="1463" w:author="Author">
        <w:r w:rsidR="003356C9">
          <w:rPr>
            <w:rFonts w:ascii="Times New Roman" w:hAnsi="Times New Roman" w:cs="Times New Roman"/>
          </w:rPr>
          <w:t>less effective</w:t>
        </w:r>
      </w:ins>
      <w:del w:id="1464" w:author="Author">
        <w:r w:rsidRPr="0042399B" w:rsidDel="003356C9">
          <w:rPr>
            <w:rFonts w:ascii="Times New Roman" w:hAnsi="Times New Roman" w:cs="Times New Roman"/>
            <w:rPrChange w:id="1465" w:author="Author">
              <w:rPr>
                <w:rFonts w:asciiTheme="majorBidi" w:hAnsiTheme="majorBidi" w:cstheme="majorBidi"/>
              </w:rPr>
            </w:rPrChange>
          </w:rPr>
          <w:delText>as inferior</w:delText>
        </w:r>
      </w:del>
      <w:r w:rsidR="00E65E3F" w:rsidRPr="0042399B">
        <w:rPr>
          <w:rFonts w:ascii="Times New Roman" w:hAnsi="Times New Roman" w:cs="Times New Roman"/>
          <w:rPrChange w:id="1466" w:author="Author">
            <w:rPr>
              <w:rFonts w:asciiTheme="majorBidi" w:hAnsiTheme="majorBidi" w:cstheme="majorBidi"/>
            </w:rPr>
          </w:rPrChange>
        </w:rPr>
        <w:t>,</w:t>
      </w:r>
      <w:r w:rsidRPr="0042399B">
        <w:rPr>
          <w:rFonts w:ascii="Times New Roman" w:hAnsi="Times New Roman" w:cs="Times New Roman"/>
          <w:rPrChange w:id="1467" w:author="Author">
            <w:rPr>
              <w:rFonts w:asciiTheme="majorBidi" w:hAnsiTheme="majorBidi" w:cstheme="majorBidi"/>
            </w:rPr>
          </w:rPrChange>
        </w:rPr>
        <w:t xml:space="preserve"> since it is done</w:t>
      </w:r>
      <w:r w:rsidR="006C459A" w:rsidRPr="0042399B">
        <w:rPr>
          <w:rFonts w:ascii="Times New Roman" w:hAnsi="Times New Roman" w:cs="Times New Roman"/>
          <w:rPrChange w:id="1468" w:author="Author">
            <w:rPr>
              <w:rFonts w:asciiTheme="majorBidi" w:hAnsiTheme="majorBidi" w:cstheme="majorBidi"/>
            </w:rPr>
          </w:rPrChange>
        </w:rPr>
        <w:t xml:space="preserve"> without sufficient oversight from the financial institutions themselves.</w:t>
      </w:r>
      <w:r w:rsidR="006C459A" w:rsidRPr="0042399B">
        <w:rPr>
          <w:rStyle w:val="FootnoteReference"/>
          <w:rFonts w:ascii="Times New Roman" w:hAnsi="Times New Roman" w:cs="Times New Roman"/>
          <w:rPrChange w:id="1469" w:author="Author">
            <w:rPr>
              <w:rStyle w:val="FootnoteReference"/>
              <w:rFonts w:asciiTheme="majorBidi" w:hAnsiTheme="majorBidi" w:cstheme="majorBidi"/>
            </w:rPr>
          </w:rPrChange>
        </w:rPr>
        <w:footnoteReference w:id="67"/>
      </w:r>
      <w:r w:rsidR="006C459A" w:rsidRPr="0042399B">
        <w:rPr>
          <w:rFonts w:ascii="Times New Roman" w:hAnsi="Times New Roman" w:cs="Times New Roman"/>
          <w:rPrChange w:id="1479" w:author="Author">
            <w:rPr>
              <w:rFonts w:asciiTheme="majorBidi" w:hAnsiTheme="majorBidi" w:cstheme="majorBidi"/>
            </w:rPr>
          </w:rPrChange>
        </w:rPr>
        <w:t xml:space="preserve"> </w:t>
      </w:r>
      <w:del w:id="1480" w:author="Author">
        <w:r w:rsidR="006C459A" w:rsidRPr="0042399B" w:rsidDel="003356C9">
          <w:rPr>
            <w:rFonts w:ascii="Times New Roman" w:hAnsi="Times New Roman" w:cs="Times New Roman"/>
            <w:rPrChange w:id="1481" w:author="Author">
              <w:rPr>
                <w:rFonts w:asciiTheme="majorBidi" w:hAnsiTheme="majorBidi" w:cstheme="majorBidi"/>
              </w:rPr>
            </w:rPrChange>
          </w:rPr>
          <w:delText>Consequently</w:delText>
        </w:r>
      </w:del>
      <w:ins w:id="1482" w:author="Author">
        <w:r w:rsidR="003356C9">
          <w:rPr>
            <w:rFonts w:ascii="Times New Roman" w:hAnsi="Times New Roman" w:cs="Times New Roman"/>
          </w:rPr>
          <w:t>Sometimes</w:t>
        </w:r>
      </w:ins>
      <w:r w:rsidR="006C459A" w:rsidRPr="0042399B">
        <w:rPr>
          <w:rFonts w:ascii="Times New Roman" w:hAnsi="Times New Roman" w:cs="Times New Roman"/>
          <w:rPrChange w:id="1483" w:author="Author">
            <w:rPr>
              <w:rFonts w:asciiTheme="majorBidi" w:hAnsiTheme="majorBidi" w:cstheme="majorBidi"/>
            </w:rPr>
          </w:rPrChange>
        </w:rPr>
        <w:t xml:space="preserve">, zakat funds are </w:t>
      </w:r>
      <w:del w:id="1484" w:author="Author">
        <w:r w:rsidR="006C459A" w:rsidRPr="0042399B" w:rsidDel="003356C9">
          <w:rPr>
            <w:rFonts w:ascii="Times New Roman" w:hAnsi="Times New Roman" w:cs="Times New Roman"/>
            <w:rPrChange w:id="1485" w:author="Author">
              <w:rPr>
                <w:rFonts w:asciiTheme="majorBidi" w:hAnsiTheme="majorBidi" w:cstheme="majorBidi"/>
              </w:rPr>
            </w:rPrChange>
          </w:rPr>
          <w:delText xml:space="preserve">sometimes </w:delText>
        </w:r>
      </w:del>
      <w:r w:rsidR="006C459A" w:rsidRPr="0042399B">
        <w:rPr>
          <w:rFonts w:ascii="Times New Roman" w:hAnsi="Times New Roman" w:cs="Times New Roman"/>
          <w:rPrChange w:id="1486" w:author="Author">
            <w:rPr>
              <w:rFonts w:asciiTheme="majorBidi" w:hAnsiTheme="majorBidi" w:cstheme="majorBidi"/>
            </w:rPr>
          </w:rPrChange>
        </w:rPr>
        <w:t>used for institutional promotion or even political interests, undermining public trust.</w:t>
      </w:r>
      <w:r w:rsidR="006C459A" w:rsidRPr="0042399B">
        <w:rPr>
          <w:rStyle w:val="FootnoteReference"/>
          <w:rFonts w:ascii="Times New Roman" w:hAnsi="Times New Roman" w:cs="Times New Roman"/>
          <w:rPrChange w:id="1487" w:author="Author">
            <w:rPr>
              <w:rStyle w:val="FootnoteReference"/>
              <w:rFonts w:asciiTheme="majorBidi" w:hAnsiTheme="majorBidi" w:cstheme="majorBidi"/>
            </w:rPr>
          </w:rPrChange>
        </w:rPr>
        <w:footnoteReference w:id="68"/>
      </w:r>
      <w:r w:rsidR="006C459A" w:rsidRPr="0042399B">
        <w:rPr>
          <w:rFonts w:ascii="Times New Roman" w:hAnsi="Times New Roman" w:cs="Times New Roman"/>
          <w:rPrChange w:id="1497" w:author="Author">
            <w:rPr>
              <w:rFonts w:asciiTheme="majorBidi" w:hAnsiTheme="majorBidi" w:cstheme="majorBidi"/>
            </w:rPr>
          </w:rPrChange>
        </w:rPr>
        <w:t xml:space="preserve"> The trust of the public is crucial for the sustainability of zakat collection and distribution. When the public perceives that zakat funds are not managed transparently and effectively, they may become reluctant to channel their zakat through such institutions.</w:t>
      </w:r>
      <w:r w:rsidR="00454AA9" w:rsidRPr="0042399B">
        <w:rPr>
          <w:rFonts w:ascii="Times New Roman" w:hAnsi="Times New Roman" w:cs="Times New Roman"/>
          <w:rPrChange w:id="1498" w:author="Author">
            <w:rPr>
              <w:rFonts w:asciiTheme="majorBidi" w:hAnsiTheme="majorBidi" w:cstheme="majorBidi"/>
            </w:rPr>
          </w:rPrChange>
        </w:rPr>
        <w:t xml:space="preserve"> In Thailand, the Islamic Bank itself manag</w:t>
      </w:r>
      <w:ins w:id="1499" w:author="Author">
        <w:r w:rsidR="00F8719C">
          <w:rPr>
            <w:rFonts w:ascii="Times New Roman" w:hAnsi="Times New Roman" w:cs="Times New Roman"/>
          </w:rPr>
          <w:t>es</w:t>
        </w:r>
      </w:ins>
      <w:del w:id="1500" w:author="Author">
        <w:r w:rsidR="00454AA9" w:rsidRPr="0042399B" w:rsidDel="00F8719C">
          <w:rPr>
            <w:rFonts w:ascii="Times New Roman" w:hAnsi="Times New Roman" w:cs="Times New Roman"/>
            <w:rPrChange w:id="1501" w:author="Author">
              <w:rPr>
                <w:rFonts w:asciiTheme="majorBidi" w:hAnsiTheme="majorBidi" w:cstheme="majorBidi"/>
              </w:rPr>
            </w:rPrChange>
          </w:rPr>
          <w:delText>ed</w:delText>
        </w:r>
      </w:del>
      <w:r w:rsidR="00454AA9" w:rsidRPr="0042399B">
        <w:rPr>
          <w:rFonts w:ascii="Times New Roman" w:hAnsi="Times New Roman" w:cs="Times New Roman"/>
          <w:rPrChange w:id="1502" w:author="Author">
            <w:rPr>
              <w:rFonts w:asciiTheme="majorBidi" w:hAnsiTheme="majorBidi" w:cstheme="majorBidi"/>
            </w:rPr>
          </w:rPrChange>
        </w:rPr>
        <w:t xml:space="preserve"> the zakat funds through dedicated zakat account, this practice can minimize </w:t>
      </w:r>
      <w:ins w:id="1503" w:author="Author">
        <w:r w:rsidR="00F8719C">
          <w:rPr>
            <w:rFonts w:ascii="Times New Roman" w:hAnsi="Times New Roman" w:cs="Times New Roman"/>
          </w:rPr>
          <w:t>issues caused by a</w:t>
        </w:r>
      </w:ins>
      <w:del w:id="1504" w:author="Author">
        <w:r w:rsidR="00454AA9" w:rsidRPr="0042399B" w:rsidDel="00F8719C">
          <w:rPr>
            <w:rFonts w:ascii="Times New Roman" w:hAnsi="Times New Roman" w:cs="Times New Roman"/>
            <w:rPrChange w:id="1505" w:author="Author">
              <w:rPr>
                <w:rFonts w:asciiTheme="majorBidi" w:hAnsiTheme="majorBidi" w:cstheme="majorBidi"/>
              </w:rPr>
            </w:rPrChange>
          </w:rPr>
          <w:delText>the</w:delText>
        </w:r>
      </w:del>
      <w:r w:rsidR="00454AA9" w:rsidRPr="0042399B">
        <w:rPr>
          <w:rFonts w:ascii="Times New Roman" w:hAnsi="Times New Roman" w:cs="Times New Roman"/>
          <w:rPrChange w:id="1506" w:author="Author">
            <w:rPr>
              <w:rFonts w:asciiTheme="majorBidi" w:hAnsiTheme="majorBidi" w:cstheme="majorBidi"/>
            </w:rPr>
          </w:rPrChange>
        </w:rPr>
        <w:t xml:space="preserve"> lack</w:t>
      </w:r>
      <w:ins w:id="1507" w:author="Author">
        <w:r w:rsidR="00F8719C">
          <w:rPr>
            <w:rFonts w:ascii="Times New Roman" w:hAnsi="Times New Roman" w:cs="Times New Roman"/>
          </w:rPr>
          <w:t xml:space="preserve"> of</w:t>
        </w:r>
      </w:ins>
      <w:r w:rsidR="00454AA9" w:rsidRPr="0042399B">
        <w:rPr>
          <w:rFonts w:ascii="Times New Roman" w:hAnsi="Times New Roman" w:cs="Times New Roman"/>
          <w:rPrChange w:id="1508" w:author="Author">
            <w:rPr>
              <w:rFonts w:asciiTheme="majorBidi" w:hAnsiTheme="majorBidi" w:cstheme="majorBidi"/>
            </w:rPr>
          </w:rPrChange>
        </w:rPr>
        <w:t xml:space="preserve"> oversight by</w:t>
      </w:r>
      <w:del w:id="1509" w:author="Author">
        <w:r w:rsidR="00454AA9" w:rsidRPr="0042399B" w:rsidDel="00F8719C">
          <w:rPr>
            <w:rFonts w:ascii="Times New Roman" w:hAnsi="Times New Roman" w:cs="Times New Roman"/>
            <w:rPrChange w:id="1510" w:author="Author">
              <w:rPr>
                <w:rFonts w:asciiTheme="majorBidi" w:hAnsiTheme="majorBidi" w:cstheme="majorBidi"/>
              </w:rPr>
            </w:rPrChange>
          </w:rPr>
          <w:delText xml:space="preserve"> the</w:delText>
        </w:r>
      </w:del>
      <w:r w:rsidR="00454AA9" w:rsidRPr="0042399B">
        <w:rPr>
          <w:rFonts w:ascii="Times New Roman" w:hAnsi="Times New Roman" w:cs="Times New Roman"/>
          <w:rPrChange w:id="1511" w:author="Author">
            <w:rPr>
              <w:rFonts w:asciiTheme="majorBidi" w:hAnsiTheme="majorBidi" w:cstheme="majorBidi"/>
            </w:rPr>
          </w:rPrChange>
        </w:rPr>
        <w:t xml:space="preserve"> financial authorities.</w:t>
      </w:r>
      <w:r w:rsidR="006C459A" w:rsidRPr="0042399B">
        <w:rPr>
          <w:rStyle w:val="FootnoteReference"/>
          <w:rFonts w:ascii="Times New Roman" w:hAnsi="Times New Roman" w:cs="Times New Roman"/>
          <w:rPrChange w:id="1512" w:author="Author">
            <w:rPr>
              <w:rStyle w:val="FootnoteReference"/>
              <w:rFonts w:asciiTheme="majorBidi" w:hAnsiTheme="majorBidi" w:cstheme="majorBidi"/>
            </w:rPr>
          </w:rPrChange>
        </w:rPr>
        <w:footnoteReference w:id="69"/>
      </w:r>
      <w:r w:rsidR="006C459A" w:rsidRPr="0042399B">
        <w:rPr>
          <w:rFonts w:ascii="Times New Roman" w:hAnsi="Times New Roman" w:cs="Times New Roman"/>
          <w:rPrChange w:id="1518" w:author="Author">
            <w:rPr>
              <w:rFonts w:asciiTheme="majorBidi" w:hAnsiTheme="majorBidi" w:cstheme="majorBidi"/>
            </w:rPr>
          </w:rPrChange>
        </w:rPr>
        <w:t xml:space="preserve"> In this model, zakat funds remain within the </w:t>
      </w:r>
      <w:r w:rsidR="00454AA9" w:rsidRPr="0042399B">
        <w:rPr>
          <w:rFonts w:ascii="Times New Roman" w:hAnsi="Times New Roman" w:cs="Times New Roman"/>
          <w:rPrChange w:id="1519" w:author="Author">
            <w:rPr>
              <w:rFonts w:asciiTheme="majorBidi" w:hAnsiTheme="majorBidi" w:cstheme="majorBidi"/>
            </w:rPr>
          </w:rPrChange>
        </w:rPr>
        <w:t>Islamic</w:t>
      </w:r>
      <w:r w:rsidR="006C459A" w:rsidRPr="0042399B">
        <w:rPr>
          <w:rFonts w:ascii="Times New Roman" w:hAnsi="Times New Roman" w:cs="Times New Roman"/>
          <w:rPrChange w:id="1520" w:author="Author">
            <w:rPr>
              <w:rFonts w:asciiTheme="majorBidi" w:hAnsiTheme="majorBidi" w:cstheme="majorBidi"/>
            </w:rPr>
          </w:rPrChange>
        </w:rPr>
        <w:t xml:space="preserve"> financial institution and are overseen by financial regulatory authorities</w:t>
      </w:r>
      <w:r w:rsidR="00454AA9" w:rsidRPr="0042399B">
        <w:rPr>
          <w:rFonts w:ascii="Times New Roman" w:hAnsi="Times New Roman" w:cs="Times New Roman"/>
          <w:rPrChange w:id="1521" w:author="Author">
            <w:rPr>
              <w:rFonts w:asciiTheme="majorBidi" w:hAnsiTheme="majorBidi" w:cstheme="majorBidi"/>
            </w:rPr>
          </w:rPrChange>
        </w:rPr>
        <w:t xml:space="preserve"> (the central bank and </w:t>
      </w:r>
      <w:del w:id="1522" w:author="Author">
        <w:r w:rsidR="00454AA9" w:rsidRPr="0042399B" w:rsidDel="00F8719C">
          <w:rPr>
            <w:rFonts w:ascii="Times New Roman" w:hAnsi="Times New Roman" w:cs="Times New Roman"/>
            <w:rPrChange w:id="1523" w:author="Author">
              <w:rPr>
                <w:rFonts w:asciiTheme="majorBidi" w:hAnsiTheme="majorBidi" w:cstheme="majorBidi"/>
              </w:rPr>
            </w:rPrChange>
          </w:rPr>
          <w:delText>ministry of finance</w:delText>
        </w:r>
      </w:del>
      <w:ins w:id="1524" w:author="Author">
        <w:r w:rsidR="00F8719C">
          <w:rPr>
            <w:rFonts w:ascii="Times New Roman" w:hAnsi="Times New Roman" w:cs="Times New Roman"/>
          </w:rPr>
          <w:t>Ministry of Finance</w:t>
        </w:r>
      </w:ins>
      <w:r w:rsidR="00454AA9" w:rsidRPr="0042399B">
        <w:rPr>
          <w:rFonts w:ascii="Times New Roman" w:hAnsi="Times New Roman" w:cs="Times New Roman"/>
          <w:rPrChange w:id="1525" w:author="Author">
            <w:rPr>
              <w:rFonts w:asciiTheme="majorBidi" w:hAnsiTheme="majorBidi" w:cstheme="majorBidi"/>
            </w:rPr>
          </w:rPrChange>
        </w:rPr>
        <w:t>)</w:t>
      </w:r>
      <w:r w:rsidR="006C459A" w:rsidRPr="0042399B">
        <w:rPr>
          <w:rFonts w:ascii="Times New Roman" w:hAnsi="Times New Roman" w:cs="Times New Roman"/>
          <w:rPrChange w:id="1526" w:author="Author">
            <w:rPr>
              <w:rFonts w:asciiTheme="majorBidi" w:hAnsiTheme="majorBidi" w:cstheme="majorBidi"/>
            </w:rPr>
          </w:rPrChange>
        </w:rPr>
        <w:t>.</w:t>
      </w:r>
      <w:r w:rsidR="006C459A" w:rsidRPr="0042399B">
        <w:rPr>
          <w:rStyle w:val="FootnoteReference"/>
          <w:rFonts w:ascii="Times New Roman" w:hAnsi="Times New Roman" w:cs="Times New Roman"/>
          <w:rPrChange w:id="1527" w:author="Author">
            <w:rPr>
              <w:rStyle w:val="FootnoteReference"/>
              <w:rFonts w:asciiTheme="majorBidi" w:hAnsiTheme="majorBidi" w:cstheme="majorBidi"/>
            </w:rPr>
          </w:rPrChange>
        </w:rPr>
        <w:footnoteReference w:id="70"/>
      </w:r>
      <w:r w:rsidR="006C459A" w:rsidRPr="0042399B">
        <w:rPr>
          <w:rFonts w:ascii="Times New Roman" w:hAnsi="Times New Roman" w:cs="Times New Roman"/>
          <w:rPrChange w:id="1533" w:author="Author">
            <w:rPr>
              <w:rFonts w:asciiTheme="majorBidi" w:hAnsiTheme="majorBidi" w:cstheme="majorBidi"/>
            </w:rPr>
          </w:rPrChange>
        </w:rPr>
        <w:t xml:space="preserve"> </w:t>
      </w:r>
      <w:r w:rsidR="00454AA9" w:rsidRPr="0042399B">
        <w:rPr>
          <w:rFonts w:ascii="Times New Roman" w:hAnsi="Times New Roman" w:cs="Times New Roman"/>
          <w:rPrChange w:id="1534" w:author="Author">
            <w:rPr>
              <w:rFonts w:asciiTheme="majorBidi" w:hAnsiTheme="majorBidi" w:cstheme="majorBidi"/>
            </w:rPr>
          </w:rPrChange>
        </w:rPr>
        <w:t>To ensure that t</w:t>
      </w:r>
      <w:r w:rsidR="006C459A" w:rsidRPr="0042399B">
        <w:rPr>
          <w:rFonts w:ascii="Times New Roman" w:hAnsi="Times New Roman" w:cs="Times New Roman"/>
          <w:rPrChange w:id="1535" w:author="Author">
            <w:rPr>
              <w:rFonts w:asciiTheme="majorBidi" w:hAnsiTheme="majorBidi" w:cstheme="majorBidi"/>
            </w:rPr>
          </w:rPrChange>
        </w:rPr>
        <w:t xml:space="preserve">he distribution of </w:t>
      </w:r>
      <w:r w:rsidR="00454AA9" w:rsidRPr="0042399B">
        <w:rPr>
          <w:rFonts w:ascii="Times New Roman" w:hAnsi="Times New Roman" w:cs="Times New Roman"/>
          <w:rPrChange w:id="1536" w:author="Author">
            <w:rPr>
              <w:rFonts w:asciiTheme="majorBidi" w:hAnsiTheme="majorBidi" w:cstheme="majorBidi"/>
            </w:rPr>
          </w:rPrChange>
        </w:rPr>
        <w:t xml:space="preserve">zakat </w:t>
      </w:r>
      <w:r w:rsidR="006C459A" w:rsidRPr="0042399B">
        <w:rPr>
          <w:rFonts w:ascii="Times New Roman" w:hAnsi="Times New Roman" w:cs="Times New Roman"/>
          <w:rPrChange w:id="1537" w:author="Author">
            <w:rPr>
              <w:rFonts w:asciiTheme="majorBidi" w:hAnsiTheme="majorBidi" w:cstheme="majorBidi"/>
            </w:rPr>
          </w:rPrChange>
        </w:rPr>
        <w:t xml:space="preserve">funds </w:t>
      </w:r>
      <w:r w:rsidR="00454AA9" w:rsidRPr="0042399B">
        <w:rPr>
          <w:rFonts w:ascii="Times New Roman" w:hAnsi="Times New Roman" w:cs="Times New Roman"/>
          <w:rPrChange w:id="1538" w:author="Author">
            <w:rPr>
              <w:rFonts w:asciiTheme="majorBidi" w:hAnsiTheme="majorBidi" w:cstheme="majorBidi"/>
            </w:rPr>
          </w:rPrChange>
        </w:rPr>
        <w:t xml:space="preserve">comply with sharia principles, it </w:t>
      </w:r>
      <w:r w:rsidR="006C459A" w:rsidRPr="0042399B">
        <w:rPr>
          <w:rFonts w:ascii="Times New Roman" w:hAnsi="Times New Roman" w:cs="Times New Roman"/>
          <w:rPrChange w:id="1539" w:author="Author">
            <w:rPr>
              <w:rFonts w:asciiTheme="majorBidi" w:hAnsiTheme="majorBidi" w:cstheme="majorBidi"/>
            </w:rPr>
          </w:rPrChange>
        </w:rPr>
        <w:t>requires approval from a Sharia Committee, ensuring that funds are allocated appropriately.</w:t>
      </w:r>
      <w:r w:rsidR="006C459A" w:rsidRPr="0042399B">
        <w:rPr>
          <w:rStyle w:val="FootnoteReference"/>
          <w:rFonts w:ascii="Times New Roman" w:hAnsi="Times New Roman" w:cs="Times New Roman"/>
          <w:rPrChange w:id="1540" w:author="Author">
            <w:rPr>
              <w:rStyle w:val="FootnoteReference"/>
              <w:rFonts w:asciiTheme="majorBidi" w:hAnsiTheme="majorBidi" w:cstheme="majorBidi"/>
            </w:rPr>
          </w:rPrChange>
        </w:rPr>
        <w:footnoteReference w:id="71"/>
      </w:r>
    </w:p>
    <w:p w14:paraId="4CC7C555" w14:textId="77777777" w:rsidR="00AD0B07" w:rsidRPr="0042399B" w:rsidRDefault="00AD0B07">
      <w:pPr>
        <w:spacing w:after="0" w:line="240" w:lineRule="auto"/>
        <w:jc w:val="both"/>
        <w:rPr>
          <w:rFonts w:ascii="Times New Roman" w:hAnsi="Times New Roman" w:cs="Times New Roman"/>
          <w:rPrChange w:id="1544" w:author="Author">
            <w:rPr>
              <w:rFonts w:asciiTheme="majorBidi" w:hAnsiTheme="majorBidi" w:cstheme="majorBidi"/>
            </w:rPr>
          </w:rPrChange>
        </w:rPr>
        <w:pPrChange w:id="1545" w:author="Author">
          <w:pPr>
            <w:spacing w:line="240" w:lineRule="auto"/>
            <w:jc w:val="both"/>
          </w:pPr>
        </w:pPrChange>
      </w:pPr>
    </w:p>
    <w:p w14:paraId="04881C9C" w14:textId="0DC0E058" w:rsidR="00454AA9" w:rsidRDefault="00454AA9" w:rsidP="0042399B">
      <w:pPr>
        <w:spacing w:after="0" w:line="240" w:lineRule="auto"/>
        <w:jc w:val="both"/>
        <w:rPr>
          <w:ins w:id="1546" w:author="Author"/>
          <w:rFonts w:ascii="Times New Roman" w:hAnsi="Times New Roman" w:cs="Times New Roman"/>
        </w:rPr>
      </w:pPr>
      <w:r w:rsidRPr="0042399B">
        <w:rPr>
          <w:rFonts w:ascii="Times New Roman" w:hAnsi="Times New Roman" w:cs="Times New Roman"/>
          <w:rPrChange w:id="1547" w:author="Author">
            <w:rPr>
              <w:rFonts w:asciiTheme="majorBidi" w:hAnsiTheme="majorBidi" w:cstheme="majorBidi"/>
            </w:rPr>
          </w:rPrChange>
        </w:rPr>
        <w:t xml:space="preserve">Indeed, </w:t>
      </w:r>
      <w:del w:id="1548" w:author="Author">
        <w:r w:rsidRPr="0042399B" w:rsidDel="00F8719C">
          <w:rPr>
            <w:rFonts w:ascii="Times New Roman" w:hAnsi="Times New Roman" w:cs="Times New Roman"/>
            <w:rPrChange w:id="1549" w:author="Author">
              <w:rPr>
                <w:rFonts w:asciiTheme="majorBidi" w:hAnsiTheme="majorBidi" w:cstheme="majorBidi"/>
              </w:rPr>
            </w:rPrChange>
          </w:rPr>
          <w:delText>empirical case from Islamic bank</w:delText>
        </w:r>
      </w:del>
      <w:ins w:id="1550" w:author="Author">
        <w:r w:rsidR="00F8719C">
          <w:rPr>
            <w:rFonts w:ascii="Times New Roman" w:hAnsi="Times New Roman" w:cs="Times New Roman"/>
          </w:rPr>
          <w:t>an empirical case from the Islamic Bank</w:t>
        </w:r>
      </w:ins>
      <w:r w:rsidRPr="0042399B">
        <w:rPr>
          <w:rFonts w:ascii="Times New Roman" w:hAnsi="Times New Roman" w:cs="Times New Roman"/>
          <w:rPrChange w:id="1551" w:author="Author">
            <w:rPr>
              <w:rFonts w:asciiTheme="majorBidi" w:hAnsiTheme="majorBidi" w:cstheme="majorBidi"/>
            </w:rPr>
          </w:rPrChange>
        </w:rPr>
        <w:t xml:space="preserve"> of Thailand can help to </w:t>
      </w:r>
      <w:ins w:id="1552" w:author="Author">
        <w:r w:rsidR="00F8719C">
          <w:rPr>
            <w:rFonts w:ascii="Times New Roman" w:hAnsi="Times New Roman" w:cs="Times New Roman"/>
          </w:rPr>
          <w:t xml:space="preserve">partially </w:t>
        </w:r>
      </w:ins>
      <w:del w:id="1553" w:author="Author">
        <w:r w:rsidRPr="0042399B" w:rsidDel="00F8719C">
          <w:rPr>
            <w:rFonts w:ascii="Times New Roman" w:hAnsi="Times New Roman" w:cs="Times New Roman"/>
            <w:rPrChange w:id="1554" w:author="Author">
              <w:rPr>
                <w:rFonts w:asciiTheme="majorBidi" w:hAnsiTheme="majorBidi" w:cstheme="majorBidi"/>
              </w:rPr>
            </w:rPrChange>
          </w:rPr>
          <w:delText xml:space="preserve">somewhat </w:delText>
        </w:r>
      </w:del>
      <w:r w:rsidRPr="0042399B">
        <w:rPr>
          <w:rFonts w:ascii="Times New Roman" w:hAnsi="Times New Roman" w:cs="Times New Roman"/>
          <w:rPrChange w:id="1555" w:author="Author">
            <w:rPr>
              <w:rFonts w:asciiTheme="majorBidi" w:hAnsiTheme="majorBidi" w:cstheme="majorBidi"/>
            </w:rPr>
          </w:rPrChange>
        </w:rPr>
        <w:t>mitigate the illegitimate zakat distribution, suggesting that this could improve public trust in zakat institutions, ultimately boosting zakat collection and its impact on those in need. As further described by Hassan and Muneeza</w:t>
      </w:r>
      <w:ins w:id="1556" w:author="Author">
        <w:r w:rsidR="00F8719C">
          <w:rPr>
            <w:rFonts w:ascii="Times New Roman" w:hAnsi="Times New Roman" w:cs="Times New Roman"/>
          </w:rPr>
          <w:t>,</w:t>
        </w:r>
      </w:ins>
      <w:r w:rsidRPr="0042399B">
        <w:rPr>
          <w:rFonts w:ascii="Times New Roman" w:hAnsi="Times New Roman" w:cs="Times New Roman"/>
          <w:rPrChange w:id="1557" w:author="Author">
            <w:rPr>
              <w:rFonts w:asciiTheme="majorBidi" w:hAnsiTheme="majorBidi" w:cstheme="majorBidi"/>
            </w:rPr>
          </w:rPrChange>
        </w:rPr>
        <w:t xml:space="preserve"> </w:t>
      </w:r>
      <w:del w:id="1558" w:author="Author">
        <w:r w:rsidRPr="0042399B" w:rsidDel="00F8719C">
          <w:rPr>
            <w:rFonts w:ascii="Times New Roman" w:hAnsi="Times New Roman" w:cs="Times New Roman"/>
            <w:rPrChange w:id="1559" w:author="Author">
              <w:rPr>
                <w:rFonts w:asciiTheme="majorBidi" w:hAnsiTheme="majorBidi" w:cstheme="majorBidi"/>
              </w:rPr>
            </w:rPrChange>
          </w:rPr>
          <w:delText>that</w:delText>
        </w:r>
        <w:r w:rsidRPr="0042399B" w:rsidDel="00F8719C">
          <w:rPr>
            <w:rFonts w:ascii="Times New Roman" w:hAnsi="Times New Roman" w:cs="Times New Roman"/>
            <w:b/>
            <w:bCs/>
            <w:rPrChange w:id="1560" w:author="Author">
              <w:rPr>
                <w:rFonts w:asciiTheme="majorBidi" w:hAnsiTheme="majorBidi" w:cstheme="majorBidi"/>
                <w:b/>
                <w:bCs/>
              </w:rPr>
            </w:rPrChange>
          </w:rPr>
          <w:delText xml:space="preserve"> </w:delText>
        </w:r>
      </w:del>
      <w:r w:rsidRPr="0042399B">
        <w:rPr>
          <w:rFonts w:ascii="Times New Roman" w:hAnsi="Times New Roman" w:cs="Times New Roman"/>
          <w:rPrChange w:id="1561" w:author="Author">
            <w:rPr>
              <w:rFonts w:asciiTheme="majorBidi" w:hAnsiTheme="majorBidi" w:cstheme="majorBidi"/>
            </w:rPr>
          </w:rPrChange>
        </w:rPr>
        <w:t>implementing stricter regulations, improving supervision, and increasing transparency could significantly enhance zakat management.</w:t>
      </w:r>
      <w:r w:rsidRPr="0042399B">
        <w:rPr>
          <w:rStyle w:val="FootnoteReference"/>
          <w:rFonts w:ascii="Times New Roman" w:hAnsi="Times New Roman" w:cs="Times New Roman"/>
          <w:rPrChange w:id="1562" w:author="Author">
            <w:rPr>
              <w:rStyle w:val="FootnoteReference"/>
              <w:rFonts w:asciiTheme="majorBidi" w:hAnsiTheme="majorBidi" w:cstheme="majorBidi"/>
            </w:rPr>
          </w:rPrChange>
        </w:rPr>
        <w:footnoteReference w:id="72"/>
      </w:r>
    </w:p>
    <w:p w14:paraId="7F789D93" w14:textId="77777777" w:rsidR="00AD0B07" w:rsidRPr="0042399B" w:rsidRDefault="00AD0B07">
      <w:pPr>
        <w:spacing w:after="0" w:line="240" w:lineRule="auto"/>
        <w:jc w:val="both"/>
        <w:rPr>
          <w:rFonts w:ascii="Times New Roman" w:hAnsi="Times New Roman" w:cs="Times New Roman"/>
          <w:rPrChange w:id="1572" w:author="Author">
            <w:rPr>
              <w:rFonts w:asciiTheme="majorBidi" w:hAnsiTheme="majorBidi" w:cstheme="majorBidi"/>
            </w:rPr>
          </w:rPrChange>
        </w:rPr>
        <w:pPrChange w:id="1573" w:author="Author">
          <w:pPr>
            <w:spacing w:line="240" w:lineRule="auto"/>
            <w:jc w:val="both"/>
          </w:pPr>
        </w:pPrChange>
      </w:pPr>
    </w:p>
    <w:p w14:paraId="4F95EED1" w14:textId="4C9CD5A7" w:rsidR="00CE2B48" w:rsidRDefault="00454AA9" w:rsidP="0042399B">
      <w:pPr>
        <w:spacing w:after="0" w:line="240" w:lineRule="auto"/>
        <w:jc w:val="both"/>
        <w:rPr>
          <w:ins w:id="1574" w:author="Author"/>
          <w:rFonts w:ascii="Times New Roman" w:hAnsi="Times New Roman" w:cs="Times New Roman"/>
        </w:rPr>
      </w:pPr>
      <w:r w:rsidRPr="0042399B">
        <w:rPr>
          <w:rFonts w:ascii="Times New Roman" w:hAnsi="Times New Roman" w:cs="Times New Roman"/>
          <w:rPrChange w:id="1575" w:author="Author">
            <w:rPr>
              <w:rFonts w:asciiTheme="majorBidi" w:hAnsiTheme="majorBidi" w:cstheme="majorBidi"/>
            </w:rPr>
          </w:rPrChange>
        </w:rPr>
        <w:lastRenderedPageBreak/>
        <w:t>However, strict regulation alone is not enough</w:t>
      </w:r>
      <w:r w:rsidR="00DE30C2" w:rsidRPr="0042399B">
        <w:rPr>
          <w:rFonts w:ascii="Times New Roman" w:hAnsi="Times New Roman" w:cs="Times New Roman"/>
          <w:rPrChange w:id="1576" w:author="Author">
            <w:rPr>
              <w:rFonts w:asciiTheme="majorBidi" w:hAnsiTheme="majorBidi" w:cstheme="majorBidi"/>
            </w:rPr>
          </w:rPrChange>
        </w:rPr>
        <w:t>;</w:t>
      </w:r>
      <w:r w:rsidRPr="0042399B">
        <w:rPr>
          <w:rFonts w:ascii="Times New Roman" w:hAnsi="Times New Roman" w:cs="Times New Roman"/>
          <w:rPrChange w:id="1577" w:author="Author">
            <w:rPr>
              <w:rFonts w:asciiTheme="majorBidi" w:hAnsiTheme="majorBidi" w:cstheme="majorBidi"/>
            </w:rPr>
          </w:rPrChange>
        </w:rPr>
        <w:t xml:space="preserve"> there </w:t>
      </w:r>
      <w:r w:rsidR="00DE30C2" w:rsidRPr="0042399B">
        <w:rPr>
          <w:rFonts w:ascii="Times New Roman" w:hAnsi="Times New Roman" w:cs="Times New Roman"/>
          <w:rPrChange w:id="1578" w:author="Author">
            <w:rPr>
              <w:rFonts w:asciiTheme="majorBidi" w:hAnsiTheme="majorBidi" w:cstheme="majorBidi"/>
            </w:rPr>
          </w:rPrChange>
        </w:rPr>
        <w:t xml:space="preserve">must also be thoughtful </w:t>
      </w:r>
      <w:r w:rsidRPr="0042399B">
        <w:rPr>
          <w:rFonts w:ascii="Times New Roman" w:hAnsi="Times New Roman" w:cs="Times New Roman"/>
          <w:rPrChange w:id="1579" w:author="Author">
            <w:rPr>
              <w:rFonts w:asciiTheme="majorBidi" w:hAnsiTheme="majorBidi" w:cstheme="majorBidi"/>
            </w:rPr>
          </w:rPrChange>
        </w:rPr>
        <w:t xml:space="preserve">supervision that </w:t>
      </w:r>
      <w:r w:rsidR="00DE30C2" w:rsidRPr="0042399B">
        <w:rPr>
          <w:rFonts w:ascii="Times New Roman" w:hAnsi="Times New Roman" w:cs="Times New Roman"/>
          <w:rPrChange w:id="1580" w:author="Author">
            <w:rPr>
              <w:rFonts w:asciiTheme="majorBidi" w:hAnsiTheme="majorBidi" w:cstheme="majorBidi"/>
            </w:rPr>
          </w:rPrChange>
        </w:rPr>
        <w:t>continually upholds structural normativity</w:t>
      </w:r>
      <w:r w:rsidR="00CE2B48" w:rsidRPr="0042399B">
        <w:rPr>
          <w:rFonts w:ascii="Times New Roman" w:hAnsi="Times New Roman" w:cs="Times New Roman"/>
          <w:rPrChange w:id="1581" w:author="Author">
            <w:rPr>
              <w:rFonts w:asciiTheme="majorBidi" w:hAnsiTheme="majorBidi" w:cstheme="majorBidi"/>
            </w:rPr>
          </w:rPrChange>
        </w:rPr>
        <w:t xml:space="preserve">.  </w:t>
      </w:r>
      <w:r w:rsidR="00DE30C2" w:rsidRPr="0042399B">
        <w:rPr>
          <w:rFonts w:ascii="Times New Roman" w:hAnsi="Times New Roman" w:cs="Times New Roman"/>
          <w:rPrChange w:id="1582" w:author="Author">
            <w:rPr>
              <w:rFonts w:asciiTheme="majorBidi" w:hAnsiTheme="majorBidi" w:cstheme="majorBidi"/>
            </w:rPr>
          </w:rPrChange>
        </w:rPr>
        <w:t>Zakat supervision</w:t>
      </w:r>
      <w:r w:rsidR="00CE2B48" w:rsidRPr="0042399B">
        <w:rPr>
          <w:rFonts w:ascii="Times New Roman" w:hAnsi="Times New Roman" w:cs="Times New Roman"/>
          <w:rPrChange w:id="1583" w:author="Author">
            <w:rPr>
              <w:rFonts w:asciiTheme="majorBidi" w:hAnsiTheme="majorBidi" w:cstheme="majorBidi"/>
            </w:rPr>
          </w:rPrChange>
        </w:rPr>
        <w:t xml:space="preserve"> frequently involve</w:t>
      </w:r>
      <w:ins w:id="1584" w:author="Author">
        <w:r w:rsidR="00F8719C">
          <w:rPr>
            <w:rFonts w:ascii="Times New Roman" w:hAnsi="Times New Roman" w:cs="Times New Roman"/>
          </w:rPr>
          <w:t>s</w:t>
        </w:r>
      </w:ins>
      <w:r w:rsidR="00CE2B48" w:rsidRPr="0042399B">
        <w:rPr>
          <w:rFonts w:ascii="Times New Roman" w:hAnsi="Times New Roman" w:cs="Times New Roman"/>
          <w:rPrChange w:id="1585" w:author="Author">
            <w:rPr>
              <w:rFonts w:asciiTheme="majorBidi" w:hAnsiTheme="majorBidi" w:cstheme="majorBidi"/>
            </w:rPr>
          </w:rPrChange>
        </w:rPr>
        <w:t xml:space="preserve"> wide networks of </w:t>
      </w:r>
      <w:r w:rsidR="00DE30C2" w:rsidRPr="0042399B">
        <w:rPr>
          <w:rFonts w:ascii="Times New Roman" w:hAnsi="Times New Roman" w:cs="Times New Roman"/>
          <w:rPrChange w:id="1586" w:author="Author">
            <w:rPr>
              <w:rFonts w:asciiTheme="majorBidi" w:hAnsiTheme="majorBidi" w:cstheme="majorBidi"/>
            </w:rPr>
          </w:rPrChange>
        </w:rPr>
        <w:t xml:space="preserve">individuals </w:t>
      </w:r>
      <w:r w:rsidR="00CE2B48" w:rsidRPr="0042399B">
        <w:rPr>
          <w:rFonts w:ascii="Times New Roman" w:hAnsi="Times New Roman" w:cs="Times New Roman"/>
          <w:rPrChange w:id="1587" w:author="Author">
            <w:rPr>
              <w:rFonts w:asciiTheme="majorBidi" w:hAnsiTheme="majorBidi" w:cstheme="majorBidi"/>
            </w:rPr>
          </w:rPrChange>
        </w:rPr>
        <w:t>who voluntarily act as intermediaries to their communities in overseeing the zakat collection and distribution. In this sense, any illegal activities intended by the zakat institutions</w:t>
      </w:r>
      <w:r w:rsidR="009F60CB" w:rsidRPr="0042399B">
        <w:rPr>
          <w:rFonts w:ascii="Times New Roman" w:hAnsi="Times New Roman" w:cs="Times New Roman"/>
          <w:rPrChange w:id="1588" w:author="Author">
            <w:rPr>
              <w:rFonts w:asciiTheme="majorBidi" w:hAnsiTheme="majorBidi" w:cstheme="majorBidi"/>
            </w:rPr>
          </w:rPrChange>
        </w:rPr>
        <w:t xml:space="preserve"> - </w:t>
      </w:r>
      <w:r w:rsidR="00CE2B48" w:rsidRPr="0042399B">
        <w:rPr>
          <w:rFonts w:ascii="Times New Roman" w:hAnsi="Times New Roman" w:cs="Times New Roman"/>
          <w:rPrChange w:id="1589" w:author="Author">
            <w:rPr>
              <w:rFonts w:asciiTheme="majorBidi" w:hAnsiTheme="majorBidi" w:cstheme="majorBidi"/>
            </w:rPr>
          </w:rPrChange>
        </w:rPr>
        <w:t>such as manipulation, corruption and illicit transfers</w:t>
      </w:r>
      <w:r w:rsidR="009F60CB" w:rsidRPr="0042399B">
        <w:rPr>
          <w:rFonts w:ascii="Times New Roman" w:hAnsi="Times New Roman" w:cs="Times New Roman"/>
          <w:rPrChange w:id="1590" w:author="Author">
            <w:rPr>
              <w:rFonts w:asciiTheme="majorBidi" w:hAnsiTheme="majorBidi" w:cstheme="majorBidi"/>
            </w:rPr>
          </w:rPrChange>
        </w:rPr>
        <w:t xml:space="preserve"> - can</w:t>
      </w:r>
      <w:r w:rsidR="00CE2B48" w:rsidRPr="0042399B">
        <w:rPr>
          <w:rFonts w:ascii="Times New Roman" w:hAnsi="Times New Roman" w:cs="Times New Roman"/>
          <w:rPrChange w:id="1591" w:author="Author">
            <w:rPr>
              <w:rFonts w:asciiTheme="majorBidi" w:hAnsiTheme="majorBidi" w:cstheme="majorBidi"/>
            </w:rPr>
          </w:rPrChange>
        </w:rPr>
        <w:t xml:space="preserve"> be evidenced through the help of reports from </w:t>
      </w:r>
      <w:r w:rsidR="009F60CB" w:rsidRPr="0042399B">
        <w:rPr>
          <w:rFonts w:ascii="Times New Roman" w:hAnsi="Times New Roman" w:cs="Times New Roman"/>
          <w:rPrChange w:id="1592" w:author="Author">
            <w:rPr>
              <w:rFonts w:asciiTheme="majorBidi" w:hAnsiTheme="majorBidi" w:cstheme="majorBidi"/>
            </w:rPr>
          </w:rPrChange>
        </w:rPr>
        <w:t>within the Muslim community</w:t>
      </w:r>
      <w:r w:rsidR="00CE2B48" w:rsidRPr="0042399B">
        <w:rPr>
          <w:rFonts w:ascii="Times New Roman" w:hAnsi="Times New Roman" w:cs="Times New Roman"/>
          <w:rPrChange w:id="1593" w:author="Author">
            <w:rPr>
              <w:rFonts w:asciiTheme="majorBidi" w:hAnsiTheme="majorBidi" w:cstheme="majorBidi"/>
            </w:rPr>
          </w:rPrChange>
        </w:rPr>
        <w:t xml:space="preserve">. </w:t>
      </w:r>
      <w:r w:rsidR="009F60CB" w:rsidRPr="0042399B">
        <w:rPr>
          <w:rFonts w:ascii="Times New Roman" w:hAnsi="Times New Roman" w:cs="Times New Roman"/>
          <w:rPrChange w:id="1594" w:author="Author">
            <w:rPr>
              <w:rFonts w:asciiTheme="majorBidi" w:hAnsiTheme="majorBidi" w:cstheme="majorBidi"/>
            </w:rPr>
          </w:rPrChange>
        </w:rPr>
        <w:t>Therefore</w:t>
      </w:r>
      <w:r w:rsidR="00CE2B48" w:rsidRPr="0042399B">
        <w:rPr>
          <w:rFonts w:ascii="Times New Roman" w:hAnsi="Times New Roman" w:cs="Times New Roman"/>
          <w:rPrChange w:id="1595" w:author="Author">
            <w:rPr>
              <w:rFonts w:asciiTheme="majorBidi" w:hAnsiTheme="majorBidi" w:cstheme="majorBidi"/>
            </w:rPr>
          </w:rPrChange>
        </w:rPr>
        <w:t xml:space="preserve">, the </w:t>
      </w:r>
      <w:r w:rsidR="00DE30C2" w:rsidRPr="0042399B">
        <w:rPr>
          <w:rFonts w:ascii="Times New Roman" w:hAnsi="Times New Roman" w:cs="Times New Roman"/>
          <w:rPrChange w:id="1596" w:author="Author">
            <w:rPr>
              <w:rFonts w:asciiTheme="majorBidi" w:hAnsiTheme="majorBidi" w:cstheme="majorBidi"/>
            </w:rPr>
          </w:rPrChange>
        </w:rPr>
        <w:t>role of normativity in effective zakat supervision is crucial</w:t>
      </w:r>
      <w:r w:rsidR="009F60CB" w:rsidRPr="0042399B">
        <w:rPr>
          <w:rFonts w:ascii="Times New Roman" w:hAnsi="Times New Roman" w:cs="Times New Roman"/>
          <w:rPrChange w:id="1597" w:author="Author">
            <w:rPr>
              <w:rFonts w:asciiTheme="majorBidi" w:hAnsiTheme="majorBidi" w:cstheme="majorBidi"/>
            </w:rPr>
          </w:rPrChange>
        </w:rPr>
        <w:t>.</w:t>
      </w:r>
      <w:r w:rsidR="00DE30C2" w:rsidRPr="0042399B">
        <w:rPr>
          <w:rFonts w:ascii="Times New Roman" w:hAnsi="Times New Roman" w:cs="Times New Roman"/>
          <w:rPrChange w:id="1598" w:author="Author">
            <w:rPr>
              <w:rFonts w:asciiTheme="majorBidi" w:hAnsiTheme="majorBidi" w:cstheme="majorBidi"/>
            </w:rPr>
          </w:rPrChange>
        </w:rPr>
        <w:t xml:space="preserve"> </w:t>
      </w:r>
      <w:r w:rsidR="009F60CB" w:rsidRPr="0042399B">
        <w:rPr>
          <w:rFonts w:ascii="Times New Roman" w:hAnsi="Times New Roman" w:cs="Times New Roman"/>
          <w:rPrChange w:id="1599" w:author="Author">
            <w:rPr>
              <w:rFonts w:asciiTheme="majorBidi" w:hAnsiTheme="majorBidi" w:cstheme="majorBidi"/>
            </w:rPr>
          </w:rPrChange>
        </w:rPr>
        <w:t>A</w:t>
      </w:r>
      <w:r w:rsidR="00DE30C2" w:rsidRPr="0042399B">
        <w:rPr>
          <w:rFonts w:ascii="Times New Roman" w:hAnsi="Times New Roman" w:cs="Times New Roman"/>
          <w:rPrChange w:id="1600" w:author="Author">
            <w:rPr>
              <w:rFonts w:asciiTheme="majorBidi" w:hAnsiTheme="majorBidi" w:cstheme="majorBidi"/>
            </w:rPr>
          </w:rPrChange>
        </w:rPr>
        <w:t xml:space="preserve">s Ercanbrack </w:t>
      </w:r>
      <w:r w:rsidR="009F60CB" w:rsidRPr="0042399B">
        <w:rPr>
          <w:rFonts w:ascii="Times New Roman" w:hAnsi="Times New Roman" w:cs="Times New Roman"/>
          <w:rPrChange w:id="1601" w:author="Author">
            <w:rPr>
              <w:rFonts w:asciiTheme="majorBidi" w:hAnsiTheme="majorBidi" w:cstheme="majorBidi"/>
            </w:rPr>
          </w:rPrChange>
        </w:rPr>
        <w:t>explains, incorporating normativity in informal financial institutions bears no economic cost</w:t>
      </w:r>
      <w:r w:rsidR="00DE30C2" w:rsidRPr="0042399B">
        <w:rPr>
          <w:rFonts w:ascii="Times New Roman" w:hAnsi="Times New Roman" w:cs="Times New Roman"/>
          <w:rPrChange w:id="1602" w:author="Author">
            <w:rPr>
              <w:rFonts w:asciiTheme="majorBidi" w:hAnsiTheme="majorBidi" w:cstheme="majorBidi"/>
            </w:rPr>
          </w:rPrChange>
        </w:rPr>
        <w:t xml:space="preserve">, as </w:t>
      </w:r>
      <w:del w:id="1603" w:author="Author">
        <w:r w:rsidR="00DE30C2" w:rsidRPr="0042399B" w:rsidDel="00F8719C">
          <w:rPr>
            <w:rFonts w:ascii="Times New Roman" w:hAnsi="Times New Roman" w:cs="Times New Roman"/>
            <w:rPrChange w:id="1604" w:author="Author">
              <w:rPr>
                <w:rFonts w:asciiTheme="majorBidi" w:hAnsiTheme="majorBidi" w:cstheme="majorBidi"/>
              </w:rPr>
            </w:rPrChange>
          </w:rPr>
          <w:delText xml:space="preserve">the </w:delText>
        </w:r>
      </w:del>
      <w:r w:rsidR="00DE30C2" w:rsidRPr="0042399B">
        <w:rPr>
          <w:rFonts w:ascii="Times New Roman" w:hAnsi="Times New Roman" w:cs="Times New Roman"/>
          <w:rPrChange w:id="1605" w:author="Author">
            <w:rPr>
              <w:rFonts w:asciiTheme="majorBidi" w:hAnsiTheme="majorBidi" w:cstheme="majorBidi"/>
            </w:rPr>
          </w:rPrChange>
        </w:rPr>
        <w:t>moral and ethical behaviour has been embedded historically and culturally in Islamic society itself.</w:t>
      </w:r>
      <w:r w:rsidR="00DE30C2" w:rsidRPr="0042399B">
        <w:rPr>
          <w:rStyle w:val="FootnoteReference"/>
          <w:rFonts w:ascii="Times New Roman" w:hAnsi="Times New Roman" w:cs="Times New Roman"/>
          <w:rPrChange w:id="1606" w:author="Author">
            <w:rPr>
              <w:rStyle w:val="FootnoteReference"/>
              <w:rFonts w:asciiTheme="majorBidi" w:hAnsiTheme="majorBidi" w:cstheme="majorBidi"/>
            </w:rPr>
          </w:rPrChange>
        </w:rPr>
        <w:footnoteReference w:id="73"/>
      </w:r>
      <w:del w:id="1617" w:author="Author">
        <w:r w:rsidR="00DE30C2" w:rsidRPr="0042399B" w:rsidDel="00F8719C">
          <w:rPr>
            <w:rFonts w:ascii="Times New Roman" w:hAnsi="Times New Roman" w:cs="Times New Roman"/>
            <w:rPrChange w:id="1618" w:author="Author">
              <w:rPr>
                <w:rFonts w:asciiTheme="majorBidi" w:hAnsiTheme="majorBidi" w:cstheme="majorBidi"/>
              </w:rPr>
            </w:rPrChange>
          </w:rPr>
          <w:delText xml:space="preserve"> </w:delText>
        </w:r>
      </w:del>
    </w:p>
    <w:p w14:paraId="1A8C77C2" w14:textId="77777777" w:rsidR="00AD0B07" w:rsidRPr="0042399B" w:rsidRDefault="00AD0B07">
      <w:pPr>
        <w:spacing w:after="0" w:line="240" w:lineRule="auto"/>
        <w:jc w:val="both"/>
        <w:rPr>
          <w:rFonts w:ascii="Times New Roman" w:hAnsi="Times New Roman" w:cs="Times New Roman"/>
          <w:rPrChange w:id="1619" w:author="Author">
            <w:rPr>
              <w:rFonts w:asciiTheme="majorBidi" w:hAnsiTheme="majorBidi" w:cstheme="majorBidi"/>
            </w:rPr>
          </w:rPrChange>
        </w:rPr>
        <w:pPrChange w:id="1620" w:author="Author">
          <w:pPr>
            <w:spacing w:line="240" w:lineRule="auto"/>
            <w:jc w:val="both"/>
          </w:pPr>
        </w:pPrChange>
      </w:pPr>
    </w:p>
    <w:p w14:paraId="76A30C26" w14:textId="77777777" w:rsidR="006C459A" w:rsidRPr="0042399B" w:rsidRDefault="006C459A">
      <w:pPr>
        <w:pStyle w:val="Heading1"/>
        <w:spacing w:before="0" w:after="0" w:line="240" w:lineRule="auto"/>
        <w:jc w:val="both"/>
        <w:rPr>
          <w:rFonts w:ascii="Times New Roman" w:hAnsi="Times New Roman" w:cs="Times New Roman"/>
          <w:rPrChange w:id="1621" w:author="Author">
            <w:rPr/>
          </w:rPrChange>
        </w:rPr>
        <w:pPrChange w:id="1622" w:author="Author">
          <w:pPr>
            <w:pStyle w:val="Heading1"/>
            <w:spacing w:line="240" w:lineRule="auto"/>
            <w:jc w:val="both"/>
          </w:pPr>
        </w:pPrChange>
      </w:pPr>
      <w:r w:rsidRPr="0042399B">
        <w:rPr>
          <w:rFonts w:ascii="Times New Roman" w:hAnsi="Times New Roman" w:cs="Times New Roman"/>
          <w:rPrChange w:id="1623" w:author="Author">
            <w:rPr/>
          </w:rPrChange>
        </w:rPr>
        <w:t>CONCLUDING REMARKS</w:t>
      </w:r>
    </w:p>
    <w:p w14:paraId="72CCC61C" w14:textId="77777777" w:rsidR="00AD0B07" w:rsidRDefault="00AD0B07" w:rsidP="0042399B">
      <w:pPr>
        <w:spacing w:after="0" w:line="240" w:lineRule="auto"/>
        <w:jc w:val="both"/>
        <w:rPr>
          <w:ins w:id="1624" w:author="Author"/>
          <w:rFonts w:ascii="Times New Roman" w:hAnsi="Times New Roman" w:cs="Times New Roman"/>
        </w:rPr>
      </w:pPr>
    </w:p>
    <w:p w14:paraId="6815F607" w14:textId="2629A238" w:rsidR="006C459A" w:rsidRDefault="00DB12A3" w:rsidP="0042399B">
      <w:pPr>
        <w:spacing w:after="0" w:line="240" w:lineRule="auto"/>
        <w:jc w:val="both"/>
        <w:rPr>
          <w:ins w:id="1625" w:author="Author"/>
          <w:rFonts w:ascii="Times New Roman" w:hAnsi="Times New Roman" w:cs="Times New Roman"/>
        </w:rPr>
      </w:pPr>
      <w:del w:id="1626" w:author="Author">
        <w:r w:rsidRPr="0042399B" w:rsidDel="00E46F9B">
          <w:rPr>
            <w:rFonts w:ascii="Times New Roman" w:hAnsi="Times New Roman" w:cs="Times New Roman"/>
            <w:rPrChange w:id="1627" w:author="Author">
              <w:rPr>
                <w:rFonts w:asciiTheme="majorBidi" w:hAnsiTheme="majorBidi" w:cstheme="majorBidi"/>
              </w:rPr>
            </w:rPrChange>
          </w:rPr>
          <w:delText>It is obvious that s</w:delText>
        </w:r>
      </w:del>
      <w:ins w:id="1628" w:author="Author">
        <w:r w:rsidR="00E46F9B">
          <w:rPr>
            <w:rFonts w:ascii="Times New Roman" w:hAnsi="Times New Roman" w:cs="Times New Roman"/>
          </w:rPr>
          <w:t>S</w:t>
        </w:r>
      </w:ins>
      <w:r w:rsidRPr="0042399B">
        <w:rPr>
          <w:rFonts w:ascii="Times New Roman" w:hAnsi="Times New Roman" w:cs="Times New Roman"/>
          <w:rPrChange w:id="1629" w:author="Author">
            <w:rPr>
              <w:rFonts w:asciiTheme="majorBidi" w:hAnsiTheme="majorBidi" w:cstheme="majorBidi"/>
            </w:rPr>
          </w:rPrChange>
        </w:rPr>
        <w:t>ometimes</w:t>
      </w:r>
      <w:ins w:id="1630" w:author="Author">
        <w:r w:rsidR="00E46F9B">
          <w:rPr>
            <w:rFonts w:ascii="Times New Roman" w:hAnsi="Times New Roman" w:cs="Times New Roman"/>
          </w:rPr>
          <w:t>,</w:t>
        </w:r>
      </w:ins>
      <w:r w:rsidRPr="0042399B">
        <w:rPr>
          <w:rFonts w:ascii="Times New Roman" w:hAnsi="Times New Roman" w:cs="Times New Roman"/>
          <w:rPrChange w:id="1631" w:author="Author">
            <w:rPr>
              <w:rFonts w:asciiTheme="majorBidi" w:hAnsiTheme="majorBidi" w:cstheme="majorBidi"/>
            </w:rPr>
          </w:rPrChange>
        </w:rPr>
        <w:t xml:space="preserve"> </w:t>
      </w:r>
      <w:del w:id="1632" w:author="Author">
        <w:r w:rsidRPr="0042399B" w:rsidDel="00E46F9B">
          <w:rPr>
            <w:rFonts w:ascii="Times New Roman" w:hAnsi="Times New Roman" w:cs="Times New Roman"/>
            <w:rPrChange w:id="1633" w:author="Author">
              <w:rPr>
                <w:rFonts w:asciiTheme="majorBidi" w:hAnsiTheme="majorBidi" w:cstheme="majorBidi"/>
              </w:rPr>
            </w:rPrChange>
          </w:rPr>
          <w:delText xml:space="preserve">it appears </w:delText>
        </w:r>
      </w:del>
      <w:r w:rsidRPr="0042399B">
        <w:rPr>
          <w:rFonts w:ascii="Times New Roman" w:hAnsi="Times New Roman" w:cs="Times New Roman"/>
          <w:rPrChange w:id="1634" w:author="Author">
            <w:rPr>
              <w:rFonts w:asciiTheme="majorBidi" w:hAnsiTheme="majorBidi" w:cstheme="majorBidi"/>
            </w:rPr>
          </w:rPrChange>
        </w:rPr>
        <w:t xml:space="preserve">the profit-oriented </w:t>
      </w:r>
      <w:ins w:id="1635" w:author="Author">
        <w:r w:rsidR="00E46F9B">
          <w:rPr>
            <w:rFonts w:ascii="Times New Roman" w:hAnsi="Times New Roman" w:cs="Times New Roman"/>
          </w:rPr>
          <w:t xml:space="preserve">materialistic </w:t>
        </w:r>
      </w:ins>
      <w:r w:rsidRPr="0042399B">
        <w:rPr>
          <w:rFonts w:ascii="Times New Roman" w:hAnsi="Times New Roman" w:cs="Times New Roman"/>
          <w:rPrChange w:id="1636" w:author="Author">
            <w:rPr>
              <w:rFonts w:asciiTheme="majorBidi" w:hAnsiTheme="majorBidi" w:cstheme="majorBidi"/>
            </w:rPr>
          </w:rPrChange>
        </w:rPr>
        <w:t>perspective</w:t>
      </w:r>
      <w:ins w:id="1637" w:author="Author">
        <w:r w:rsidR="00E46F9B">
          <w:rPr>
            <w:rFonts w:ascii="Times New Roman" w:hAnsi="Times New Roman" w:cs="Times New Roman"/>
          </w:rPr>
          <w:t>s can</w:t>
        </w:r>
      </w:ins>
      <w:r w:rsidRPr="0042399B">
        <w:rPr>
          <w:rFonts w:ascii="Times New Roman" w:hAnsi="Times New Roman" w:cs="Times New Roman"/>
          <w:rPrChange w:id="1638" w:author="Author">
            <w:rPr>
              <w:rFonts w:asciiTheme="majorBidi" w:hAnsiTheme="majorBidi" w:cstheme="majorBidi"/>
            </w:rPr>
          </w:rPrChange>
        </w:rPr>
        <w:t xml:space="preserve"> </w:t>
      </w:r>
      <w:del w:id="1639" w:author="Author">
        <w:r w:rsidRPr="0042399B" w:rsidDel="00E46F9B">
          <w:rPr>
            <w:rFonts w:ascii="Times New Roman" w:hAnsi="Times New Roman" w:cs="Times New Roman"/>
            <w:rPrChange w:id="1640" w:author="Author">
              <w:rPr>
                <w:rFonts w:asciiTheme="majorBidi" w:hAnsiTheme="majorBidi" w:cstheme="majorBidi"/>
              </w:rPr>
            </w:rPrChange>
          </w:rPr>
          <w:delText xml:space="preserve">overlooks </w:delText>
        </w:r>
      </w:del>
      <w:ins w:id="1641" w:author="Author">
        <w:r w:rsidR="00E46F9B">
          <w:rPr>
            <w:rFonts w:ascii="Times New Roman" w:hAnsi="Times New Roman" w:cs="Times New Roman"/>
          </w:rPr>
          <w:t>dominate</w:t>
        </w:r>
        <w:r w:rsidR="00E46F9B" w:rsidRPr="0042399B">
          <w:rPr>
            <w:rFonts w:ascii="Times New Roman" w:hAnsi="Times New Roman" w:cs="Times New Roman"/>
            <w:rPrChange w:id="1642" w:author="Author">
              <w:rPr>
                <w:rFonts w:asciiTheme="majorBidi" w:hAnsiTheme="majorBidi" w:cstheme="majorBidi"/>
              </w:rPr>
            </w:rPrChange>
          </w:rPr>
          <w:t xml:space="preserve"> </w:t>
        </w:r>
      </w:ins>
      <w:r w:rsidRPr="0042399B">
        <w:rPr>
          <w:rFonts w:ascii="Times New Roman" w:hAnsi="Times New Roman" w:cs="Times New Roman"/>
          <w:rPrChange w:id="1643" w:author="Author">
            <w:rPr>
              <w:rFonts w:asciiTheme="majorBidi" w:hAnsiTheme="majorBidi" w:cstheme="majorBidi"/>
            </w:rPr>
          </w:rPrChange>
        </w:rPr>
        <w:t xml:space="preserve">the normative </w:t>
      </w:r>
      <w:del w:id="1644" w:author="Author">
        <w:r w:rsidRPr="0042399B" w:rsidDel="00E46F9B">
          <w:rPr>
            <w:rFonts w:ascii="Times New Roman" w:hAnsi="Times New Roman" w:cs="Times New Roman"/>
            <w:rPrChange w:id="1645" w:author="Author">
              <w:rPr>
                <w:rFonts w:asciiTheme="majorBidi" w:hAnsiTheme="majorBidi" w:cstheme="majorBidi"/>
              </w:rPr>
            </w:rPrChange>
          </w:rPr>
          <w:delText>characteristics</w:delText>
        </w:r>
      </w:del>
      <w:ins w:id="1646" w:author="Author">
        <w:r w:rsidR="00E46F9B">
          <w:rPr>
            <w:rFonts w:ascii="Times New Roman" w:hAnsi="Times New Roman" w:cs="Times New Roman"/>
          </w:rPr>
          <w:t>approache</w:t>
        </w:r>
        <w:r w:rsidR="00E46F9B" w:rsidRPr="0042399B">
          <w:rPr>
            <w:rFonts w:ascii="Times New Roman" w:hAnsi="Times New Roman" w:cs="Times New Roman"/>
            <w:rPrChange w:id="1647" w:author="Author">
              <w:rPr>
                <w:rFonts w:asciiTheme="majorBidi" w:hAnsiTheme="majorBidi" w:cstheme="majorBidi"/>
              </w:rPr>
            </w:rPrChange>
          </w:rPr>
          <w:t>s</w:t>
        </w:r>
      </w:ins>
      <w:r w:rsidRPr="0042399B">
        <w:rPr>
          <w:rFonts w:ascii="Times New Roman" w:hAnsi="Times New Roman" w:cs="Times New Roman"/>
          <w:rPrChange w:id="1648" w:author="Author">
            <w:rPr>
              <w:rFonts w:asciiTheme="majorBidi" w:hAnsiTheme="majorBidi" w:cstheme="majorBidi"/>
            </w:rPr>
          </w:rPrChange>
        </w:rPr>
        <w:t xml:space="preserve">. </w:t>
      </w:r>
      <w:del w:id="1649" w:author="Author">
        <w:r w:rsidRPr="0042399B" w:rsidDel="002435D7">
          <w:rPr>
            <w:rFonts w:ascii="Times New Roman" w:hAnsi="Times New Roman" w:cs="Times New Roman"/>
            <w:rPrChange w:id="1650" w:author="Author">
              <w:rPr>
                <w:rFonts w:asciiTheme="majorBidi" w:hAnsiTheme="majorBidi" w:cstheme="majorBidi"/>
              </w:rPr>
            </w:rPrChange>
          </w:rPr>
          <w:delText xml:space="preserve">In </w:delText>
        </w:r>
      </w:del>
      <w:r w:rsidRPr="0042399B">
        <w:rPr>
          <w:rFonts w:ascii="Times New Roman" w:hAnsi="Times New Roman" w:cs="Times New Roman"/>
          <w:rPrChange w:id="1651" w:author="Author">
            <w:rPr>
              <w:rFonts w:asciiTheme="majorBidi" w:hAnsiTheme="majorBidi" w:cstheme="majorBidi"/>
            </w:rPr>
          </w:rPrChange>
        </w:rPr>
        <w:t xml:space="preserve">Islam </w:t>
      </w:r>
      <w:del w:id="1652" w:author="Author">
        <w:r w:rsidRPr="0042399B" w:rsidDel="002435D7">
          <w:rPr>
            <w:rFonts w:ascii="Times New Roman" w:hAnsi="Times New Roman" w:cs="Times New Roman"/>
            <w:rPrChange w:id="1653" w:author="Author">
              <w:rPr>
                <w:rFonts w:asciiTheme="majorBidi" w:hAnsiTheme="majorBidi" w:cstheme="majorBidi"/>
              </w:rPr>
            </w:rPrChange>
          </w:rPr>
          <w:delText>there should be</w:delText>
        </w:r>
      </w:del>
      <w:ins w:id="1654" w:author="Author">
        <w:r w:rsidR="002435D7">
          <w:rPr>
            <w:rFonts w:ascii="Times New Roman" w:hAnsi="Times New Roman" w:cs="Times New Roman"/>
          </w:rPr>
          <w:t>encourages an</w:t>
        </w:r>
      </w:ins>
      <w:r w:rsidRPr="0042399B">
        <w:rPr>
          <w:rFonts w:ascii="Times New Roman" w:hAnsi="Times New Roman" w:cs="Times New Roman"/>
          <w:rPrChange w:id="1655" w:author="Author">
            <w:rPr>
              <w:rFonts w:asciiTheme="majorBidi" w:hAnsiTheme="majorBidi" w:cstheme="majorBidi"/>
            </w:rPr>
          </w:rPrChange>
        </w:rPr>
        <w:t xml:space="preserve"> </w:t>
      </w:r>
      <w:r w:rsidR="006C459A" w:rsidRPr="0042399B">
        <w:rPr>
          <w:rFonts w:ascii="Times New Roman" w:hAnsi="Times New Roman" w:cs="Times New Roman"/>
          <w:rPrChange w:id="1656" w:author="Author">
            <w:rPr>
              <w:rFonts w:asciiTheme="majorBidi" w:hAnsiTheme="majorBidi" w:cstheme="majorBidi"/>
            </w:rPr>
          </w:rPrChange>
        </w:rPr>
        <w:t>interplay between material and spiritual goals in economic activities.</w:t>
      </w:r>
      <w:r w:rsidRPr="0042399B">
        <w:rPr>
          <w:rFonts w:ascii="Times New Roman" w:hAnsi="Times New Roman" w:cs="Times New Roman"/>
          <w:rPrChange w:id="1657" w:author="Author">
            <w:rPr>
              <w:rFonts w:asciiTheme="majorBidi" w:hAnsiTheme="majorBidi" w:cstheme="majorBidi"/>
            </w:rPr>
          </w:rPrChange>
        </w:rPr>
        <w:t xml:space="preserve"> T</w:t>
      </w:r>
      <w:r w:rsidR="006C459A" w:rsidRPr="0042399B">
        <w:rPr>
          <w:rFonts w:ascii="Times New Roman" w:hAnsi="Times New Roman" w:cs="Times New Roman"/>
          <w:rPrChange w:id="1658" w:author="Author">
            <w:rPr>
              <w:rFonts w:asciiTheme="majorBidi" w:hAnsiTheme="majorBidi" w:cstheme="majorBidi"/>
            </w:rPr>
          </w:rPrChange>
        </w:rPr>
        <w:t xml:space="preserve">he pursuit of </w:t>
      </w:r>
      <w:r w:rsidR="006C459A" w:rsidRPr="0042399B">
        <w:rPr>
          <w:rFonts w:ascii="Times New Roman" w:hAnsi="Times New Roman" w:cs="Times New Roman"/>
          <w:i/>
          <w:iCs/>
          <w:rPrChange w:id="1659" w:author="Author">
            <w:rPr>
              <w:rFonts w:asciiTheme="majorBidi" w:hAnsiTheme="majorBidi" w:cstheme="majorBidi"/>
              <w:i/>
              <w:iCs/>
            </w:rPr>
          </w:rPrChange>
        </w:rPr>
        <w:t>falah</w:t>
      </w:r>
      <w:r w:rsidR="00303D6C" w:rsidRPr="0042399B">
        <w:rPr>
          <w:rFonts w:ascii="Times New Roman" w:hAnsi="Times New Roman" w:cs="Times New Roman"/>
          <w:i/>
          <w:iCs/>
          <w:rPrChange w:id="1660" w:author="Author">
            <w:rPr>
              <w:rFonts w:asciiTheme="majorBidi" w:hAnsiTheme="majorBidi" w:cstheme="majorBidi"/>
              <w:i/>
              <w:iCs/>
            </w:rPr>
          </w:rPrChange>
        </w:rPr>
        <w:t xml:space="preserve"> - </w:t>
      </w:r>
      <w:r w:rsidR="006C459A" w:rsidRPr="0042399B">
        <w:rPr>
          <w:rFonts w:ascii="Times New Roman" w:hAnsi="Times New Roman" w:cs="Times New Roman"/>
          <w:rPrChange w:id="1661" w:author="Author">
            <w:rPr>
              <w:rFonts w:asciiTheme="majorBidi" w:hAnsiTheme="majorBidi" w:cstheme="majorBidi"/>
            </w:rPr>
          </w:rPrChange>
        </w:rPr>
        <w:t>a concept denoting success and nobility</w:t>
      </w:r>
      <w:r w:rsidR="00303D6C" w:rsidRPr="0042399B">
        <w:rPr>
          <w:rFonts w:ascii="Times New Roman" w:hAnsi="Times New Roman" w:cs="Times New Roman"/>
          <w:rPrChange w:id="1662" w:author="Author">
            <w:rPr>
              <w:rFonts w:asciiTheme="majorBidi" w:hAnsiTheme="majorBidi" w:cstheme="majorBidi"/>
            </w:rPr>
          </w:rPrChange>
        </w:rPr>
        <w:t xml:space="preserve"> - </w:t>
      </w:r>
      <w:r w:rsidR="006C459A" w:rsidRPr="0042399B">
        <w:rPr>
          <w:rFonts w:ascii="Times New Roman" w:hAnsi="Times New Roman" w:cs="Times New Roman"/>
          <w:rPrChange w:id="1663" w:author="Author">
            <w:rPr>
              <w:rFonts w:asciiTheme="majorBidi" w:hAnsiTheme="majorBidi" w:cstheme="majorBidi"/>
            </w:rPr>
          </w:rPrChange>
        </w:rPr>
        <w:t>underpins the broader objectives of Islamic economic practices, extending beyond mere material gains to encompass spiritual and social welfare.</w:t>
      </w:r>
    </w:p>
    <w:p w14:paraId="043376C2" w14:textId="77777777" w:rsidR="00AD0B07" w:rsidRPr="0042399B" w:rsidRDefault="00AD0B07">
      <w:pPr>
        <w:spacing w:after="0" w:line="240" w:lineRule="auto"/>
        <w:jc w:val="both"/>
        <w:rPr>
          <w:rFonts w:ascii="Times New Roman" w:hAnsi="Times New Roman" w:cs="Times New Roman"/>
          <w:rPrChange w:id="1664" w:author="Author">
            <w:rPr>
              <w:rFonts w:asciiTheme="majorBidi" w:hAnsiTheme="majorBidi" w:cstheme="majorBidi"/>
            </w:rPr>
          </w:rPrChange>
        </w:rPr>
        <w:pPrChange w:id="1665" w:author="Author">
          <w:pPr>
            <w:spacing w:line="240" w:lineRule="auto"/>
            <w:jc w:val="both"/>
          </w:pPr>
        </w:pPrChange>
      </w:pPr>
    </w:p>
    <w:p w14:paraId="2D8C5DDC" w14:textId="1E84D771" w:rsidR="006C459A" w:rsidRDefault="00DB12A3" w:rsidP="0042399B">
      <w:pPr>
        <w:spacing w:after="0" w:line="240" w:lineRule="auto"/>
        <w:jc w:val="both"/>
        <w:rPr>
          <w:ins w:id="1666" w:author="Author"/>
          <w:rFonts w:ascii="Times New Roman" w:hAnsi="Times New Roman" w:cs="Times New Roman"/>
        </w:rPr>
      </w:pPr>
      <w:r w:rsidRPr="0042399B">
        <w:rPr>
          <w:rFonts w:ascii="Times New Roman" w:hAnsi="Times New Roman" w:cs="Times New Roman"/>
          <w:rPrChange w:id="1667" w:author="Author">
            <w:rPr>
              <w:rFonts w:asciiTheme="majorBidi" w:hAnsiTheme="majorBidi" w:cstheme="majorBidi"/>
            </w:rPr>
          </w:rPrChange>
        </w:rPr>
        <w:t xml:space="preserve">Based on our </w:t>
      </w:r>
      <w:r w:rsidR="006C459A" w:rsidRPr="0042399B">
        <w:rPr>
          <w:rFonts w:ascii="Times New Roman" w:hAnsi="Times New Roman" w:cs="Times New Roman"/>
          <w:rPrChange w:id="1668" w:author="Author">
            <w:rPr>
              <w:rFonts w:asciiTheme="majorBidi" w:hAnsiTheme="majorBidi" w:cstheme="majorBidi"/>
            </w:rPr>
          </w:rPrChange>
        </w:rPr>
        <w:t>exploration</w:t>
      </w:r>
      <w:r w:rsidRPr="0042399B">
        <w:rPr>
          <w:rFonts w:ascii="Times New Roman" w:hAnsi="Times New Roman" w:cs="Times New Roman"/>
          <w:rPrChange w:id="1669" w:author="Author">
            <w:rPr>
              <w:rFonts w:asciiTheme="majorBidi" w:hAnsiTheme="majorBidi" w:cstheme="majorBidi"/>
            </w:rPr>
          </w:rPrChange>
        </w:rPr>
        <w:t xml:space="preserve"> of literature</w:t>
      </w:r>
      <w:del w:id="1670" w:author="Author">
        <w:r w:rsidRPr="0042399B" w:rsidDel="002435D7">
          <w:rPr>
            <w:rFonts w:ascii="Times New Roman" w:hAnsi="Times New Roman" w:cs="Times New Roman"/>
            <w:rPrChange w:id="1671" w:author="Author">
              <w:rPr>
                <w:rFonts w:asciiTheme="majorBidi" w:hAnsiTheme="majorBidi" w:cstheme="majorBidi"/>
              </w:rPr>
            </w:rPrChange>
          </w:rPr>
          <w:delText>s</w:delText>
        </w:r>
      </w:del>
      <w:r w:rsidRPr="0042399B">
        <w:rPr>
          <w:rFonts w:ascii="Times New Roman" w:hAnsi="Times New Roman" w:cs="Times New Roman"/>
          <w:rPrChange w:id="1672" w:author="Author">
            <w:rPr>
              <w:rFonts w:asciiTheme="majorBidi" w:hAnsiTheme="majorBidi" w:cstheme="majorBidi"/>
            </w:rPr>
          </w:rPrChange>
        </w:rPr>
        <w:t xml:space="preserve"> in the field of zakat management, there </w:t>
      </w:r>
      <w:ins w:id="1673" w:author="Author">
        <w:r w:rsidR="00B71355">
          <w:rPr>
            <w:rFonts w:ascii="Times New Roman" w:hAnsi="Times New Roman" w:cs="Times New Roman"/>
          </w:rPr>
          <w:t>are</w:t>
        </w:r>
      </w:ins>
      <w:del w:id="1674" w:author="Author">
        <w:r w:rsidRPr="0042399B" w:rsidDel="00B71355">
          <w:rPr>
            <w:rFonts w:ascii="Times New Roman" w:hAnsi="Times New Roman" w:cs="Times New Roman"/>
            <w:rPrChange w:id="1675" w:author="Author">
              <w:rPr>
                <w:rFonts w:asciiTheme="majorBidi" w:hAnsiTheme="majorBidi" w:cstheme="majorBidi"/>
              </w:rPr>
            </w:rPrChange>
          </w:rPr>
          <w:delText>is</w:delText>
        </w:r>
      </w:del>
      <w:r w:rsidRPr="0042399B">
        <w:rPr>
          <w:rFonts w:ascii="Times New Roman" w:hAnsi="Times New Roman" w:cs="Times New Roman"/>
          <w:rPrChange w:id="1676" w:author="Author">
            <w:rPr>
              <w:rFonts w:asciiTheme="majorBidi" w:hAnsiTheme="majorBidi" w:cstheme="majorBidi"/>
            </w:rPr>
          </w:rPrChange>
        </w:rPr>
        <w:t xml:space="preserve"> </w:t>
      </w:r>
      <w:r w:rsidR="006C459A" w:rsidRPr="0042399B">
        <w:rPr>
          <w:rFonts w:ascii="Times New Roman" w:hAnsi="Times New Roman" w:cs="Times New Roman"/>
          <w:rPrChange w:id="1677" w:author="Author">
            <w:rPr>
              <w:rFonts w:asciiTheme="majorBidi" w:hAnsiTheme="majorBidi" w:cstheme="majorBidi"/>
            </w:rPr>
          </w:rPrChange>
        </w:rPr>
        <w:t>significant gaps in the regulatory and supervisory frameworks governing zakat distribution, particularly in Indonesia. The study underscores the crucial role of robust regulation and effective supervision in mitigating risks associated with the misuse of zakat funds. The inadequacies in these areas, as identified, often lead to inefficiencies and potential exploitation, thereby undermining the integrity of zakat institutions and eroding public trust.</w:t>
      </w:r>
    </w:p>
    <w:p w14:paraId="1D6C1DDB" w14:textId="77777777" w:rsidR="00AD0B07" w:rsidRPr="0042399B" w:rsidRDefault="00AD0B07">
      <w:pPr>
        <w:spacing w:after="0" w:line="240" w:lineRule="auto"/>
        <w:jc w:val="both"/>
        <w:rPr>
          <w:rFonts w:ascii="Times New Roman" w:hAnsi="Times New Roman" w:cs="Times New Roman"/>
          <w:rPrChange w:id="1678" w:author="Author">
            <w:rPr>
              <w:rFonts w:asciiTheme="majorBidi" w:hAnsiTheme="majorBidi" w:cstheme="majorBidi"/>
            </w:rPr>
          </w:rPrChange>
        </w:rPr>
        <w:pPrChange w:id="1679" w:author="Author">
          <w:pPr>
            <w:spacing w:line="240" w:lineRule="auto"/>
            <w:jc w:val="both"/>
          </w:pPr>
        </w:pPrChange>
      </w:pPr>
    </w:p>
    <w:p w14:paraId="7CF9894D" w14:textId="25506E42" w:rsidR="006C459A" w:rsidRDefault="006C459A" w:rsidP="0042399B">
      <w:pPr>
        <w:spacing w:after="0" w:line="240" w:lineRule="auto"/>
        <w:jc w:val="both"/>
        <w:rPr>
          <w:ins w:id="1680" w:author="Author"/>
          <w:rFonts w:ascii="Times New Roman" w:hAnsi="Times New Roman" w:cs="Times New Roman"/>
        </w:rPr>
      </w:pPr>
      <w:r w:rsidRPr="0042399B">
        <w:rPr>
          <w:rFonts w:ascii="Times New Roman" w:hAnsi="Times New Roman" w:cs="Times New Roman"/>
          <w:rPrChange w:id="1681" w:author="Author">
            <w:rPr>
              <w:rFonts w:asciiTheme="majorBidi" w:hAnsiTheme="majorBidi" w:cstheme="majorBidi"/>
            </w:rPr>
          </w:rPrChange>
        </w:rPr>
        <w:t>The findings suggest that</w:t>
      </w:r>
      <w:r w:rsidR="00AE2C6F" w:rsidRPr="0042399B">
        <w:rPr>
          <w:rFonts w:ascii="Times New Roman" w:hAnsi="Times New Roman" w:cs="Times New Roman"/>
          <w:rPrChange w:id="1682" w:author="Author">
            <w:rPr>
              <w:rFonts w:asciiTheme="majorBidi" w:hAnsiTheme="majorBidi" w:cstheme="majorBidi"/>
            </w:rPr>
          </w:rPrChange>
        </w:rPr>
        <w:t>,</w:t>
      </w:r>
      <w:r w:rsidRPr="0042399B">
        <w:rPr>
          <w:rFonts w:ascii="Times New Roman" w:hAnsi="Times New Roman" w:cs="Times New Roman"/>
          <w:rPrChange w:id="1683" w:author="Author">
            <w:rPr>
              <w:rFonts w:asciiTheme="majorBidi" w:hAnsiTheme="majorBidi" w:cstheme="majorBidi"/>
            </w:rPr>
          </w:rPrChange>
        </w:rPr>
        <w:t xml:space="preserve"> </w:t>
      </w:r>
      <w:r w:rsidR="00AE2C6F" w:rsidRPr="0042399B">
        <w:rPr>
          <w:rFonts w:ascii="Times New Roman" w:hAnsi="Times New Roman" w:cs="Times New Roman"/>
          <w:rPrChange w:id="1684" w:author="Author">
            <w:rPr>
              <w:rFonts w:asciiTheme="majorBidi" w:hAnsiTheme="majorBidi" w:cstheme="majorBidi"/>
            </w:rPr>
          </w:rPrChange>
        </w:rPr>
        <w:t xml:space="preserve">although the </w:t>
      </w:r>
      <w:r w:rsidRPr="0042399B">
        <w:rPr>
          <w:rFonts w:ascii="Times New Roman" w:hAnsi="Times New Roman" w:cs="Times New Roman"/>
          <w:rPrChange w:id="1685" w:author="Author">
            <w:rPr>
              <w:rFonts w:asciiTheme="majorBidi" w:hAnsiTheme="majorBidi" w:cstheme="majorBidi"/>
            </w:rPr>
          </w:rPrChange>
        </w:rPr>
        <w:t xml:space="preserve">financial reporting systems and institutional frameworks, as advocated by the International Working Group on Core Principles for Effective Zakat Supervision and Greif's Multilateral Reputation-Based Mechanism (MRM), are fundamental, they are insufficient on their own. The </w:t>
      </w:r>
      <w:r w:rsidR="00AE2C6F" w:rsidRPr="0042399B">
        <w:rPr>
          <w:rFonts w:ascii="Times New Roman" w:hAnsi="Times New Roman" w:cs="Times New Roman"/>
          <w:rPrChange w:id="1686" w:author="Author">
            <w:rPr>
              <w:rFonts w:asciiTheme="majorBidi" w:hAnsiTheme="majorBidi" w:cstheme="majorBidi"/>
            </w:rPr>
          </w:rPrChange>
        </w:rPr>
        <w:t xml:space="preserve">incorporation </w:t>
      </w:r>
      <w:r w:rsidRPr="0042399B">
        <w:rPr>
          <w:rFonts w:ascii="Times New Roman" w:hAnsi="Times New Roman" w:cs="Times New Roman"/>
          <w:rPrChange w:id="1687" w:author="Author">
            <w:rPr>
              <w:rFonts w:asciiTheme="majorBidi" w:hAnsiTheme="majorBidi" w:cstheme="majorBidi"/>
            </w:rPr>
          </w:rPrChange>
        </w:rPr>
        <w:t>of normative and cultural dimensions</w:t>
      </w:r>
      <w:r w:rsidR="00AE2C6F" w:rsidRPr="0042399B">
        <w:rPr>
          <w:rFonts w:ascii="Times New Roman" w:hAnsi="Times New Roman" w:cs="Times New Roman"/>
          <w:rPrChange w:id="1688" w:author="Author">
            <w:rPr>
              <w:rFonts w:asciiTheme="majorBidi" w:hAnsiTheme="majorBidi" w:cstheme="majorBidi"/>
            </w:rPr>
          </w:rPrChange>
        </w:rPr>
        <w:t xml:space="preserve"> that oversight zakat within Muslim societies</w:t>
      </w:r>
      <w:r w:rsidRPr="0042399B">
        <w:rPr>
          <w:rFonts w:ascii="Times New Roman" w:hAnsi="Times New Roman" w:cs="Times New Roman"/>
          <w:rPrChange w:id="1689" w:author="Author">
            <w:rPr>
              <w:rFonts w:asciiTheme="majorBidi" w:hAnsiTheme="majorBidi" w:cstheme="majorBidi"/>
            </w:rPr>
          </w:rPrChange>
        </w:rPr>
        <w:t xml:space="preserve"> is essential for a more comprehensive approach to zakat supervision. This perspective aligns with the observations made by researchers such as </w:t>
      </w:r>
      <w:r w:rsidR="00AE2C6F" w:rsidRPr="0042399B">
        <w:rPr>
          <w:rFonts w:ascii="Times New Roman" w:hAnsi="Times New Roman" w:cs="Times New Roman"/>
          <w:rPrChange w:id="1690" w:author="Author">
            <w:rPr>
              <w:rFonts w:asciiTheme="majorBidi" w:hAnsiTheme="majorBidi" w:cstheme="majorBidi"/>
            </w:rPr>
          </w:rPrChange>
        </w:rPr>
        <w:t xml:space="preserve">Ercanbrack, </w:t>
      </w:r>
      <w:r w:rsidRPr="0042399B">
        <w:rPr>
          <w:rFonts w:ascii="Times New Roman" w:hAnsi="Times New Roman" w:cs="Times New Roman"/>
          <w:rPrChange w:id="1691" w:author="Author">
            <w:rPr>
              <w:rFonts w:asciiTheme="majorBidi" w:hAnsiTheme="majorBidi" w:cstheme="majorBidi"/>
            </w:rPr>
          </w:rPrChange>
        </w:rPr>
        <w:t>Wahyudi et al. and Kafabih, who emphasize the need for robust reporting but also highlight the limitations of current frameworks.</w:t>
      </w:r>
    </w:p>
    <w:p w14:paraId="769BD999" w14:textId="77777777" w:rsidR="00AD0B07" w:rsidRPr="0042399B" w:rsidRDefault="00AD0B07">
      <w:pPr>
        <w:spacing w:after="0" w:line="240" w:lineRule="auto"/>
        <w:jc w:val="both"/>
        <w:rPr>
          <w:rFonts w:ascii="Times New Roman" w:hAnsi="Times New Roman" w:cs="Times New Roman"/>
          <w:rPrChange w:id="1692" w:author="Author">
            <w:rPr>
              <w:rFonts w:asciiTheme="majorBidi" w:hAnsiTheme="majorBidi" w:cstheme="majorBidi"/>
            </w:rPr>
          </w:rPrChange>
        </w:rPr>
        <w:pPrChange w:id="1693" w:author="Author">
          <w:pPr>
            <w:spacing w:line="240" w:lineRule="auto"/>
            <w:jc w:val="both"/>
          </w:pPr>
        </w:pPrChange>
      </w:pPr>
    </w:p>
    <w:p w14:paraId="0C153AA6" w14:textId="75C617D7" w:rsidR="006C459A" w:rsidRPr="0042399B" w:rsidRDefault="00AE2C6F">
      <w:pPr>
        <w:spacing w:after="0" w:line="240" w:lineRule="auto"/>
        <w:jc w:val="both"/>
        <w:rPr>
          <w:rFonts w:ascii="Times New Roman" w:hAnsi="Times New Roman" w:cs="Times New Roman"/>
          <w:rPrChange w:id="1694" w:author="Author">
            <w:rPr>
              <w:rFonts w:asciiTheme="majorBidi" w:hAnsiTheme="majorBidi" w:cstheme="majorBidi"/>
            </w:rPr>
          </w:rPrChange>
        </w:rPr>
        <w:pPrChange w:id="1695" w:author="Author">
          <w:pPr>
            <w:spacing w:line="240" w:lineRule="auto"/>
            <w:jc w:val="both"/>
          </w:pPr>
        </w:pPrChange>
      </w:pPr>
      <w:r w:rsidRPr="0042399B">
        <w:rPr>
          <w:rFonts w:ascii="Times New Roman" w:hAnsi="Times New Roman" w:cs="Times New Roman"/>
          <w:rPrChange w:id="1696" w:author="Author">
            <w:rPr>
              <w:rFonts w:asciiTheme="majorBidi" w:hAnsiTheme="majorBidi" w:cstheme="majorBidi"/>
            </w:rPr>
          </w:rPrChange>
        </w:rPr>
        <w:t xml:space="preserve">This research finds that </w:t>
      </w:r>
      <w:del w:id="1697" w:author="Author">
        <w:r w:rsidRPr="0042399B" w:rsidDel="00E31B4A">
          <w:rPr>
            <w:rFonts w:ascii="Times New Roman" w:hAnsi="Times New Roman" w:cs="Times New Roman"/>
            <w:rPrChange w:id="1698" w:author="Author">
              <w:rPr>
                <w:rFonts w:asciiTheme="majorBidi" w:hAnsiTheme="majorBidi" w:cstheme="majorBidi"/>
              </w:rPr>
            </w:rPrChange>
          </w:rPr>
          <w:delText>t</w:delText>
        </w:r>
        <w:r w:rsidR="006C459A" w:rsidRPr="0042399B" w:rsidDel="00E31B4A">
          <w:rPr>
            <w:rFonts w:ascii="Times New Roman" w:hAnsi="Times New Roman" w:cs="Times New Roman"/>
            <w:rPrChange w:id="1699" w:author="Author">
              <w:rPr>
                <w:rFonts w:asciiTheme="majorBidi" w:hAnsiTheme="majorBidi" w:cstheme="majorBidi"/>
              </w:rPr>
            </w:rPrChange>
          </w:rPr>
          <w:delText>he analysis of</w:delText>
        </w:r>
      </w:del>
      <w:ins w:id="1700" w:author="Author">
        <w:r w:rsidR="00E31B4A">
          <w:rPr>
            <w:rFonts w:ascii="Times New Roman" w:hAnsi="Times New Roman" w:cs="Times New Roman"/>
          </w:rPr>
          <w:t>analysing</w:t>
        </w:r>
      </w:ins>
      <w:r w:rsidR="006C459A" w:rsidRPr="0042399B">
        <w:rPr>
          <w:rFonts w:ascii="Times New Roman" w:hAnsi="Times New Roman" w:cs="Times New Roman"/>
          <w:rPrChange w:id="1701" w:author="Author">
            <w:rPr>
              <w:rFonts w:asciiTheme="majorBidi" w:hAnsiTheme="majorBidi" w:cstheme="majorBidi"/>
            </w:rPr>
          </w:rPrChange>
        </w:rPr>
        <w:t xml:space="preserve"> international practices, such as those implemented by the Islamic Bank of Thailand and Lembaga Zakat Negeri Kedah, provides valuable insights into effective zakat management and supervision. These case studies demonstrate the benefits of stringent regulation, enhanced supervision</w:t>
      </w:r>
      <w:r w:rsidRPr="0042399B">
        <w:rPr>
          <w:rFonts w:ascii="Times New Roman" w:hAnsi="Times New Roman" w:cs="Times New Roman"/>
          <w:rPrChange w:id="1702" w:author="Author">
            <w:rPr>
              <w:rFonts w:asciiTheme="majorBidi" w:hAnsiTheme="majorBidi" w:cstheme="majorBidi"/>
            </w:rPr>
          </w:rPrChange>
        </w:rPr>
        <w:t xml:space="preserve"> of zakat fund</w:t>
      </w:r>
      <w:ins w:id="1703" w:author="Author">
        <w:r w:rsidR="00E31B4A">
          <w:rPr>
            <w:rFonts w:ascii="Times New Roman" w:hAnsi="Times New Roman" w:cs="Times New Roman"/>
          </w:rPr>
          <w:t>s</w:t>
        </w:r>
      </w:ins>
      <w:r w:rsidRPr="0042399B">
        <w:rPr>
          <w:rFonts w:ascii="Times New Roman" w:hAnsi="Times New Roman" w:cs="Times New Roman"/>
          <w:rPrChange w:id="1704" w:author="Author">
            <w:rPr>
              <w:rFonts w:asciiTheme="majorBidi" w:hAnsiTheme="majorBidi" w:cstheme="majorBidi"/>
            </w:rPr>
          </w:rPrChange>
        </w:rPr>
        <w:t xml:space="preserve"> by the financial authorities</w:t>
      </w:r>
      <w:r w:rsidR="006C459A" w:rsidRPr="0042399B">
        <w:rPr>
          <w:rFonts w:ascii="Times New Roman" w:hAnsi="Times New Roman" w:cs="Times New Roman"/>
          <w:rPrChange w:id="1705" w:author="Author">
            <w:rPr>
              <w:rFonts w:asciiTheme="majorBidi" w:hAnsiTheme="majorBidi" w:cstheme="majorBidi"/>
            </w:rPr>
          </w:rPrChange>
        </w:rPr>
        <w:t>, and improved transparency</w:t>
      </w:r>
      <w:r w:rsidRPr="0042399B">
        <w:rPr>
          <w:rFonts w:ascii="Times New Roman" w:hAnsi="Times New Roman" w:cs="Times New Roman"/>
          <w:rPrChange w:id="1706" w:author="Author">
            <w:rPr>
              <w:rFonts w:asciiTheme="majorBidi" w:hAnsiTheme="majorBidi" w:cstheme="majorBidi"/>
            </w:rPr>
          </w:rPrChange>
        </w:rPr>
        <w:t xml:space="preserve"> where every individual’s eye is acting as</w:t>
      </w:r>
      <w:ins w:id="1707" w:author="Author">
        <w:r w:rsidR="00E31B4A">
          <w:rPr>
            <w:rFonts w:ascii="Times New Roman" w:hAnsi="Times New Roman" w:cs="Times New Roman"/>
          </w:rPr>
          <w:t xml:space="preserve"> an</w:t>
        </w:r>
      </w:ins>
      <w:r w:rsidRPr="0042399B">
        <w:rPr>
          <w:rFonts w:ascii="Times New Roman" w:hAnsi="Times New Roman" w:cs="Times New Roman"/>
          <w:rPrChange w:id="1708" w:author="Author">
            <w:rPr>
              <w:rFonts w:asciiTheme="majorBidi" w:hAnsiTheme="majorBidi" w:cstheme="majorBidi"/>
            </w:rPr>
          </w:rPrChange>
        </w:rPr>
        <w:t xml:space="preserve"> intermediar</w:t>
      </w:r>
      <w:ins w:id="1709" w:author="Author">
        <w:r w:rsidR="00E31B4A">
          <w:rPr>
            <w:rFonts w:ascii="Times New Roman" w:hAnsi="Times New Roman" w:cs="Times New Roman"/>
          </w:rPr>
          <w:t>y</w:t>
        </w:r>
      </w:ins>
      <w:del w:id="1710" w:author="Author">
        <w:r w:rsidRPr="0042399B" w:rsidDel="00E31B4A">
          <w:rPr>
            <w:rFonts w:ascii="Times New Roman" w:hAnsi="Times New Roman" w:cs="Times New Roman"/>
            <w:rPrChange w:id="1711" w:author="Author">
              <w:rPr>
                <w:rFonts w:asciiTheme="majorBidi" w:hAnsiTheme="majorBidi" w:cstheme="majorBidi"/>
              </w:rPr>
            </w:rPrChange>
          </w:rPr>
          <w:delText>ies</w:delText>
        </w:r>
      </w:del>
      <w:r w:rsidRPr="0042399B">
        <w:rPr>
          <w:rFonts w:ascii="Times New Roman" w:hAnsi="Times New Roman" w:cs="Times New Roman"/>
          <w:rPrChange w:id="1712" w:author="Author">
            <w:rPr>
              <w:rFonts w:asciiTheme="majorBidi" w:hAnsiTheme="majorBidi" w:cstheme="majorBidi"/>
            </w:rPr>
          </w:rPrChange>
        </w:rPr>
        <w:t xml:space="preserve"> in </w:t>
      </w:r>
      <w:r w:rsidR="000F5CA1" w:rsidRPr="0042399B">
        <w:rPr>
          <w:rFonts w:ascii="Times New Roman" w:hAnsi="Times New Roman" w:cs="Times New Roman"/>
          <w:rPrChange w:id="1713" w:author="Author">
            <w:rPr>
              <w:rFonts w:asciiTheme="majorBidi" w:hAnsiTheme="majorBidi" w:cstheme="majorBidi"/>
            </w:rPr>
          </w:rPrChange>
        </w:rPr>
        <w:t>overseeing zakat management</w:t>
      </w:r>
      <w:r w:rsidR="006C459A" w:rsidRPr="0042399B">
        <w:rPr>
          <w:rFonts w:ascii="Times New Roman" w:hAnsi="Times New Roman" w:cs="Times New Roman"/>
          <w:rPrChange w:id="1714" w:author="Author">
            <w:rPr>
              <w:rFonts w:asciiTheme="majorBidi" w:hAnsiTheme="majorBidi" w:cstheme="majorBidi"/>
            </w:rPr>
          </w:rPrChange>
        </w:rPr>
        <w:t>. By adopting similar practices, zakat institutions in Indonesia can address existing challenges, improve the efficiency of zakat distribution, and restore public confidence.</w:t>
      </w:r>
    </w:p>
    <w:p w14:paraId="125C6EB7" w14:textId="39316345" w:rsidR="0061488A" w:rsidRPr="0042399B" w:rsidRDefault="006C459A">
      <w:pPr>
        <w:spacing w:after="0" w:line="240" w:lineRule="auto"/>
        <w:jc w:val="both"/>
        <w:rPr>
          <w:rFonts w:ascii="Times New Roman" w:hAnsi="Times New Roman" w:cs="Times New Roman"/>
          <w:rPrChange w:id="1715" w:author="Author">
            <w:rPr>
              <w:rFonts w:asciiTheme="majorBidi" w:hAnsiTheme="majorBidi" w:cstheme="majorBidi"/>
            </w:rPr>
          </w:rPrChange>
        </w:rPr>
        <w:pPrChange w:id="1716" w:author="Author">
          <w:pPr>
            <w:spacing w:line="240" w:lineRule="auto"/>
            <w:jc w:val="both"/>
          </w:pPr>
        </w:pPrChange>
      </w:pPr>
      <w:r w:rsidRPr="0042399B">
        <w:rPr>
          <w:rFonts w:ascii="Times New Roman" w:hAnsi="Times New Roman" w:cs="Times New Roman"/>
          <w:rPrChange w:id="1717" w:author="Author">
            <w:rPr>
              <w:rFonts w:asciiTheme="majorBidi" w:hAnsiTheme="majorBidi" w:cstheme="majorBidi"/>
            </w:rPr>
          </w:rPrChange>
        </w:rPr>
        <w:t xml:space="preserve">In conclusion, this paper advocates for a holistic approach to zakat management that integrates both financial and normative considerations. By strengthening regulatory frameworks, enhancing supervisory mechanisms, and incorporating cultural and religious factors, zakat institutions can achieve greater transparency and effectiveness. These measures will not only enhance the impact of zakat on socio-economic development but also reinforce the public's </w:t>
      </w:r>
      <w:r w:rsidRPr="0042399B">
        <w:rPr>
          <w:rFonts w:ascii="Times New Roman" w:hAnsi="Times New Roman" w:cs="Times New Roman"/>
          <w:rPrChange w:id="1718" w:author="Author">
            <w:rPr>
              <w:rFonts w:asciiTheme="majorBidi" w:hAnsiTheme="majorBidi" w:cstheme="majorBidi"/>
            </w:rPr>
          </w:rPrChange>
        </w:rPr>
        <w:lastRenderedPageBreak/>
        <w:t xml:space="preserve">trust in zakat institutions, ultimately contributing to the broader goals of Islamic economic principles. Future research should continue </w:t>
      </w:r>
      <w:del w:id="1719" w:author="Author">
        <w:r w:rsidRPr="0042399B" w:rsidDel="00DE5CC5">
          <w:rPr>
            <w:rFonts w:ascii="Times New Roman" w:hAnsi="Times New Roman" w:cs="Times New Roman"/>
            <w:rPrChange w:id="1720" w:author="Author">
              <w:rPr>
                <w:rFonts w:asciiTheme="majorBidi" w:hAnsiTheme="majorBidi" w:cstheme="majorBidi"/>
              </w:rPr>
            </w:rPrChange>
          </w:rPr>
          <w:delText xml:space="preserve">to explore and refine these approaches, ensuring that zakat management evolves to meet both </w:delText>
        </w:r>
      </w:del>
      <w:ins w:id="1721" w:author="Author">
        <w:r w:rsidR="00DE5CC5">
          <w:rPr>
            <w:rFonts w:ascii="Times New Roman" w:hAnsi="Times New Roman" w:cs="Times New Roman"/>
          </w:rPr>
          <w:t xml:space="preserve">exploring and refining these approaches, ensuring that zakat management evolves to meet </w:t>
        </w:r>
      </w:ins>
      <w:r w:rsidRPr="0042399B">
        <w:rPr>
          <w:rFonts w:ascii="Times New Roman" w:hAnsi="Times New Roman" w:cs="Times New Roman"/>
          <w:rPrChange w:id="1722" w:author="Author">
            <w:rPr>
              <w:rFonts w:asciiTheme="majorBidi" w:hAnsiTheme="majorBidi" w:cstheme="majorBidi"/>
            </w:rPr>
          </w:rPrChange>
        </w:rPr>
        <w:t>material and spiritual objectives in an increasingly complex global context.</w:t>
      </w:r>
    </w:p>
    <w:sectPr w:rsidR="0061488A" w:rsidRPr="0042399B" w:rsidSect="006C459A">
      <w:footerReference w:type="default" r:id="rId31"/>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3" w:author="Author" w:initials="A">
    <w:p w14:paraId="4F0E3762" w14:textId="77777777" w:rsidR="00F8719C" w:rsidRPr="00B26B0E" w:rsidRDefault="00F8719C" w:rsidP="007230BF">
      <w:pPr>
        <w:pStyle w:val="CommentText"/>
        <w:rPr>
          <w:i/>
        </w:rPr>
      </w:pPr>
      <w:r>
        <w:rPr>
          <w:rStyle w:val="CommentReference"/>
        </w:rPr>
        <w:annotationRef/>
      </w:r>
      <w:r>
        <w:rPr>
          <w:noProof/>
        </w:rPr>
        <w:t xml:space="preserve">I believe the correct root word is </w:t>
      </w:r>
      <w:r w:rsidRPr="00B26B0E">
        <w:rPr>
          <w:i/>
          <w:noProof/>
        </w:rPr>
        <w:t>Iflah</w:t>
      </w:r>
      <w:r>
        <w:rPr>
          <w:i/>
          <w:noProof/>
        </w:rPr>
        <w:t xml:space="preserve">, </w:t>
      </w:r>
      <w:r w:rsidRPr="00B26B0E">
        <w:rPr>
          <w:noProof/>
        </w:rPr>
        <w:t>please</w:t>
      </w:r>
      <w:r>
        <w:rPr>
          <w:noProof/>
        </w:rPr>
        <w:t xml:space="preserve"> confirm and list your souce as well </w:t>
      </w:r>
    </w:p>
    <w:p w14:paraId="5752A858" w14:textId="19110AB1" w:rsidR="00F8719C" w:rsidRDefault="00F8719C">
      <w:pPr>
        <w:pStyle w:val="CommentText"/>
      </w:pPr>
    </w:p>
  </w:comment>
  <w:comment w:id="555" w:author="Author" w:initials="A">
    <w:p w14:paraId="5F19A5BA" w14:textId="55C80EB2" w:rsidR="00F8719C" w:rsidRDefault="00F8719C">
      <w:pPr>
        <w:pStyle w:val="CommentText"/>
      </w:pPr>
      <w:r>
        <w:rPr>
          <w:rStyle w:val="CommentReference"/>
        </w:rPr>
        <w:annotationRef/>
      </w:r>
      <w:r>
        <w:rPr>
          <w:noProof/>
        </w:rPr>
        <w:t>Please revisit the choice of word here</w:t>
      </w:r>
    </w:p>
  </w:comment>
  <w:comment w:id="888" w:author="Author" w:initials="A">
    <w:p w14:paraId="0469AD7B" w14:textId="1E4C89BB" w:rsidR="00F8719C" w:rsidRDefault="00F8719C">
      <w:pPr>
        <w:pStyle w:val="CommentText"/>
      </w:pPr>
      <w:r>
        <w:rPr>
          <w:rStyle w:val="CommentReference"/>
        </w:rPr>
        <w:annotationRef/>
      </w:r>
      <w:r>
        <w:rPr>
          <w:noProof/>
        </w:rPr>
        <w:t>I am unable to understand what you are saying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52A858" w15:done="0"/>
  <w15:commentEx w15:paraId="5F19A5BA" w15:done="0"/>
  <w15:commentEx w15:paraId="0469AD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52A858" w16cid:durableId="6CC02B91"/>
  <w16cid:commentId w16cid:paraId="5F19A5BA" w16cid:durableId="2DAD6A30"/>
  <w16cid:commentId w16cid:paraId="0469AD7B" w16cid:durableId="651BD9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6F779" w14:textId="77777777" w:rsidR="0051627D" w:rsidRPr="00EF69F6" w:rsidRDefault="0051627D" w:rsidP="006C459A">
      <w:pPr>
        <w:spacing w:after="0" w:line="240" w:lineRule="auto"/>
      </w:pPr>
      <w:r w:rsidRPr="00EF69F6">
        <w:separator/>
      </w:r>
    </w:p>
  </w:endnote>
  <w:endnote w:type="continuationSeparator" w:id="0">
    <w:p w14:paraId="72615645" w14:textId="77777777" w:rsidR="0051627D" w:rsidRPr="00EF69F6" w:rsidRDefault="0051627D" w:rsidP="006C459A">
      <w:pPr>
        <w:spacing w:after="0" w:line="240" w:lineRule="auto"/>
      </w:pPr>
      <w:r w:rsidRPr="00EF69F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ustomXmlInsRangeStart w:id="1723" w:author="Author"/>
  <w:sdt>
    <w:sdtPr>
      <w:id w:val="-513694211"/>
      <w:docPartObj>
        <w:docPartGallery w:val="Page Numbers (Bottom of Page)"/>
        <w:docPartUnique/>
      </w:docPartObj>
    </w:sdtPr>
    <w:sdtEndPr>
      <w:rPr>
        <w:noProof/>
      </w:rPr>
    </w:sdtEndPr>
    <w:sdtContent>
      <w:customXmlInsRangeEnd w:id="1723"/>
      <w:p w14:paraId="77B8F7D3" w14:textId="45A64D8D" w:rsidR="00F8719C" w:rsidRDefault="00F8719C">
        <w:pPr>
          <w:pStyle w:val="Footer"/>
          <w:jc w:val="center"/>
          <w:rPr>
            <w:ins w:id="1724" w:author="Author"/>
          </w:rPr>
        </w:pPr>
        <w:ins w:id="1725" w:author="Author">
          <w:r>
            <w:fldChar w:fldCharType="begin"/>
          </w:r>
          <w:r>
            <w:instrText xml:space="preserve"> PAGE   \* MERGEFORMAT </w:instrText>
          </w:r>
          <w:r>
            <w:fldChar w:fldCharType="separate"/>
          </w:r>
        </w:ins>
        <w:r w:rsidR="00DE5CC5">
          <w:rPr>
            <w:noProof/>
          </w:rPr>
          <w:t>14</w:t>
        </w:r>
        <w:ins w:id="1726" w:author="Author">
          <w:r>
            <w:rPr>
              <w:noProof/>
            </w:rPr>
            <w:fldChar w:fldCharType="end"/>
          </w:r>
        </w:ins>
      </w:p>
      <w:customXmlInsRangeStart w:id="1727" w:author="Author"/>
    </w:sdtContent>
  </w:sdt>
  <w:customXmlInsRangeEnd w:id="1727"/>
  <w:p w14:paraId="1D920452" w14:textId="77777777" w:rsidR="00F8719C" w:rsidRDefault="00F87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5BA5A" w14:textId="77777777" w:rsidR="0051627D" w:rsidRPr="00EF69F6" w:rsidRDefault="0051627D" w:rsidP="006C459A">
      <w:pPr>
        <w:spacing w:after="0" w:line="240" w:lineRule="auto"/>
      </w:pPr>
      <w:r w:rsidRPr="00EF69F6">
        <w:separator/>
      </w:r>
    </w:p>
  </w:footnote>
  <w:footnote w:type="continuationSeparator" w:id="0">
    <w:p w14:paraId="37664303" w14:textId="77777777" w:rsidR="0051627D" w:rsidRPr="00EF69F6" w:rsidRDefault="0051627D" w:rsidP="006C459A">
      <w:pPr>
        <w:spacing w:after="0" w:line="240" w:lineRule="auto"/>
      </w:pPr>
      <w:r w:rsidRPr="00EF69F6">
        <w:continuationSeparator/>
      </w:r>
    </w:p>
  </w:footnote>
  <w:footnote w:id="1">
    <w:p w14:paraId="36DCEE6F" w14:textId="616A7D12" w:rsidR="00F8719C" w:rsidRPr="0042399B" w:rsidRDefault="00F8719C" w:rsidP="00EF69F6">
      <w:pPr>
        <w:pStyle w:val="FootnoteText"/>
        <w:jc w:val="both"/>
        <w:rPr>
          <w:rFonts w:ascii="Times New Roman" w:hAnsi="Times New Roman" w:cs="Times New Roman"/>
          <w:noProof w:val="0"/>
          <w:lang w:val="en-GB"/>
          <w:rPrChange w:id="7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7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75" w:author="Author">
            <w:rPr>
              <w:rFonts w:asciiTheme="majorBidi" w:hAnsiTheme="majorBidi" w:cstheme="majorBidi"/>
              <w:noProof w:val="0"/>
              <w:lang w:val="en-GB"/>
            </w:rPr>
          </w:rPrChange>
        </w:rPr>
        <w:t xml:space="preserve"> Romi Adetio Setiawan, ‘Impact of Islamic Jurisprudential on Traditional Financial Customs and Legal Integration in Indonesia’ (2023) 13(2) </w:t>
      </w:r>
      <w:r w:rsidRPr="0042399B">
        <w:rPr>
          <w:rFonts w:ascii="Times New Roman" w:hAnsi="Times New Roman" w:cs="Times New Roman"/>
          <w:iCs/>
          <w:noProof w:val="0"/>
          <w:lang w:val="en-GB"/>
          <w:rPrChange w:id="76" w:author="Author">
            <w:rPr>
              <w:rFonts w:asciiTheme="majorBidi" w:hAnsiTheme="majorBidi" w:cstheme="majorBidi"/>
              <w:iCs/>
              <w:noProof w:val="0"/>
              <w:lang w:val="en-GB"/>
            </w:rPr>
          </w:rPrChange>
        </w:rPr>
        <w:t>Journal of Islamic Thought Civilization</w:t>
      </w:r>
      <w:r w:rsidRPr="0042399B">
        <w:rPr>
          <w:rFonts w:ascii="Times New Roman" w:hAnsi="Times New Roman" w:cs="Times New Roman"/>
          <w:noProof w:val="0"/>
          <w:lang w:val="en-GB"/>
          <w:rPrChange w:id="77" w:author="Author">
            <w:rPr>
              <w:rFonts w:asciiTheme="majorBidi" w:hAnsiTheme="majorBidi" w:cstheme="majorBidi"/>
              <w:noProof w:val="0"/>
              <w:lang w:val="en-GB"/>
            </w:rPr>
          </w:rPrChange>
        </w:rPr>
        <w:t xml:space="preserve"> 195, 196.</w:t>
      </w:r>
    </w:p>
  </w:footnote>
  <w:footnote w:id="2">
    <w:p w14:paraId="54B3D7CA" w14:textId="4AB1FCC3" w:rsidR="00F8719C" w:rsidRPr="0042399B" w:rsidRDefault="00F8719C" w:rsidP="00EF69F6">
      <w:pPr>
        <w:pStyle w:val="FootnoteText"/>
        <w:jc w:val="both"/>
        <w:rPr>
          <w:rFonts w:ascii="Times New Roman" w:hAnsi="Times New Roman" w:cs="Times New Roman"/>
          <w:noProof w:val="0"/>
          <w:lang w:val="en-GB"/>
          <w:rPrChange w:id="9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9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98" w:author="Author">
            <w:rPr>
              <w:rFonts w:asciiTheme="majorBidi" w:hAnsiTheme="majorBidi" w:cstheme="majorBidi"/>
              <w:noProof w:val="0"/>
              <w:lang w:val="en-GB"/>
            </w:rPr>
          </w:rPrChange>
        </w:rPr>
        <w:t xml:space="preserve"> Makhrus Ahmadi, ‘Pengembangan Dana Zakat, Infak, Shadaqah Dan Wakaf Terhadap Pertumbuhan Industri Keuangan Non Bank Syariah’ (2017) 2(2) </w:t>
      </w:r>
      <w:r w:rsidRPr="0042399B">
        <w:rPr>
          <w:rFonts w:ascii="Times New Roman" w:hAnsi="Times New Roman" w:cs="Times New Roman"/>
          <w:iCs/>
          <w:noProof w:val="0"/>
          <w:lang w:val="en-GB"/>
          <w:rPrChange w:id="99" w:author="Author">
            <w:rPr>
              <w:rFonts w:asciiTheme="majorBidi" w:hAnsiTheme="majorBidi" w:cstheme="majorBidi"/>
              <w:iCs/>
              <w:noProof w:val="0"/>
              <w:lang w:val="en-GB"/>
            </w:rPr>
          </w:rPrChange>
        </w:rPr>
        <w:t>Jurnal Masharif al-Syariah</w:t>
      </w:r>
      <w:r w:rsidRPr="0042399B">
        <w:rPr>
          <w:rFonts w:ascii="Times New Roman" w:hAnsi="Times New Roman" w:cs="Times New Roman"/>
          <w:noProof w:val="0"/>
          <w:lang w:val="en-GB"/>
          <w:rPrChange w:id="100" w:author="Author">
            <w:rPr>
              <w:rFonts w:asciiTheme="majorBidi" w:hAnsiTheme="majorBidi" w:cstheme="majorBidi"/>
              <w:noProof w:val="0"/>
              <w:lang w:val="en-GB"/>
            </w:rPr>
          </w:rPrChange>
        </w:rPr>
        <w:t xml:space="preserve"> 1, 13.</w:t>
      </w:r>
    </w:p>
  </w:footnote>
  <w:footnote w:id="3">
    <w:p w14:paraId="126A3475" w14:textId="65651818" w:rsidR="00F8719C" w:rsidRPr="0042399B" w:rsidRDefault="00F8719C" w:rsidP="00EF69F6">
      <w:pPr>
        <w:pStyle w:val="FootnoteText"/>
        <w:jc w:val="both"/>
        <w:rPr>
          <w:rFonts w:ascii="Times New Roman" w:hAnsi="Times New Roman" w:cs="Times New Roman"/>
          <w:noProof w:val="0"/>
          <w:lang w:val="en-GB"/>
          <w:rPrChange w:id="11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8" w:author="Author">
            <w:rPr>
              <w:rFonts w:asciiTheme="majorBidi" w:hAnsiTheme="majorBidi" w:cstheme="majorBidi"/>
              <w:noProof w:val="0"/>
              <w:lang w:val="en-GB"/>
            </w:rPr>
          </w:rPrChange>
        </w:rPr>
        <w:t xml:space="preserve"> Samir Alamad, </w:t>
      </w:r>
      <w:r w:rsidRPr="0042399B">
        <w:rPr>
          <w:rFonts w:ascii="Times New Roman" w:hAnsi="Times New Roman" w:cs="Times New Roman"/>
          <w:i/>
          <w:noProof w:val="0"/>
          <w:lang w:val="en-GB"/>
          <w:rPrChange w:id="119" w:author="Author">
            <w:rPr>
              <w:rFonts w:asciiTheme="majorBidi" w:hAnsiTheme="majorBidi" w:cstheme="majorBidi"/>
              <w:i/>
              <w:noProof w:val="0"/>
              <w:lang w:val="en-GB"/>
            </w:rPr>
          </w:rPrChange>
        </w:rPr>
        <w:t>Financial and Accounting Principles in Islamic Finance</w:t>
      </w:r>
      <w:r w:rsidRPr="0042399B">
        <w:rPr>
          <w:rFonts w:ascii="Times New Roman" w:hAnsi="Times New Roman" w:cs="Times New Roman"/>
          <w:noProof w:val="0"/>
          <w:lang w:val="en-GB"/>
          <w:rPrChange w:id="120" w:author="Author">
            <w:rPr>
              <w:rFonts w:asciiTheme="majorBidi" w:hAnsiTheme="majorBidi" w:cstheme="majorBidi"/>
              <w:noProof w:val="0"/>
              <w:lang w:val="en-GB"/>
            </w:rPr>
          </w:rPrChange>
        </w:rPr>
        <w:t xml:space="preserve"> (New York: Springer International Publishing 2019) 28.</w:t>
      </w:r>
    </w:p>
  </w:footnote>
  <w:footnote w:id="4">
    <w:p w14:paraId="0F6B1857" w14:textId="5E837B78" w:rsidR="00F8719C" w:rsidRPr="0042399B" w:rsidRDefault="00F8719C" w:rsidP="00EF69F6">
      <w:pPr>
        <w:pStyle w:val="FootnoteText"/>
        <w:jc w:val="both"/>
        <w:rPr>
          <w:rFonts w:ascii="Times New Roman" w:hAnsi="Times New Roman" w:cs="Times New Roman"/>
          <w:noProof w:val="0"/>
          <w:lang w:val="en-GB"/>
          <w:rPrChange w:id="125"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26"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27" w:author="Author">
            <w:rPr>
              <w:rFonts w:asciiTheme="majorBidi" w:hAnsiTheme="majorBidi" w:cstheme="majorBidi"/>
              <w:noProof w:val="0"/>
              <w:lang w:val="en-GB"/>
            </w:rPr>
          </w:rPrChange>
        </w:rPr>
        <w:t xml:space="preserve"> Romi Adetio Setiawan, ‘Issues in Islamic derivatives and proposals for reforms in the OTC Market in Indonesia’ (2022) 15(5) </w:t>
      </w:r>
      <w:r w:rsidRPr="0042399B">
        <w:rPr>
          <w:rFonts w:ascii="Times New Roman" w:hAnsi="Times New Roman" w:cs="Times New Roman"/>
          <w:iCs/>
          <w:noProof w:val="0"/>
          <w:lang w:val="en-GB"/>
          <w:rPrChange w:id="128" w:author="Author">
            <w:rPr>
              <w:rFonts w:asciiTheme="majorBidi" w:hAnsiTheme="majorBidi" w:cstheme="majorBidi"/>
              <w:iCs/>
              <w:noProof w:val="0"/>
              <w:lang w:val="en-GB"/>
            </w:rPr>
          </w:rPrChange>
        </w:rPr>
        <w:t>Journal of Risk Financial Management</w:t>
      </w:r>
      <w:r w:rsidRPr="0042399B">
        <w:rPr>
          <w:rFonts w:ascii="Times New Roman" w:hAnsi="Times New Roman" w:cs="Times New Roman"/>
          <w:noProof w:val="0"/>
          <w:lang w:val="en-GB"/>
          <w:rPrChange w:id="129" w:author="Author">
            <w:rPr>
              <w:rFonts w:asciiTheme="majorBidi" w:hAnsiTheme="majorBidi" w:cstheme="majorBidi"/>
              <w:noProof w:val="0"/>
              <w:lang w:val="en-GB"/>
            </w:rPr>
          </w:rPrChange>
        </w:rPr>
        <w:t xml:space="preserve"> 222, 222-227.</w:t>
      </w:r>
    </w:p>
  </w:footnote>
  <w:footnote w:id="5">
    <w:p w14:paraId="1A917F0D" w14:textId="524342B6" w:rsidR="00F8719C" w:rsidRPr="0042399B" w:rsidRDefault="00F8719C" w:rsidP="00EF69F6">
      <w:pPr>
        <w:pStyle w:val="FootnoteText"/>
        <w:jc w:val="both"/>
        <w:rPr>
          <w:rFonts w:ascii="Times New Roman" w:hAnsi="Times New Roman" w:cs="Times New Roman"/>
          <w:noProof w:val="0"/>
          <w:lang w:val="en-GB"/>
          <w:rPrChange w:id="137"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8"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39" w:author="Author">
            <w:rPr>
              <w:rFonts w:asciiTheme="majorBidi" w:hAnsiTheme="majorBidi" w:cstheme="majorBidi"/>
              <w:noProof w:val="0"/>
              <w:lang w:val="en-GB"/>
            </w:rPr>
          </w:rPrChange>
        </w:rPr>
        <w:t xml:space="preserve"> Jonathan G Ercanbrack, ‘Hawala in criminal court: the role of law and commercial culture in informal financial exchange’ (2024) </w:t>
      </w:r>
      <w:r w:rsidRPr="0042399B">
        <w:rPr>
          <w:rFonts w:ascii="Times New Roman" w:hAnsi="Times New Roman" w:cs="Times New Roman"/>
          <w:iCs/>
          <w:noProof w:val="0"/>
          <w:lang w:val="en-GB"/>
          <w:rPrChange w:id="140" w:author="Author">
            <w:rPr>
              <w:rFonts w:asciiTheme="majorBidi" w:hAnsiTheme="majorBidi" w:cstheme="majorBidi"/>
              <w:iCs/>
              <w:noProof w:val="0"/>
              <w:lang w:val="en-GB"/>
            </w:rPr>
          </w:rPrChange>
        </w:rPr>
        <w:t>Crime, Law and Social Change</w:t>
      </w:r>
      <w:r w:rsidRPr="0042399B">
        <w:rPr>
          <w:rFonts w:ascii="Times New Roman" w:hAnsi="Times New Roman" w:cs="Times New Roman"/>
          <w:noProof w:val="0"/>
          <w:lang w:val="en-GB"/>
          <w:rPrChange w:id="141" w:author="Author">
            <w:rPr>
              <w:rFonts w:asciiTheme="majorBidi" w:hAnsiTheme="majorBidi" w:cstheme="majorBidi"/>
              <w:noProof w:val="0"/>
              <w:lang w:val="en-GB"/>
            </w:rPr>
          </w:rPrChange>
        </w:rPr>
        <w:t xml:space="preserve"> 1, 1-5.</w:t>
      </w:r>
    </w:p>
  </w:footnote>
  <w:footnote w:id="6">
    <w:p w14:paraId="5AC3C719" w14:textId="37BDE803" w:rsidR="00F8719C" w:rsidRPr="0042399B" w:rsidRDefault="00F8719C" w:rsidP="00EF69F6">
      <w:pPr>
        <w:pStyle w:val="FootnoteText"/>
        <w:jc w:val="both"/>
        <w:rPr>
          <w:rFonts w:ascii="Times New Roman" w:hAnsi="Times New Roman" w:cs="Times New Roman"/>
          <w:noProof w:val="0"/>
          <w:lang w:val="en-GB"/>
          <w:rPrChange w:id="15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6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61" w:author="Author">
            <w:rPr>
              <w:rFonts w:asciiTheme="majorBidi" w:hAnsiTheme="majorBidi" w:cstheme="majorBidi"/>
              <w:noProof w:val="0"/>
              <w:lang w:val="en-GB"/>
            </w:rPr>
          </w:rPrChange>
        </w:rPr>
        <w:t xml:space="preserve"> Basar Dikuraisyin and Erinda Dayanti, ‘Pemetaan Ideal Pola Distribusi Dana Zakat dan Wakaf untuk Kesejahteraan Mustahik (Studi di Lembaga Zakat Yatim Mandiri Surabaya, Jawa Timur)’ (2021) 1(1) </w:t>
      </w:r>
      <w:r w:rsidRPr="0042399B">
        <w:rPr>
          <w:rFonts w:ascii="Times New Roman" w:hAnsi="Times New Roman" w:cs="Times New Roman"/>
          <w:iCs/>
          <w:noProof w:val="0"/>
          <w:lang w:val="en-GB"/>
          <w:rPrChange w:id="162" w:author="Author">
            <w:rPr>
              <w:rFonts w:asciiTheme="majorBidi" w:hAnsiTheme="majorBidi" w:cstheme="majorBidi"/>
              <w:iCs/>
              <w:noProof w:val="0"/>
              <w:lang w:val="en-GB"/>
            </w:rPr>
          </w:rPrChange>
        </w:rPr>
        <w:t>Zawa: Management of Zakat and Waqf Journal</w:t>
      </w:r>
      <w:r w:rsidRPr="0042399B">
        <w:rPr>
          <w:rFonts w:ascii="Times New Roman" w:hAnsi="Times New Roman" w:cs="Times New Roman"/>
          <w:noProof w:val="0"/>
          <w:lang w:val="en-GB"/>
          <w:rPrChange w:id="163" w:author="Author">
            <w:rPr>
              <w:rFonts w:asciiTheme="majorBidi" w:hAnsiTheme="majorBidi" w:cstheme="majorBidi"/>
              <w:noProof w:val="0"/>
              <w:lang w:val="en-GB"/>
            </w:rPr>
          </w:rPrChange>
        </w:rPr>
        <w:t xml:space="preserve"> 15.</w:t>
      </w:r>
    </w:p>
  </w:footnote>
  <w:footnote w:id="7">
    <w:p w14:paraId="23B9FED3" w14:textId="5B62F2E8" w:rsidR="00F8719C" w:rsidRPr="0042399B" w:rsidRDefault="00F8719C" w:rsidP="00EF69F6">
      <w:pPr>
        <w:pStyle w:val="FootnoteText"/>
        <w:jc w:val="both"/>
        <w:rPr>
          <w:rFonts w:ascii="Times New Roman" w:hAnsi="Times New Roman" w:cs="Times New Roman"/>
          <w:noProof w:val="0"/>
          <w:lang w:val="en-GB"/>
          <w:rPrChange w:id="177"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78"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79" w:author="Author">
            <w:rPr>
              <w:rFonts w:asciiTheme="majorBidi" w:hAnsiTheme="majorBidi" w:cstheme="majorBidi"/>
              <w:noProof w:val="0"/>
              <w:lang w:val="en-GB"/>
            </w:rPr>
          </w:rPrChange>
        </w:rPr>
        <w:t xml:space="preserve"> ibid.</w:t>
      </w:r>
    </w:p>
  </w:footnote>
  <w:footnote w:id="8">
    <w:p w14:paraId="317197FB" w14:textId="725A3366" w:rsidR="00F8719C" w:rsidRPr="0042399B" w:rsidRDefault="00F8719C" w:rsidP="00EF69F6">
      <w:pPr>
        <w:pStyle w:val="FootnoteText"/>
        <w:jc w:val="both"/>
        <w:rPr>
          <w:rFonts w:ascii="Times New Roman" w:hAnsi="Times New Roman" w:cs="Times New Roman"/>
          <w:noProof w:val="0"/>
          <w:lang w:val="en-GB"/>
          <w:rPrChange w:id="18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8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88" w:author="Author">
            <w:rPr>
              <w:rFonts w:asciiTheme="majorBidi" w:hAnsiTheme="majorBidi" w:cstheme="majorBidi"/>
              <w:noProof w:val="0"/>
              <w:lang w:val="en-GB"/>
            </w:rPr>
          </w:rPrChange>
        </w:rPr>
        <w:t xml:space="preserve"> International Working Group on Zakat Core Principles, </w:t>
      </w:r>
      <w:r w:rsidRPr="0042399B">
        <w:rPr>
          <w:rFonts w:ascii="Times New Roman" w:hAnsi="Times New Roman" w:cs="Times New Roman"/>
          <w:i/>
          <w:noProof w:val="0"/>
          <w:lang w:val="en-GB"/>
          <w:rPrChange w:id="189" w:author="Author">
            <w:rPr>
              <w:rFonts w:asciiTheme="majorBidi" w:hAnsiTheme="majorBidi" w:cstheme="majorBidi"/>
              <w:i/>
              <w:noProof w:val="0"/>
              <w:lang w:val="en-GB"/>
            </w:rPr>
          </w:rPrChange>
        </w:rPr>
        <w:t xml:space="preserve">Core Principles for Effective Zakat Supervision </w:t>
      </w:r>
      <w:r w:rsidRPr="0042399B">
        <w:rPr>
          <w:rFonts w:ascii="Times New Roman" w:hAnsi="Times New Roman" w:cs="Times New Roman"/>
          <w:noProof w:val="0"/>
          <w:lang w:val="en-GB"/>
          <w:rPrChange w:id="190" w:author="Author">
            <w:rPr>
              <w:rFonts w:asciiTheme="majorBidi" w:hAnsiTheme="majorBidi" w:cstheme="majorBidi"/>
              <w:noProof w:val="0"/>
              <w:lang w:val="en-GB"/>
            </w:rPr>
          </w:rPrChange>
        </w:rPr>
        <w:t>(Jakarta: National Board of Zakat of the Republic of Indonesia and Central Bank of Indonesia 2016) 1-20.</w:t>
      </w:r>
    </w:p>
  </w:footnote>
  <w:footnote w:id="9">
    <w:p w14:paraId="6DE03BEB" w14:textId="07BAED94" w:rsidR="00F8719C" w:rsidRPr="0042399B" w:rsidRDefault="00F8719C" w:rsidP="00EF69F6">
      <w:pPr>
        <w:pStyle w:val="FootnoteText"/>
        <w:jc w:val="both"/>
        <w:rPr>
          <w:rFonts w:ascii="Times New Roman" w:hAnsi="Times New Roman" w:cs="Times New Roman"/>
          <w:noProof w:val="0"/>
          <w:lang w:val="en-GB"/>
          <w:rPrChange w:id="19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9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96" w:author="Author">
            <w:rPr>
              <w:rFonts w:asciiTheme="majorBidi" w:hAnsiTheme="majorBidi" w:cstheme="majorBidi"/>
              <w:noProof w:val="0"/>
              <w:lang w:val="en-GB"/>
            </w:rPr>
          </w:rPrChange>
        </w:rPr>
        <w:t xml:space="preserve"> Avner Greif, ‘Contract Enforceability and Economic Institutions in Early Trade: The Maghribi Traders’ Coalition’ (1993) 1 </w:t>
      </w:r>
      <w:r w:rsidRPr="0042399B">
        <w:rPr>
          <w:rFonts w:ascii="Times New Roman" w:hAnsi="Times New Roman" w:cs="Times New Roman"/>
          <w:iCs/>
          <w:noProof w:val="0"/>
          <w:lang w:val="en-GB"/>
          <w:rPrChange w:id="197" w:author="Author">
            <w:rPr>
              <w:rFonts w:asciiTheme="majorBidi" w:hAnsiTheme="majorBidi" w:cstheme="majorBidi"/>
              <w:iCs/>
              <w:noProof w:val="0"/>
              <w:lang w:val="en-GB"/>
            </w:rPr>
          </w:rPrChange>
        </w:rPr>
        <w:t>The American Economic Review</w:t>
      </w:r>
      <w:r w:rsidRPr="0042399B">
        <w:rPr>
          <w:rFonts w:ascii="Times New Roman" w:hAnsi="Times New Roman" w:cs="Times New Roman"/>
          <w:noProof w:val="0"/>
          <w:lang w:val="en-GB"/>
          <w:rPrChange w:id="198" w:author="Author">
            <w:rPr>
              <w:rFonts w:asciiTheme="majorBidi" w:hAnsiTheme="majorBidi" w:cstheme="majorBidi"/>
              <w:noProof w:val="0"/>
              <w:lang w:val="en-GB"/>
            </w:rPr>
          </w:rPrChange>
        </w:rPr>
        <w:t xml:space="preserve"> 525, 527.</w:t>
      </w:r>
    </w:p>
  </w:footnote>
  <w:footnote w:id="10">
    <w:p w14:paraId="4E678801" w14:textId="0CAA8A9C" w:rsidR="00F8719C" w:rsidRPr="0042399B" w:rsidRDefault="00F8719C" w:rsidP="00EF69F6">
      <w:pPr>
        <w:pStyle w:val="FootnoteText"/>
        <w:jc w:val="both"/>
        <w:rPr>
          <w:rFonts w:ascii="Times New Roman" w:hAnsi="Times New Roman" w:cs="Times New Roman"/>
          <w:noProof w:val="0"/>
          <w:lang w:val="en-GB"/>
          <w:rPrChange w:id="21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21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216" w:author="Author">
            <w:rPr>
              <w:rFonts w:asciiTheme="majorBidi" w:hAnsiTheme="majorBidi" w:cstheme="majorBidi"/>
              <w:noProof w:val="0"/>
              <w:lang w:val="en-GB"/>
            </w:rPr>
          </w:rPrChange>
        </w:rPr>
        <w:t xml:space="preserve"> Muhammad Wahyudi, Nurul Huda, Sri Heraningrum, Ririn Ratnasari ‘Zakat Institution of Financial Transparency Model: An Explanatory Research’ (2021) 8(1) </w:t>
      </w:r>
      <w:r w:rsidRPr="0042399B">
        <w:rPr>
          <w:rFonts w:ascii="Times New Roman" w:hAnsi="Times New Roman" w:cs="Times New Roman"/>
          <w:iCs/>
          <w:noProof w:val="0"/>
          <w:lang w:val="en-GB"/>
          <w:rPrChange w:id="217" w:author="Author">
            <w:rPr>
              <w:rFonts w:asciiTheme="majorBidi" w:hAnsiTheme="majorBidi" w:cstheme="majorBidi"/>
              <w:iCs/>
              <w:noProof w:val="0"/>
              <w:lang w:val="en-GB"/>
            </w:rPr>
          </w:rPrChange>
        </w:rPr>
        <w:t>ZISWAF: Jurnal Zakat dan Wakaf</w:t>
      </w:r>
      <w:r w:rsidRPr="0042399B">
        <w:rPr>
          <w:rFonts w:ascii="Times New Roman" w:hAnsi="Times New Roman" w:cs="Times New Roman"/>
          <w:i/>
          <w:noProof w:val="0"/>
          <w:lang w:val="en-GB"/>
          <w:rPrChange w:id="218" w:author="Author">
            <w:rPr>
              <w:rFonts w:asciiTheme="majorBidi" w:hAnsiTheme="majorBidi" w:cstheme="majorBidi"/>
              <w:i/>
              <w:noProof w:val="0"/>
              <w:lang w:val="en-GB"/>
            </w:rPr>
          </w:rPrChange>
        </w:rPr>
        <w:t xml:space="preserve"> </w:t>
      </w:r>
      <w:r w:rsidRPr="0042399B">
        <w:rPr>
          <w:rFonts w:ascii="Times New Roman" w:hAnsi="Times New Roman" w:cs="Times New Roman"/>
          <w:noProof w:val="0"/>
          <w:lang w:val="en-GB"/>
          <w:rPrChange w:id="219" w:author="Author">
            <w:rPr>
              <w:rFonts w:asciiTheme="majorBidi" w:hAnsiTheme="majorBidi" w:cstheme="majorBidi"/>
              <w:noProof w:val="0"/>
              <w:lang w:val="en-GB"/>
            </w:rPr>
          </w:rPrChange>
        </w:rPr>
        <w:t>122, 130.</w:t>
      </w:r>
    </w:p>
  </w:footnote>
  <w:footnote w:id="11">
    <w:p w14:paraId="74D95BE9" w14:textId="64B1BBF7" w:rsidR="00F8719C" w:rsidRPr="0042399B" w:rsidRDefault="00F8719C" w:rsidP="00EF69F6">
      <w:pPr>
        <w:pStyle w:val="FootnoteText"/>
        <w:jc w:val="both"/>
        <w:rPr>
          <w:rFonts w:ascii="Times New Roman" w:hAnsi="Times New Roman" w:cs="Times New Roman"/>
          <w:noProof w:val="0"/>
          <w:lang w:val="en-GB"/>
          <w:rPrChange w:id="222"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223"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224" w:author="Author">
            <w:rPr>
              <w:rFonts w:asciiTheme="majorBidi" w:hAnsiTheme="majorBidi" w:cstheme="majorBidi"/>
              <w:noProof w:val="0"/>
              <w:lang w:val="en-GB"/>
            </w:rPr>
          </w:rPrChange>
        </w:rPr>
        <w:t xml:space="preserve"> An'im Kafabih and Setyo Wahyudi, ‘Zakat and Economic Development: Study in Three Muslim Countries in Southeast Asia’ (2021) 9(1) </w:t>
      </w:r>
      <w:r w:rsidRPr="0042399B">
        <w:rPr>
          <w:rFonts w:ascii="Times New Roman" w:hAnsi="Times New Roman" w:cs="Times New Roman"/>
          <w:iCs/>
          <w:noProof w:val="0"/>
          <w:lang w:val="en-GB"/>
          <w:rPrChange w:id="225" w:author="Author">
            <w:rPr>
              <w:rFonts w:asciiTheme="majorBidi" w:hAnsiTheme="majorBidi" w:cstheme="majorBidi"/>
              <w:iCs/>
              <w:noProof w:val="0"/>
              <w:lang w:val="en-GB"/>
            </w:rPr>
          </w:rPrChange>
        </w:rPr>
        <w:t>Quantitative Economics Journal</w:t>
      </w:r>
      <w:r w:rsidRPr="0042399B">
        <w:rPr>
          <w:rFonts w:ascii="Times New Roman" w:hAnsi="Times New Roman" w:cs="Times New Roman"/>
          <w:noProof w:val="0"/>
          <w:lang w:val="en-GB"/>
          <w:rPrChange w:id="226" w:author="Author">
            <w:rPr>
              <w:rFonts w:asciiTheme="majorBidi" w:hAnsiTheme="majorBidi" w:cstheme="majorBidi"/>
              <w:noProof w:val="0"/>
              <w:lang w:val="en-GB"/>
            </w:rPr>
          </w:rPrChange>
        </w:rPr>
        <w:t xml:space="preserve"> 1, 1-5.</w:t>
      </w:r>
    </w:p>
  </w:footnote>
  <w:footnote w:id="12">
    <w:p w14:paraId="51A7F9C5" w14:textId="4D256D7F" w:rsidR="00F8719C" w:rsidRPr="0042399B" w:rsidRDefault="00F8719C" w:rsidP="00EF69F6">
      <w:pPr>
        <w:pStyle w:val="FootnoteText"/>
        <w:jc w:val="both"/>
        <w:rPr>
          <w:rFonts w:ascii="Times New Roman" w:hAnsi="Times New Roman" w:cs="Times New Roman"/>
          <w:noProof w:val="0"/>
          <w:lang w:val="en-GB"/>
          <w:rPrChange w:id="23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23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235" w:author="Author">
            <w:rPr>
              <w:rFonts w:asciiTheme="majorBidi" w:hAnsiTheme="majorBidi" w:cstheme="majorBidi"/>
              <w:noProof w:val="0"/>
              <w:lang w:val="en-GB"/>
            </w:rPr>
          </w:rPrChange>
        </w:rPr>
        <w:t xml:space="preserve"> Jubei Levianto, ‘Ketika Komersialisasi Agama dan Penipuan Berjalan Beriringan: Kasus Aksi Cepat Tanggap’ (2024) 5(2) </w:t>
      </w:r>
      <w:r w:rsidRPr="0042399B">
        <w:rPr>
          <w:rFonts w:ascii="Times New Roman" w:hAnsi="Times New Roman" w:cs="Times New Roman"/>
          <w:iCs/>
          <w:noProof w:val="0"/>
          <w:lang w:val="en-GB"/>
          <w:rPrChange w:id="236" w:author="Author">
            <w:rPr>
              <w:rFonts w:asciiTheme="majorBidi" w:hAnsiTheme="majorBidi" w:cstheme="majorBidi"/>
              <w:iCs/>
              <w:noProof w:val="0"/>
              <w:lang w:val="en-GB"/>
            </w:rPr>
          </w:rPrChange>
        </w:rPr>
        <w:t>Management Studies and Entrepreneurship Journal</w:t>
      </w:r>
      <w:r w:rsidRPr="0042399B">
        <w:rPr>
          <w:rFonts w:ascii="Times New Roman" w:hAnsi="Times New Roman" w:cs="Times New Roman"/>
          <w:i/>
          <w:noProof w:val="0"/>
          <w:lang w:val="en-GB"/>
          <w:rPrChange w:id="237" w:author="Author">
            <w:rPr>
              <w:rFonts w:asciiTheme="majorBidi" w:hAnsiTheme="majorBidi" w:cstheme="majorBidi"/>
              <w:i/>
              <w:noProof w:val="0"/>
              <w:lang w:val="en-GB"/>
            </w:rPr>
          </w:rPrChange>
        </w:rPr>
        <w:t xml:space="preserve"> </w:t>
      </w:r>
      <w:r w:rsidRPr="0042399B">
        <w:rPr>
          <w:rFonts w:ascii="Times New Roman" w:hAnsi="Times New Roman" w:cs="Times New Roman"/>
          <w:noProof w:val="0"/>
          <w:lang w:val="en-GB"/>
          <w:rPrChange w:id="238" w:author="Author">
            <w:rPr>
              <w:rFonts w:asciiTheme="majorBidi" w:hAnsiTheme="majorBidi" w:cstheme="majorBidi"/>
              <w:noProof w:val="0"/>
              <w:lang w:val="en-GB"/>
            </w:rPr>
          </w:rPrChange>
        </w:rPr>
        <w:t>5262, 5262-5266.</w:t>
      </w:r>
    </w:p>
  </w:footnote>
  <w:footnote w:id="13">
    <w:p w14:paraId="3425EBC9" w14:textId="792A25A5" w:rsidR="00F8719C" w:rsidRPr="0042399B" w:rsidRDefault="00F8719C" w:rsidP="00EF69F6">
      <w:pPr>
        <w:pStyle w:val="FootnoteText"/>
        <w:jc w:val="both"/>
        <w:rPr>
          <w:rFonts w:ascii="Times New Roman" w:hAnsi="Times New Roman" w:cs="Times New Roman"/>
          <w:noProof w:val="0"/>
          <w:lang w:val="en-GB"/>
          <w:rPrChange w:id="24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24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243" w:author="Author">
            <w:rPr>
              <w:rFonts w:asciiTheme="majorBidi" w:hAnsiTheme="majorBidi" w:cstheme="majorBidi"/>
              <w:noProof w:val="0"/>
              <w:lang w:val="en-GB"/>
            </w:rPr>
          </w:rPrChange>
        </w:rPr>
        <w:t xml:space="preserve"> Fadilah Sri, Maemunah Mey, Hernawati Nopi, ‘Community Social Empowerment in Zakat Community Development (ZCD)’ (2019) 35(2) </w:t>
      </w:r>
      <w:r w:rsidRPr="0042399B">
        <w:rPr>
          <w:rFonts w:ascii="Times New Roman" w:hAnsi="Times New Roman" w:cs="Times New Roman"/>
          <w:iCs/>
          <w:noProof w:val="0"/>
          <w:lang w:val="en-GB"/>
          <w:rPrChange w:id="244" w:author="Author">
            <w:rPr>
              <w:rFonts w:asciiTheme="majorBidi" w:hAnsiTheme="majorBidi" w:cstheme="majorBidi"/>
              <w:iCs/>
              <w:noProof w:val="0"/>
              <w:lang w:val="en-GB"/>
            </w:rPr>
          </w:rPrChange>
        </w:rPr>
        <w:t>MIMBAR Jurnal Sosial dan Pembangunan</w:t>
      </w:r>
      <w:r w:rsidRPr="0042399B">
        <w:rPr>
          <w:rFonts w:ascii="Times New Roman" w:hAnsi="Times New Roman" w:cs="Times New Roman"/>
          <w:noProof w:val="0"/>
          <w:lang w:val="en-GB"/>
          <w:rPrChange w:id="245" w:author="Author">
            <w:rPr>
              <w:rFonts w:asciiTheme="majorBidi" w:hAnsiTheme="majorBidi" w:cstheme="majorBidi"/>
              <w:noProof w:val="0"/>
              <w:lang w:val="en-GB"/>
            </w:rPr>
          </w:rPrChange>
        </w:rPr>
        <w:t xml:space="preserve"> 460.</w:t>
      </w:r>
    </w:p>
  </w:footnote>
  <w:footnote w:id="14">
    <w:p w14:paraId="2DD3431B" w14:textId="55AFDB7E" w:rsidR="00F8719C" w:rsidRPr="0042399B" w:rsidRDefault="00F8719C" w:rsidP="00EF69F6">
      <w:pPr>
        <w:pStyle w:val="FootnoteText"/>
        <w:jc w:val="both"/>
        <w:rPr>
          <w:rFonts w:ascii="Times New Roman" w:hAnsi="Times New Roman" w:cs="Times New Roman"/>
          <w:noProof w:val="0"/>
          <w:lang w:val="en-GB"/>
          <w:rPrChange w:id="34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34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345" w:author="Author">
            <w:rPr>
              <w:rFonts w:asciiTheme="majorBidi" w:hAnsiTheme="majorBidi" w:cstheme="majorBidi"/>
              <w:noProof w:val="0"/>
              <w:lang w:val="en-GB"/>
            </w:rPr>
          </w:rPrChange>
        </w:rPr>
        <w:t xml:space="preserve"> Kabir Hassan and Aishath Muneeza, ‘Islamic Economics’ in Roy C. Amore and Albino Barrera (eds), </w:t>
      </w:r>
      <w:r w:rsidRPr="0042399B">
        <w:rPr>
          <w:rFonts w:ascii="Times New Roman" w:hAnsi="Times New Roman" w:cs="Times New Roman"/>
          <w:i/>
          <w:noProof w:val="0"/>
          <w:lang w:val="en-GB"/>
          <w:rPrChange w:id="346" w:author="Author">
            <w:rPr>
              <w:rFonts w:asciiTheme="majorBidi" w:hAnsiTheme="majorBidi" w:cstheme="majorBidi"/>
              <w:i/>
              <w:noProof w:val="0"/>
              <w:lang w:val="en-GB"/>
            </w:rPr>
          </w:rPrChange>
        </w:rPr>
        <w:t>The Oxford Handbook of Religion and Economic Ethics</w:t>
      </w:r>
      <w:r w:rsidRPr="0042399B">
        <w:rPr>
          <w:rFonts w:ascii="Times New Roman" w:hAnsi="Times New Roman" w:cs="Times New Roman"/>
          <w:noProof w:val="0"/>
          <w:lang w:val="en-GB"/>
          <w:rPrChange w:id="347" w:author="Author">
            <w:rPr>
              <w:rFonts w:asciiTheme="majorBidi" w:hAnsiTheme="majorBidi" w:cstheme="majorBidi"/>
              <w:noProof w:val="0"/>
              <w:lang w:val="en-GB"/>
            </w:rPr>
          </w:rPrChange>
        </w:rPr>
        <w:t xml:space="preserve"> (Oxford: Oxford University Press 2024) 217–241.</w:t>
      </w:r>
    </w:p>
  </w:footnote>
  <w:footnote w:id="15">
    <w:p w14:paraId="1CC2286B" w14:textId="3498F53C" w:rsidR="00F8719C" w:rsidRPr="0042399B" w:rsidRDefault="00F8719C" w:rsidP="00EF69F6">
      <w:pPr>
        <w:pStyle w:val="FootnoteText"/>
        <w:jc w:val="both"/>
        <w:rPr>
          <w:rFonts w:ascii="Times New Roman" w:hAnsi="Times New Roman" w:cs="Times New Roman"/>
          <w:noProof w:val="0"/>
          <w:lang w:val="en-GB"/>
          <w:rPrChange w:id="35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35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356" w:author="Author">
            <w:rPr>
              <w:rFonts w:asciiTheme="majorBidi" w:hAnsiTheme="majorBidi" w:cstheme="majorBidi"/>
              <w:noProof w:val="0"/>
              <w:lang w:val="en-GB"/>
            </w:rPr>
          </w:rPrChange>
        </w:rPr>
        <w:t xml:space="preserve"> Sami Al-Daghistani, </w:t>
      </w:r>
      <w:r w:rsidRPr="0042399B">
        <w:rPr>
          <w:rFonts w:ascii="Times New Roman" w:hAnsi="Times New Roman" w:cs="Times New Roman"/>
          <w:i/>
          <w:iCs/>
          <w:noProof w:val="0"/>
          <w:lang w:val="en-GB"/>
          <w:rPrChange w:id="357" w:author="Author">
            <w:rPr>
              <w:rFonts w:asciiTheme="majorBidi" w:hAnsiTheme="majorBidi" w:cstheme="majorBidi"/>
              <w:i/>
              <w:iCs/>
              <w:noProof w:val="0"/>
              <w:lang w:val="en-GB"/>
            </w:rPr>
          </w:rPrChange>
        </w:rPr>
        <w:t>The Making of Islamic Economic Thought: Islamization, Law, and Moral Discourses</w:t>
      </w:r>
      <w:r w:rsidRPr="0042399B">
        <w:rPr>
          <w:rFonts w:ascii="Times New Roman" w:hAnsi="Times New Roman" w:cs="Times New Roman"/>
          <w:noProof w:val="0"/>
          <w:lang w:val="en-GB"/>
          <w:rPrChange w:id="358" w:author="Author">
            <w:rPr>
              <w:rFonts w:asciiTheme="majorBidi" w:hAnsiTheme="majorBidi" w:cstheme="majorBidi"/>
              <w:noProof w:val="0"/>
              <w:lang w:val="en-GB"/>
            </w:rPr>
          </w:rPrChange>
        </w:rPr>
        <w:t xml:space="preserve"> (New York, Cambridge University Press 2022) 97-141.</w:t>
      </w:r>
    </w:p>
  </w:footnote>
  <w:footnote w:id="16">
    <w:p w14:paraId="5F9560E5" w14:textId="67068090" w:rsidR="00F8719C" w:rsidRPr="0042399B" w:rsidRDefault="00F8719C" w:rsidP="00EF69F6">
      <w:pPr>
        <w:pStyle w:val="FootnoteText"/>
        <w:jc w:val="both"/>
        <w:rPr>
          <w:rFonts w:ascii="Times New Roman" w:hAnsi="Times New Roman" w:cs="Times New Roman"/>
          <w:noProof w:val="0"/>
          <w:lang w:val="en-GB"/>
          <w:rPrChange w:id="367"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368"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369" w:author="Author">
            <w:rPr>
              <w:rFonts w:asciiTheme="majorBidi" w:hAnsiTheme="majorBidi" w:cstheme="majorBidi"/>
              <w:noProof w:val="0"/>
              <w:lang w:val="en-GB"/>
            </w:rPr>
          </w:rPrChange>
        </w:rPr>
        <w:t xml:space="preserve"> Moleong Lexy, </w:t>
      </w:r>
      <w:r w:rsidRPr="0042399B">
        <w:rPr>
          <w:rFonts w:ascii="Times New Roman" w:hAnsi="Times New Roman" w:cs="Times New Roman"/>
          <w:iCs/>
          <w:noProof w:val="0"/>
          <w:lang w:val="en-GB"/>
          <w:rPrChange w:id="370" w:author="Author">
            <w:rPr>
              <w:rFonts w:asciiTheme="majorBidi" w:hAnsiTheme="majorBidi" w:cstheme="majorBidi"/>
              <w:iCs/>
              <w:noProof w:val="0"/>
              <w:lang w:val="en-GB"/>
            </w:rPr>
          </w:rPrChange>
        </w:rPr>
        <w:t>Metode Penelitian Kualitatif</w:t>
      </w:r>
      <w:r w:rsidRPr="0042399B">
        <w:rPr>
          <w:rFonts w:ascii="Times New Roman" w:hAnsi="Times New Roman" w:cs="Times New Roman"/>
          <w:i/>
          <w:noProof w:val="0"/>
          <w:lang w:val="en-GB"/>
          <w:rPrChange w:id="371" w:author="Author">
            <w:rPr>
              <w:rFonts w:asciiTheme="majorBidi" w:hAnsiTheme="majorBidi" w:cstheme="majorBidi"/>
              <w:i/>
              <w:noProof w:val="0"/>
              <w:lang w:val="en-GB"/>
            </w:rPr>
          </w:rPrChange>
        </w:rPr>
        <w:t xml:space="preserve"> </w:t>
      </w:r>
      <w:r w:rsidRPr="0042399B">
        <w:rPr>
          <w:rFonts w:ascii="Times New Roman" w:hAnsi="Times New Roman" w:cs="Times New Roman"/>
          <w:iCs/>
          <w:noProof w:val="0"/>
          <w:lang w:val="en-GB"/>
          <w:rPrChange w:id="372" w:author="Author">
            <w:rPr>
              <w:rFonts w:asciiTheme="majorBidi" w:hAnsiTheme="majorBidi" w:cstheme="majorBidi"/>
              <w:iCs/>
              <w:noProof w:val="0"/>
              <w:lang w:val="en-GB"/>
            </w:rPr>
          </w:rPrChange>
        </w:rPr>
        <w:t>(in Indonesia) [</w:t>
      </w:r>
      <w:r w:rsidRPr="0042399B">
        <w:rPr>
          <w:rFonts w:ascii="Times New Roman" w:hAnsi="Times New Roman" w:cs="Times New Roman"/>
          <w:i/>
          <w:noProof w:val="0"/>
          <w:lang w:val="en-GB"/>
          <w:rPrChange w:id="373" w:author="Author">
            <w:rPr>
              <w:rFonts w:asciiTheme="majorBidi" w:hAnsiTheme="majorBidi" w:cstheme="majorBidi"/>
              <w:i/>
              <w:noProof w:val="0"/>
              <w:lang w:val="en-GB"/>
            </w:rPr>
          </w:rPrChange>
        </w:rPr>
        <w:t>Qualitative Research Method</w:t>
      </w:r>
      <w:r w:rsidRPr="0042399B">
        <w:rPr>
          <w:rFonts w:ascii="Times New Roman" w:hAnsi="Times New Roman" w:cs="Times New Roman"/>
          <w:iCs/>
          <w:noProof w:val="0"/>
          <w:lang w:val="en-GB"/>
          <w:rPrChange w:id="374" w:author="Author">
            <w:rPr>
              <w:rFonts w:asciiTheme="majorBidi" w:hAnsiTheme="majorBidi" w:cstheme="majorBidi"/>
              <w:iCs/>
              <w:noProof w:val="0"/>
              <w:lang w:val="en-GB"/>
            </w:rPr>
          </w:rPrChange>
        </w:rPr>
        <w:t>]</w:t>
      </w:r>
      <w:r w:rsidRPr="0042399B">
        <w:rPr>
          <w:rFonts w:ascii="Times New Roman" w:hAnsi="Times New Roman" w:cs="Times New Roman"/>
          <w:noProof w:val="0"/>
          <w:lang w:val="en-GB"/>
          <w:rPrChange w:id="375" w:author="Author">
            <w:rPr>
              <w:rFonts w:asciiTheme="majorBidi" w:hAnsiTheme="majorBidi" w:cstheme="majorBidi"/>
              <w:noProof w:val="0"/>
              <w:lang w:val="en-GB"/>
            </w:rPr>
          </w:rPrChange>
        </w:rPr>
        <w:t xml:space="preserve"> (Bandung: PT. Remaja Rosdakarya 2001) 40.</w:t>
      </w:r>
    </w:p>
  </w:footnote>
  <w:footnote w:id="17">
    <w:p w14:paraId="00B30ABC" w14:textId="2FCB17F7" w:rsidR="00F8719C" w:rsidRPr="0042399B" w:rsidRDefault="00F8719C" w:rsidP="00EF69F6">
      <w:pPr>
        <w:pStyle w:val="FootnoteText"/>
        <w:jc w:val="both"/>
        <w:rPr>
          <w:rFonts w:ascii="Times New Roman" w:hAnsi="Times New Roman" w:cs="Times New Roman"/>
          <w:noProof w:val="0"/>
          <w:lang w:val="en-GB"/>
          <w:rPrChange w:id="45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46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461" w:author="Author">
            <w:rPr>
              <w:rFonts w:asciiTheme="majorBidi" w:hAnsiTheme="majorBidi" w:cstheme="majorBidi"/>
              <w:noProof w:val="0"/>
              <w:lang w:val="en-GB"/>
            </w:rPr>
          </w:rPrChange>
        </w:rPr>
        <w:t xml:space="preserve"> Islamic Research and Training Institute, ‘Islamic Finance Report 2020’ </w:t>
      </w:r>
      <w:r w:rsidRPr="0042399B">
        <w:rPr>
          <w:rFonts w:ascii="Times New Roman" w:hAnsi="Times New Roman" w:cs="Times New Roman"/>
          <w:i/>
          <w:iCs/>
          <w:noProof w:val="0"/>
          <w:lang w:val="en-GB"/>
          <w:rPrChange w:id="462" w:author="Author">
            <w:rPr>
              <w:rFonts w:asciiTheme="majorBidi" w:hAnsiTheme="majorBidi" w:cstheme="majorBidi"/>
              <w:i/>
              <w:iCs/>
              <w:noProof w:val="0"/>
              <w:lang w:val="en-GB"/>
            </w:rPr>
          </w:rPrChange>
        </w:rPr>
        <w:t>Islamic Research and Training Institute (IRTI)</w:t>
      </w:r>
      <w:r w:rsidRPr="0042399B">
        <w:rPr>
          <w:rFonts w:ascii="Times New Roman" w:hAnsi="Times New Roman" w:cs="Times New Roman"/>
          <w:noProof w:val="0"/>
          <w:lang w:val="en-GB"/>
          <w:rPrChange w:id="463" w:author="Author">
            <w:rPr>
              <w:rFonts w:asciiTheme="majorBidi" w:hAnsiTheme="majorBidi" w:cstheme="majorBidi"/>
              <w:noProof w:val="0"/>
              <w:lang w:val="en-GB"/>
            </w:rPr>
          </w:rPrChange>
        </w:rPr>
        <w:t xml:space="preserve"> (Jeddah: 2020)  &lt;https://irti.org/product/islamic-social-finance-report-2020/&gt; accessed on 14 July 2024.</w:t>
      </w:r>
    </w:p>
  </w:footnote>
  <w:footnote w:id="18">
    <w:p w14:paraId="6FAF8418" w14:textId="7AB6D3E4" w:rsidR="00F8719C" w:rsidRPr="0042399B" w:rsidRDefault="00F8719C" w:rsidP="00EF69F6">
      <w:pPr>
        <w:pStyle w:val="FootnoteText"/>
        <w:jc w:val="both"/>
        <w:rPr>
          <w:rFonts w:ascii="Times New Roman" w:hAnsi="Times New Roman" w:cs="Times New Roman"/>
          <w:noProof w:val="0"/>
          <w:lang w:val="en-GB"/>
          <w:rPrChange w:id="47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47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476" w:author="Author">
            <w:rPr>
              <w:rFonts w:asciiTheme="majorBidi" w:hAnsiTheme="majorBidi" w:cstheme="majorBidi"/>
              <w:noProof w:val="0"/>
              <w:lang w:val="en-GB"/>
            </w:rPr>
          </w:rPrChange>
        </w:rPr>
        <w:t xml:space="preserve"> Husain Kamil, ‘Contribution of Zakat and Community Economic Welfare’ (2021) 2(1) </w:t>
      </w:r>
      <w:r w:rsidRPr="0042399B">
        <w:rPr>
          <w:rFonts w:ascii="Times New Roman" w:hAnsi="Times New Roman" w:cs="Times New Roman"/>
          <w:iCs/>
          <w:noProof w:val="0"/>
          <w:lang w:val="en-GB"/>
          <w:rPrChange w:id="477" w:author="Author">
            <w:rPr>
              <w:rFonts w:asciiTheme="majorBidi" w:hAnsiTheme="majorBidi" w:cstheme="majorBidi"/>
              <w:iCs/>
              <w:noProof w:val="0"/>
              <w:lang w:val="en-GB"/>
            </w:rPr>
          </w:rPrChange>
        </w:rPr>
        <w:t>Indonesian Journal of Social Science Research</w:t>
      </w:r>
      <w:r w:rsidRPr="0042399B">
        <w:rPr>
          <w:rFonts w:ascii="Times New Roman" w:hAnsi="Times New Roman" w:cs="Times New Roman"/>
          <w:noProof w:val="0"/>
          <w:lang w:val="en-GB"/>
          <w:rPrChange w:id="478" w:author="Author">
            <w:rPr>
              <w:rFonts w:asciiTheme="majorBidi" w:hAnsiTheme="majorBidi" w:cstheme="majorBidi"/>
              <w:noProof w:val="0"/>
              <w:lang w:val="en-GB"/>
            </w:rPr>
          </w:rPrChange>
        </w:rPr>
        <w:t xml:space="preserve"> 39, 39-46.</w:t>
      </w:r>
    </w:p>
  </w:footnote>
  <w:footnote w:id="19">
    <w:p w14:paraId="3B6B7698" w14:textId="5A5156C4" w:rsidR="00F8719C" w:rsidRPr="0042399B" w:rsidRDefault="00F8719C" w:rsidP="00E80B02">
      <w:pPr>
        <w:pStyle w:val="FootnoteText"/>
        <w:jc w:val="both"/>
        <w:rPr>
          <w:rFonts w:ascii="Times New Roman" w:hAnsi="Times New Roman" w:cs="Times New Roman"/>
          <w:noProof w:val="0"/>
          <w:lang w:val="en-GB"/>
          <w:rPrChange w:id="48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48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483" w:author="Author">
            <w:rPr>
              <w:rFonts w:asciiTheme="majorBidi" w:hAnsiTheme="majorBidi" w:cstheme="majorBidi"/>
              <w:noProof w:val="0"/>
              <w:lang w:val="en-GB"/>
            </w:rPr>
          </w:rPrChange>
        </w:rPr>
        <w:t xml:space="preserve"> Setiawan (n </w:t>
      </w:r>
      <w:r w:rsidRPr="0042399B">
        <w:rPr>
          <w:rFonts w:ascii="Times New Roman" w:hAnsi="Times New Roman" w:cs="Times New Roman"/>
          <w:noProof w:val="0"/>
          <w:lang w:val="en-GB"/>
          <w:rPrChange w:id="484"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485" w:author="Author">
            <w:rPr>
              <w:rFonts w:asciiTheme="majorBidi" w:hAnsiTheme="majorBidi" w:cstheme="majorBidi"/>
              <w:noProof w:val="0"/>
              <w:lang w:val="en-GB"/>
            </w:rPr>
          </w:rPrChange>
        </w:rPr>
        <w:instrText xml:space="preserve"> NOTEREF _Ref176982108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486"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487" w:author="Author">
            <w:rPr>
              <w:rStyle w:val="FootnoteReference"/>
              <w:vertAlign w:val="baseline"/>
            </w:rPr>
          </w:rPrChange>
        </w:rPr>
        <w:t>4</w:t>
      </w:r>
      <w:r w:rsidRPr="0042399B">
        <w:rPr>
          <w:rFonts w:ascii="Times New Roman" w:hAnsi="Times New Roman" w:cs="Times New Roman"/>
          <w:noProof w:val="0"/>
          <w:lang w:val="en-GB"/>
          <w:rPrChange w:id="488"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489" w:author="Author">
            <w:rPr>
              <w:rFonts w:asciiTheme="majorBidi" w:hAnsiTheme="majorBidi" w:cstheme="majorBidi"/>
              <w:noProof w:val="0"/>
              <w:lang w:val="en-GB"/>
            </w:rPr>
          </w:rPrChange>
        </w:rPr>
        <w:t>) 222.</w:t>
      </w:r>
    </w:p>
  </w:footnote>
  <w:footnote w:id="20">
    <w:p w14:paraId="24B17D90" w14:textId="3D01582B" w:rsidR="00F8719C" w:rsidRPr="0042399B" w:rsidRDefault="00F8719C" w:rsidP="00EF69F6">
      <w:pPr>
        <w:pStyle w:val="FootnoteText"/>
        <w:jc w:val="both"/>
        <w:rPr>
          <w:rFonts w:ascii="Times New Roman" w:hAnsi="Times New Roman" w:cs="Times New Roman"/>
          <w:noProof w:val="0"/>
          <w:lang w:val="en-GB"/>
          <w:rPrChange w:id="54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54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543" w:author="Author">
            <w:rPr>
              <w:rFonts w:asciiTheme="majorBidi" w:hAnsiTheme="majorBidi" w:cstheme="majorBidi"/>
              <w:noProof w:val="0"/>
              <w:lang w:val="en-GB"/>
            </w:rPr>
          </w:rPrChange>
        </w:rPr>
        <w:t xml:space="preserve"> Romi Adetio Setiawan and Agung Suwandaru, ‘Risk of Islamic securities (SUKUK) and a proposed reforms for development: the Indonesian experience’ (2024) 14(3) </w:t>
      </w:r>
      <w:r w:rsidRPr="0042399B">
        <w:rPr>
          <w:rFonts w:ascii="Times New Roman" w:hAnsi="Times New Roman" w:cs="Times New Roman"/>
          <w:iCs/>
          <w:noProof w:val="0"/>
          <w:lang w:val="en-GB"/>
          <w:rPrChange w:id="544" w:author="Author">
            <w:rPr>
              <w:rFonts w:asciiTheme="majorBidi" w:hAnsiTheme="majorBidi" w:cstheme="majorBidi"/>
              <w:iCs/>
              <w:noProof w:val="0"/>
              <w:lang w:val="en-GB"/>
            </w:rPr>
          </w:rPrChange>
        </w:rPr>
        <w:t>Journal of Sustainable Finance Investment</w:t>
      </w:r>
      <w:r w:rsidRPr="0042399B">
        <w:rPr>
          <w:rFonts w:ascii="Times New Roman" w:hAnsi="Times New Roman" w:cs="Times New Roman"/>
          <w:noProof w:val="0"/>
          <w:lang w:val="en-GB"/>
          <w:rPrChange w:id="545" w:author="Author">
            <w:rPr>
              <w:rFonts w:asciiTheme="majorBidi" w:hAnsiTheme="majorBidi" w:cstheme="majorBidi"/>
              <w:noProof w:val="0"/>
              <w:lang w:val="en-GB"/>
            </w:rPr>
          </w:rPrChange>
        </w:rPr>
        <w:t xml:space="preserve"> 1, 1-5.</w:t>
      </w:r>
    </w:p>
  </w:footnote>
  <w:footnote w:id="21">
    <w:p w14:paraId="482AB6B5" w14:textId="61723C83" w:rsidR="00F8719C" w:rsidRPr="0042399B" w:rsidRDefault="00F8719C" w:rsidP="00EF69F6">
      <w:pPr>
        <w:pStyle w:val="FootnoteText"/>
        <w:jc w:val="both"/>
        <w:rPr>
          <w:rFonts w:ascii="Times New Roman" w:hAnsi="Times New Roman" w:cs="Times New Roman"/>
          <w:noProof w:val="0"/>
          <w:lang w:val="en-GB"/>
          <w:rPrChange w:id="54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55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551" w:author="Author">
            <w:rPr>
              <w:rFonts w:asciiTheme="majorBidi" w:hAnsiTheme="majorBidi" w:cstheme="majorBidi"/>
              <w:noProof w:val="0"/>
              <w:lang w:val="en-GB"/>
            </w:rPr>
          </w:rPrChange>
        </w:rPr>
        <w:t xml:space="preserve"> Yusuf Qardhawi, </w:t>
      </w:r>
      <w:r w:rsidRPr="0042399B">
        <w:rPr>
          <w:rFonts w:ascii="Times New Roman" w:hAnsi="Times New Roman" w:cs="Times New Roman"/>
          <w:i/>
          <w:noProof w:val="0"/>
          <w:lang w:val="en-GB"/>
          <w:rPrChange w:id="552" w:author="Author">
            <w:rPr>
              <w:rFonts w:asciiTheme="majorBidi" w:hAnsiTheme="majorBidi" w:cstheme="majorBidi"/>
              <w:i/>
              <w:noProof w:val="0"/>
              <w:lang w:val="en-GB"/>
            </w:rPr>
          </w:rPrChange>
        </w:rPr>
        <w:t xml:space="preserve">Fiqhus Zakat </w:t>
      </w:r>
      <w:r w:rsidRPr="0042399B">
        <w:rPr>
          <w:rFonts w:ascii="Times New Roman" w:hAnsi="Times New Roman" w:cs="Times New Roman"/>
          <w:noProof w:val="0"/>
          <w:lang w:val="en-GB"/>
          <w:rPrChange w:id="553" w:author="Author">
            <w:rPr>
              <w:rFonts w:asciiTheme="majorBidi" w:hAnsiTheme="majorBidi" w:cstheme="majorBidi"/>
              <w:noProof w:val="0"/>
              <w:lang w:val="en-GB"/>
            </w:rPr>
          </w:rPrChange>
        </w:rPr>
        <w:t>(Beirut: Muassasah Risalah 1991) 10-27.</w:t>
      </w:r>
    </w:p>
  </w:footnote>
  <w:footnote w:id="22">
    <w:p w14:paraId="29B01CD7" w14:textId="1751ED4A" w:rsidR="00F8719C" w:rsidRPr="0042399B" w:rsidRDefault="00F8719C" w:rsidP="00EF69F6">
      <w:pPr>
        <w:pStyle w:val="FootnoteText"/>
        <w:jc w:val="both"/>
        <w:rPr>
          <w:rFonts w:ascii="Times New Roman" w:hAnsi="Times New Roman" w:cs="Times New Roman"/>
          <w:noProof w:val="0"/>
          <w:lang w:val="en-GB"/>
          <w:rPrChange w:id="560"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561"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562" w:author="Author">
            <w:rPr>
              <w:rFonts w:asciiTheme="majorBidi" w:hAnsiTheme="majorBidi" w:cstheme="majorBidi"/>
              <w:noProof w:val="0"/>
              <w:lang w:val="en-GB"/>
            </w:rPr>
          </w:rPrChange>
        </w:rPr>
        <w:t xml:space="preserve"> Wahbah Zuhaili, </w:t>
      </w:r>
      <w:r w:rsidRPr="0042399B">
        <w:rPr>
          <w:rFonts w:ascii="Times New Roman" w:hAnsi="Times New Roman" w:cs="Times New Roman"/>
          <w:i/>
          <w:noProof w:val="0"/>
          <w:lang w:val="en-GB"/>
          <w:rPrChange w:id="563" w:author="Author">
            <w:rPr>
              <w:rFonts w:asciiTheme="majorBidi" w:hAnsiTheme="majorBidi" w:cstheme="majorBidi"/>
              <w:i/>
              <w:noProof w:val="0"/>
              <w:lang w:val="en-GB"/>
            </w:rPr>
          </w:rPrChange>
        </w:rPr>
        <w:t>Al-Fiqh al-Islami wa Adillatuhu</w:t>
      </w:r>
      <w:r w:rsidRPr="0042399B">
        <w:rPr>
          <w:rFonts w:ascii="Times New Roman" w:hAnsi="Times New Roman" w:cs="Times New Roman"/>
          <w:noProof w:val="0"/>
          <w:lang w:val="en-GB"/>
          <w:rPrChange w:id="564" w:author="Author">
            <w:rPr>
              <w:rFonts w:asciiTheme="majorBidi" w:hAnsiTheme="majorBidi" w:cstheme="majorBidi"/>
              <w:noProof w:val="0"/>
              <w:lang w:val="en-GB"/>
            </w:rPr>
          </w:rPrChange>
        </w:rPr>
        <w:t xml:space="preserve"> (Beirut: Dar Al-Fikr al-Mu'as, 1999) 83.</w:t>
      </w:r>
    </w:p>
  </w:footnote>
  <w:footnote w:id="23">
    <w:p w14:paraId="644F2AD6" w14:textId="3DCFD40B" w:rsidR="00F8719C" w:rsidRPr="0042399B" w:rsidRDefault="00F8719C" w:rsidP="00EF69F6">
      <w:pPr>
        <w:pStyle w:val="FootnoteText"/>
        <w:jc w:val="both"/>
        <w:rPr>
          <w:rFonts w:ascii="Times New Roman" w:hAnsi="Times New Roman" w:cs="Times New Roman"/>
          <w:noProof w:val="0"/>
          <w:lang w:val="en-GB"/>
          <w:rPrChange w:id="567"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568"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569" w:author="Author">
            <w:rPr>
              <w:rFonts w:asciiTheme="majorBidi" w:hAnsiTheme="majorBidi" w:cstheme="majorBidi"/>
              <w:noProof w:val="0"/>
              <w:lang w:val="en-GB"/>
            </w:rPr>
          </w:rPrChange>
        </w:rPr>
        <w:t xml:space="preserve"> ibid.</w:t>
      </w:r>
    </w:p>
  </w:footnote>
  <w:footnote w:id="24">
    <w:p w14:paraId="4C2B3F90" w14:textId="7B9CD1C7" w:rsidR="00F8719C" w:rsidRPr="0042399B" w:rsidRDefault="00F8719C" w:rsidP="008611E0">
      <w:pPr>
        <w:pStyle w:val="FootnoteText"/>
        <w:jc w:val="both"/>
        <w:rPr>
          <w:rFonts w:ascii="Times New Roman" w:hAnsi="Times New Roman" w:cs="Times New Roman"/>
          <w:noProof w:val="0"/>
          <w:lang w:val="en-GB"/>
          <w:rPrChange w:id="57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57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576" w:author="Author">
            <w:rPr>
              <w:rFonts w:asciiTheme="majorBidi" w:hAnsiTheme="majorBidi" w:cstheme="majorBidi"/>
              <w:noProof w:val="0"/>
              <w:lang w:val="en-GB"/>
            </w:rPr>
          </w:rPrChange>
        </w:rPr>
        <w:t xml:space="preserve"> Qardhawi (n </w:t>
      </w:r>
      <w:r w:rsidRPr="0042399B">
        <w:rPr>
          <w:rFonts w:ascii="Times New Roman" w:hAnsi="Times New Roman" w:cs="Times New Roman"/>
          <w:noProof w:val="0"/>
          <w:lang w:val="en-GB"/>
          <w:rPrChange w:id="577"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578" w:author="Author">
            <w:rPr>
              <w:rFonts w:asciiTheme="majorBidi" w:hAnsiTheme="majorBidi" w:cstheme="majorBidi"/>
              <w:noProof w:val="0"/>
              <w:lang w:val="en-GB"/>
            </w:rPr>
          </w:rPrChange>
        </w:rPr>
        <w:instrText xml:space="preserve"> NOTEREF _Ref176982303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579"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580" w:author="Author">
            <w:rPr>
              <w:rStyle w:val="FootnoteReference"/>
              <w:vertAlign w:val="baseline"/>
            </w:rPr>
          </w:rPrChange>
        </w:rPr>
        <w:t>21</w:t>
      </w:r>
      <w:r w:rsidRPr="0042399B">
        <w:rPr>
          <w:rFonts w:ascii="Times New Roman" w:hAnsi="Times New Roman" w:cs="Times New Roman"/>
          <w:noProof w:val="0"/>
          <w:lang w:val="en-GB"/>
          <w:rPrChange w:id="581"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582" w:author="Author">
            <w:rPr>
              <w:rFonts w:asciiTheme="majorBidi" w:hAnsiTheme="majorBidi" w:cstheme="majorBidi"/>
              <w:noProof w:val="0"/>
              <w:lang w:val="en-GB"/>
            </w:rPr>
          </w:rPrChange>
        </w:rPr>
        <w:t>) 35.</w:t>
      </w:r>
    </w:p>
  </w:footnote>
  <w:footnote w:id="25">
    <w:p w14:paraId="32325FC4" w14:textId="77777777" w:rsidR="00F8719C" w:rsidRPr="0042399B" w:rsidRDefault="00F8719C" w:rsidP="00EF69F6">
      <w:pPr>
        <w:pStyle w:val="FootnoteText"/>
        <w:jc w:val="both"/>
        <w:rPr>
          <w:rFonts w:ascii="Times New Roman" w:hAnsi="Times New Roman" w:cs="Times New Roman"/>
          <w:noProof w:val="0"/>
          <w:lang w:val="en-GB"/>
          <w:rPrChange w:id="59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59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593" w:author="Author">
            <w:rPr>
              <w:rFonts w:asciiTheme="majorBidi" w:hAnsiTheme="majorBidi" w:cstheme="majorBidi"/>
              <w:noProof w:val="0"/>
              <w:lang w:val="en-GB"/>
            </w:rPr>
          </w:rPrChange>
        </w:rPr>
        <w:t xml:space="preserve"> Qur’an, Surat At-Tawbah (The Repentance) 9:60.</w:t>
      </w:r>
    </w:p>
  </w:footnote>
  <w:footnote w:id="26">
    <w:p w14:paraId="51909D9F" w14:textId="163374E3" w:rsidR="00F8719C" w:rsidRPr="0042399B" w:rsidRDefault="00F8719C" w:rsidP="008611E0">
      <w:pPr>
        <w:pStyle w:val="FootnoteText"/>
        <w:jc w:val="both"/>
        <w:rPr>
          <w:rFonts w:ascii="Times New Roman" w:hAnsi="Times New Roman" w:cs="Times New Roman"/>
          <w:noProof w:val="0"/>
          <w:lang w:val="en-GB"/>
          <w:rPrChange w:id="60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60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605" w:author="Author">
            <w:rPr>
              <w:rFonts w:asciiTheme="majorBidi" w:hAnsiTheme="majorBidi" w:cstheme="majorBidi"/>
              <w:noProof w:val="0"/>
              <w:lang w:val="en-GB"/>
            </w:rPr>
          </w:rPrChange>
        </w:rPr>
        <w:t xml:space="preserve"> Qardhawi (n </w:t>
      </w:r>
      <w:r w:rsidRPr="0042399B">
        <w:rPr>
          <w:rFonts w:ascii="Times New Roman" w:hAnsi="Times New Roman" w:cs="Times New Roman"/>
          <w:noProof w:val="0"/>
          <w:lang w:val="en-GB"/>
          <w:rPrChange w:id="606"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607" w:author="Author">
            <w:rPr>
              <w:rFonts w:asciiTheme="majorBidi" w:hAnsiTheme="majorBidi" w:cstheme="majorBidi"/>
              <w:noProof w:val="0"/>
              <w:lang w:val="en-GB"/>
            </w:rPr>
          </w:rPrChange>
        </w:rPr>
        <w:instrText xml:space="preserve"> NOTEREF _Ref176982303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608"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609" w:author="Author">
            <w:rPr>
              <w:rStyle w:val="FootnoteReference"/>
              <w:vertAlign w:val="baseline"/>
            </w:rPr>
          </w:rPrChange>
        </w:rPr>
        <w:t>21</w:t>
      </w:r>
      <w:r w:rsidRPr="0042399B">
        <w:rPr>
          <w:rFonts w:ascii="Times New Roman" w:hAnsi="Times New Roman" w:cs="Times New Roman"/>
          <w:noProof w:val="0"/>
          <w:lang w:val="en-GB"/>
          <w:rPrChange w:id="610"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611" w:author="Author">
            <w:rPr>
              <w:rFonts w:asciiTheme="majorBidi" w:hAnsiTheme="majorBidi" w:cstheme="majorBidi"/>
              <w:noProof w:val="0"/>
              <w:lang w:val="en-GB"/>
            </w:rPr>
          </w:rPrChange>
        </w:rPr>
        <w:t>) 41.</w:t>
      </w:r>
    </w:p>
  </w:footnote>
  <w:footnote w:id="27">
    <w:p w14:paraId="33FBB82D" w14:textId="3506E5DB" w:rsidR="00F8719C" w:rsidRPr="0042399B" w:rsidRDefault="00F8719C" w:rsidP="008611E0">
      <w:pPr>
        <w:pStyle w:val="FootnoteText"/>
        <w:jc w:val="both"/>
        <w:rPr>
          <w:rFonts w:ascii="Times New Roman" w:hAnsi="Times New Roman" w:cs="Times New Roman"/>
          <w:noProof w:val="0"/>
          <w:lang w:val="en-GB"/>
          <w:rPrChange w:id="61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61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616" w:author="Author">
            <w:rPr>
              <w:rFonts w:asciiTheme="majorBidi" w:hAnsiTheme="majorBidi" w:cstheme="majorBidi"/>
              <w:noProof w:val="0"/>
              <w:lang w:val="en-GB"/>
            </w:rPr>
          </w:rPrChange>
        </w:rPr>
        <w:t xml:space="preserve"> Setiawan and Suwandaru (n </w:t>
      </w:r>
      <w:r w:rsidRPr="0042399B">
        <w:rPr>
          <w:rFonts w:ascii="Times New Roman" w:hAnsi="Times New Roman" w:cs="Times New Roman"/>
          <w:noProof w:val="0"/>
          <w:lang w:val="en-GB"/>
          <w:rPrChange w:id="617"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618" w:author="Author">
            <w:rPr>
              <w:rFonts w:asciiTheme="majorBidi" w:hAnsiTheme="majorBidi" w:cstheme="majorBidi"/>
              <w:noProof w:val="0"/>
              <w:lang w:val="en-GB"/>
            </w:rPr>
          </w:rPrChange>
        </w:rPr>
        <w:instrText xml:space="preserve"> NOTEREF _Ref176982331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619"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620" w:author="Author">
            <w:rPr>
              <w:rStyle w:val="FootnoteReference"/>
              <w:vertAlign w:val="baseline"/>
            </w:rPr>
          </w:rPrChange>
        </w:rPr>
        <w:t>20</w:t>
      </w:r>
      <w:r w:rsidRPr="0042399B">
        <w:rPr>
          <w:rFonts w:ascii="Times New Roman" w:hAnsi="Times New Roman" w:cs="Times New Roman"/>
          <w:noProof w:val="0"/>
          <w:lang w:val="en-GB"/>
          <w:rPrChange w:id="621"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622" w:author="Author">
            <w:rPr>
              <w:rFonts w:asciiTheme="majorBidi" w:hAnsiTheme="majorBidi" w:cstheme="majorBidi"/>
              <w:noProof w:val="0"/>
              <w:lang w:val="en-GB"/>
            </w:rPr>
          </w:rPrChange>
        </w:rPr>
        <w:t>) 8.</w:t>
      </w:r>
    </w:p>
  </w:footnote>
  <w:footnote w:id="28">
    <w:p w14:paraId="5AD560E6" w14:textId="62A80F59" w:rsidR="00F8719C" w:rsidRPr="0042399B" w:rsidRDefault="00F8719C" w:rsidP="008611E0">
      <w:pPr>
        <w:pStyle w:val="FootnoteText"/>
        <w:jc w:val="both"/>
        <w:rPr>
          <w:rFonts w:ascii="Times New Roman" w:hAnsi="Times New Roman" w:cs="Times New Roman"/>
          <w:noProof w:val="0"/>
          <w:lang w:val="en-GB"/>
          <w:rPrChange w:id="627"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628"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629" w:author="Author">
            <w:rPr>
              <w:rFonts w:asciiTheme="majorBidi" w:hAnsiTheme="majorBidi" w:cstheme="majorBidi"/>
              <w:noProof w:val="0"/>
              <w:lang w:val="en-GB"/>
            </w:rPr>
          </w:rPrChange>
        </w:rPr>
        <w:t xml:space="preserve"> Zuhaili (n </w:t>
      </w:r>
      <w:r w:rsidRPr="0042399B">
        <w:rPr>
          <w:rFonts w:ascii="Times New Roman" w:hAnsi="Times New Roman" w:cs="Times New Roman"/>
          <w:noProof w:val="0"/>
          <w:lang w:val="en-GB"/>
          <w:rPrChange w:id="630"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631" w:author="Author">
            <w:rPr>
              <w:rFonts w:asciiTheme="majorBidi" w:hAnsiTheme="majorBidi" w:cstheme="majorBidi"/>
              <w:noProof w:val="0"/>
              <w:lang w:val="en-GB"/>
            </w:rPr>
          </w:rPrChange>
        </w:rPr>
        <w:instrText xml:space="preserve"> NOTEREF _Ref176982342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632"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633" w:author="Author">
            <w:rPr>
              <w:rStyle w:val="FootnoteReference"/>
              <w:vertAlign w:val="baseline"/>
            </w:rPr>
          </w:rPrChange>
        </w:rPr>
        <w:t>22</w:t>
      </w:r>
      <w:r w:rsidRPr="0042399B">
        <w:rPr>
          <w:rFonts w:ascii="Times New Roman" w:hAnsi="Times New Roman" w:cs="Times New Roman"/>
          <w:noProof w:val="0"/>
          <w:lang w:val="en-GB"/>
          <w:rPrChange w:id="634"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635" w:author="Author">
            <w:rPr>
              <w:rFonts w:asciiTheme="majorBidi" w:hAnsiTheme="majorBidi" w:cstheme="majorBidi"/>
              <w:noProof w:val="0"/>
              <w:lang w:val="en-GB"/>
            </w:rPr>
          </w:rPrChange>
        </w:rPr>
        <w:t>) 80.</w:t>
      </w:r>
    </w:p>
  </w:footnote>
  <w:footnote w:id="29">
    <w:p w14:paraId="46F34D7E" w14:textId="7FE2E23B" w:rsidR="00F8719C" w:rsidRPr="0042399B" w:rsidRDefault="00F8719C" w:rsidP="00EF69F6">
      <w:pPr>
        <w:pStyle w:val="FootnoteText"/>
        <w:jc w:val="both"/>
        <w:rPr>
          <w:rFonts w:ascii="Times New Roman" w:hAnsi="Times New Roman" w:cs="Times New Roman"/>
          <w:noProof w:val="0"/>
          <w:lang w:val="en-GB"/>
          <w:rPrChange w:id="64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64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643" w:author="Author">
            <w:rPr>
              <w:rFonts w:asciiTheme="majorBidi" w:hAnsiTheme="majorBidi" w:cstheme="majorBidi"/>
              <w:noProof w:val="0"/>
              <w:lang w:val="en-GB"/>
            </w:rPr>
          </w:rPrChange>
        </w:rPr>
        <w:t xml:space="preserve"> Roger Garaudy, </w:t>
      </w:r>
      <w:r w:rsidRPr="0042399B">
        <w:rPr>
          <w:rFonts w:ascii="Times New Roman" w:hAnsi="Times New Roman" w:cs="Times New Roman"/>
          <w:i/>
          <w:noProof w:val="0"/>
          <w:lang w:val="en-GB"/>
          <w:rPrChange w:id="644" w:author="Author">
            <w:rPr>
              <w:rFonts w:asciiTheme="majorBidi" w:hAnsiTheme="majorBidi" w:cstheme="majorBidi"/>
              <w:i/>
              <w:noProof w:val="0"/>
              <w:lang w:val="en-GB"/>
            </w:rPr>
          </w:rPrChange>
        </w:rPr>
        <w:t>Mencari Agama pada Abad XX: Wasiat Filsafat Roger Garaudy</w:t>
      </w:r>
      <w:r w:rsidRPr="0042399B">
        <w:rPr>
          <w:rFonts w:ascii="Times New Roman" w:hAnsi="Times New Roman" w:cs="Times New Roman"/>
          <w:noProof w:val="0"/>
          <w:lang w:val="en-GB"/>
          <w:rPrChange w:id="645" w:author="Author">
            <w:rPr>
              <w:rFonts w:asciiTheme="majorBidi" w:hAnsiTheme="majorBidi" w:cstheme="majorBidi"/>
              <w:noProof w:val="0"/>
              <w:lang w:val="en-GB"/>
            </w:rPr>
          </w:rPrChange>
        </w:rPr>
        <w:t xml:space="preserve"> (Jakarta: Bulan Bintang 1986), 95.</w:t>
      </w:r>
    </w:p>
  </w:footnote>
  <w:footnote w:id="30">
    <w:p w14:paraId="7EF0B0DD" w14:textId="3D288B73" w:rsidR="00F8719C" w:rsidRPr="0042399B" w:rsidRDefault="00F8719C" w:rsidP="008611E0">
      <w:pPr>
        <w:pStyle w:val="FootnoteText"/>
        <w:jc w:val="both"/>
        <w:rPr>
          <w:rFonts w:ascii="Times New Roman" w:hAnsi="Times New Roman" w:cs="Times New Roman"/>
          <w:noProof w:val="0"/>
          <w:lang w:val="en-GB"/>
          <w:rPrChange w:id="65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65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658" w:author="Author">
            <w:rPr>
              <w:rFonts w:asciiTheme="majorBidi" w:hAnsiTheme="majorBidi" w:cstheme="majorBidi"/>
              <w:noProof w:val="0"/>
              <w:lang w:val="en-GB"/>
            </w:rPr>
          </w:rPrChange>
        </w:rPr>
        <w:t xml:space="preserve"> International Working Group on Zakat Core Principles (n </w:t>
      </w:r>
      <w:r w:rsidRPr="0042399B">
        <w:rPr>
          <w:rFonts w:ascii="Times New Roman" w:hAnsi="Times New Roman" w:cs="Times New Roman"/>
          <w:noProof w:val="0"/>
          <w:lang w:val="en-GB"/>
          <w:rPrChange w:id="659"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660" w:author="Author">
            <w:rPr>
              <w:rFonts w:asciiTheme="majorBidi" w:hAnsiTheme="majorBidi" w:cstheme="majorBidi"/>
              <w:noProof w:val="0"/>
              <w:lang w:val="en-GB"/>
            </w:rPr>
          </w:rPrChange>
        </w:rPr>
        <w:instrText xml:space="preserve"> NOTEREF _Ref176982448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661"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662" w:author="Author">
            <w:rPr>
              <w:rStyle w:val="FootnoteReference"/>
              <w:vertAlign w:val="baseline"/>
            </w:rPr>
          </w:rPrChange>
        </w:rPr>
        <w:t>8</w:t>
      </w:r>
      <w:r w:rsidRPr="0042399B">
        <w:rPr>
          <w:rFonts w:ascii="Times New Roman" w:hAnsi="Times New Roman" w:cs="Times New Roman"/>
          <w:noProof w:val="0"/>
          <w:lang w:val="en-GB"/>
          <w:rPrChange w:id="663"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664" w:author="Author">
            <w:rPr>
              <w:rFonts w:asciiTheme="majorBidi" w:hAnsiTheme="majorBidi" w:cstheme="majorBidi"/>
              <w:noProof w:val="0"/>
              <w:lang w:val="en-GB"/>
            </w:rPr>
          </w:rPrChange>
        </w:rPr>
        <w:t xml:space="preserve">) 1-17. </w:t>
      </w:r>
    </w:p>
  </w:footnote>
  <w:footnote w:id="31">
    <w:p w14:paraId="72BE032C" w14:textId="3C5B3435" w:rsidR="00F8719C" w:rsidRPr="0042399B" w:rsidRDefault="00F8719C" w:rsidP="00EF69F6">
      <w:pPr>
        <w:pStyle w:val="FootnoteText"/>
        <w:jc w:val="both"/>
        <w:rPr>
          <w:rFonts w:ascii="Times New Roman" w:hAnsi="Times New Roman" w:cs="Times New Roman"/>
          <w:noProof w:val="0"/>
          <w:lang w:val="en-GB"/>
          <w:rPrChange w:id="70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70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710" w:author="Author">
            <w:rPr>
              <w:rFonts w:asciiTheme="majorBidi" w:hAnsiTheme="majorBidi" w:cstheme="majorBidi"/>
              <w:noProof w:val="0"/>
              <w:lang w:val="en-GB"/>
            </w:rPr>
          </w:rPrChange>
        </w:rPr>
        <w:t xml:space="preserve"> ibid.</w:t>
      </w:r>
    </w:p>
  </w:footnote>
  <w:footnote w:id="32">
    <w:p w14:paraId="7E8C969B" w14:textId="0C91FF77" w:rsidR="00F8719C" w:rsidRPr="0042399B" w:rsidRDefault="00F8719C" w:rsidP="00EF69F6">
      <w:pPr>
        <w:pStyle w:val="FootnoteText"/>
        <w:jc w:val="both"/>
        <w:rPr>
          <w:rFonts w:ascii="Times New Roman" w:hAnsi="Times New Roman" w:cs="Times New Roman"/>
          <w:noProof w:val="0"/>
          <w:lang w:val="en-GB"/>
          <w:rPrChange w:id="73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73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733" w:author="Author">
            <w:rPr>
              <w:rFonts w:asciiTheme="majorBidi" w:hAnsiTheme="majorBidi" w:cstheme="majorBidi"/>
              <w:noProof w:val="0"/>
              <w:lang w:val="en-GB"/>
            </w:rPr>
          </w:rPrChange>
        </w:rPr>
        <w:t xml:space="preserve"> ibid.</w:t>
      </w:r>
    </w:p>
  </w:footnote>
  <w:footnote w:id="33">
    <w:p w14:paraId="727AC09A" w14:textId="64A463D3" w:rsidR="00F8719C" w:rsidRPr="0042399B" w:rsidRDefault="00F8719C" w:rsidP="00EF69F6">
      <w:pPr>
        <w:pStyle w:val="FootnoteText"/>
        <w:jc w:val="both"/>
        <w:rPr>
          <w:rFonts w:ascii="Times New Roman" w:hAnsi="Times New Roman" w:cs="Times New Roman"/>
          <w:noProof w:val="0"/>
          <w:lang w:val="en-GB"/>
          <w:rPrChange w:id="765"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766"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767" w:author="Author">
            <w:rPr>
              <w:rFonts w:asciiTheme="majorBidi" w:hAnsiTheme="majorBidi" w:cstheme="majorBidi"/>
              <w:noProof w:val="0"/>
              <w:lang w:val="en-GB"/>
            </w:rPr>
          </w:rPrChange>
        </w:rPr>
        <w:t xml:space="preserve"> ibid.</w:t>
      </w:r>
    </w:p>
  </w:footnote>
  <w:footnote w:id="34">
    <w:p w14:paraId="6A3BBD5E" w14:textId="64CCC673" w:rsidR="00F8719C" w:rsidRPr="0042399B" w:rsidRDefault="00F8719C" w:rsidP="00EF69F6">
      <w:pPr>
        <w:pStyle w:val="FootnoteText"/>
        <w:jc w:val="both"/>
        <w:rPr>
          <w:rFonts w:ascii="Times New Roman" w:hAnsi="Times New Roman" w:cs="Times New Roman"/>
          <w:noProof w:val="0"/>
          <w:lang w:val="en-GB"/>
          <w:rPrChange w:id="812"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813"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814" w:author="Author">
            <w:rPr>
              <w:rFonts w:asciiTheme="majorBidi" w:hAnsiTheme="majorBidi" w:cstheme="majorBidi"/>
              <w:noProof w:val="0"/>
              <w:lang w:val="en-GB"/>
            </w:rPr>
          </w:rPrChange>
        </w:rPr>
        <w:t xml:space="preserve"> Shanza Khan and Sara Qutub, 'The Benazir Income Support Programme and the Zakat Programme: A Political Economy Analysis of Gender' </w:t>
      </w:r>
      <w:r w:rsidRPr="0042399B">
        <w:rPr>
          <w:rFonts w:ascii="Times New Roman" w:hAnsi="Times New Roman" w:cs="Times New Roman"/>
          <w:i/>
          <w:iCs/>
          <w:noProof w:val="0"/>
          <w:lang w:val="en-GB"/>
          <w:rPrChange w:id="815" w:author="Author">
            <w:rPr>
              <w:rFonts w:asciiTheme="majorBidi" w:hAnsiTheme="majorBidi" w:cstheme="majorBidi"/>
              <w:i/>
              <w:iCs/>
              <w:noProof w:val="0"/>
              <w:lang w:val="en-GB"/>
            </w:rPr>
          </w:rPrChange>
        </w:rPr>
        <w:t>Overseas Development Institute</w:t>
      </w:r>
      <w:r w:rsidRPr="0042399B">
        <w:rPr>
          <w:rFonts w:ascii="Times New Roman" w:hAnsi="Times New Roman" w:cs="Times New Roman"/>
          <w:noProof w:val="0"/>
          <w:lang w:val="en-GB"/>
          <w:rPrChange w:id="816" w:author="Author">
            <w:rPr>
              <w:rFonts w:asciiTheme="majorBidi" w:hAnsiTheme="majorBidi" w:cstheme="majorBidi"/>
              <w:noProof w:val="0"/>
              <w:lang w:val="en-GB"/>
            </w:rPr>
          </w:rPrChange>
        </w:rPr>
        <w:t xml:space="preserve"> (London: November 2010) &lt;https://odi.cdn.ngo/media/documents/7247.pdf&gt; Accessed 23 June 2024.</w:t>
      </w:r>
    </w:p>
  </w:footnote>
  <w:footnote w:id="35">
    <w:p w14:paraId="10DCAEDF" w14:textId="5B5BBEA6" w:rsidR="00F8719C" w:rsidRPr="0042399B" w:rsidRDefault="00F8719C" w:rsidP="00EF69F6">
      <w:pPr>
        <w:pStyle w:val="FootnoteText"/>
        <w:jc w:val="both"/>
        <w:rPr>
          <w:rFonts w:ascii="Times New Roman" w:hAnsi="Times New Roman" w:cs="Times New Roman"/>
          <w:noProof w:val="0"/>
          <w:lang w:val="en-GB"/>
          <w:rPrChange w:id="832"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833"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834" w:author="Author">
            <w:rPr>
              <w:rFonts w:asciiTheme="majorBidi" w:hAnsiTheme="majorBidi" w:cstheme="majorBidi"/>
              <w:noProof w:val="0"/>
              <w:lang w:val="en-GB"/>
            </w:rPr>
          </w:rPrChange>
        </w:rPr>
        <w:t xml:space="preserve"> ibid 24.</w:t>
      </w:r>
    </w:p>
  </w:footnote>
  <w:footnote w:id="36">
    <w:p w14:paraId="7D2D4DD1" w14:textId="6C43C202" w:rsidR="00F8719C" w:rsidRPr="0042399B" w:rsidRDefault="00F8719C" w:rsidP="008611E0">
      <w:pPr>
        <w:pStyle w:val="FootnoteText"/>
        <w:jc w:val="both"/>
        <w:rPr>
          <w:rFonts w:ascii="Times New Roman" w:hAnsi="Times New Roman" w:cs="Times New Roman"/>
          <w:noProof w:val="0"/>
          <w:lang w:val="en-GB"/>
          <w:rPrChange w:id="845"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846"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847" w:author="Author">
            <w:rPr>
              <w:rFonts w:asciiTheme="majorBidi" w:hAnsiTheme="majorBidi" w:cstheme="majorBidi"/>
              <w:noProof w:val="0"/>
              <w:lang w:val="en-GB"/>
            </w:rPr>
          </w:rPrChange>
        </w:rPr>
        <w:t xml:space="preserve"> Greif (n </w:t>
      </w:r>
      <w:r w:rsidRPr="0042399B">
        <w:rPr>
          <w:rFonts w:ascii="Times New Roman" w:hAnsi="Times New Roman" w:cs="Times New Roman"/>
          <w:noProof w:val="0"/>
          <w:lang w:val="en-GB"/>
          <w:rPrChange w:id="848"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849" w:author="Author">
            <w:rPr>
              <w:rFonts w:asciiTheme="majorBidi" w:hAnsiTheme="majorBidi" w:cstheme="majorBidi"/>
              <w:noProof w:val="0"/>
              <w:lang w:val="en-GB"/>
            </w:rPr>
          </w:rPrChange>
        </w:rPr>
        <w:instrText xml:space="preserve"> NOTEREF _Ref176982485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850"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851" w:author="Author">
            <w:rPr>
              <w:rStyle w:val="FootnoteReference"/>
              <w:vertAlign w:val="baseline"/>
            </w:rPr>
          </w:rPrChange>
        </w:rPr>
        <w:t>9</w:t>
      </w:r>
      <w:r w:rsidRPr="0042399B">
        <w:rPr>
          <w:rFonts w:ascii="Times New Roman" w:hAnsi="Times New Roman" w:cs="Times New Roman"/>
          <w:noProof w:val="0"/>
          <w:lang w:val="en-GB"/>
          <w:rPrChange w:id="852"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853" w:author="Author">
            <w:rPr>
              <w:rFonts w:asciiTheme="majorBidi" w:hAnsiTheme="majorBidi" w:cstheme="majorBidi"/>
              <w:noProof w:val="0"/>
              <w:lang w:val="en-GB"/>
            </w:rPr>
          </w:rPrChange>
        </w:rPr>
        <w:t>) 528.</w:t>
      </w:r>
    </w:p>
  </w:footnote>
  <w:footnote w:id="37">
    <w:p w14:paraId="4E0F3C97" w14:textId="2BDD3FAD" w:rsidR="00F8719C" w:rsidRPr="0042399B" w:rsidRDefault="00F8719C" w:rsidP="008611E0">
      <w:pPr>
        <w:pStyle w:val="FootnoteText"/>
        <w:jc w:val="both"/>
        <w:rPr>
          <w:rFonts w:ascii="Times New Roman" w:hAnsi="Times New Roman" w:cs="Times New Roman"/>
          <w:noProof w:val="0"/>
          <w:lang w:val="en-GB"/>
          <w:rPrChange w:id="85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85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858" w:author="Author">
            <w:rPr>
              <w:rFonts w:asciiTheme="majorBidi" w:hAnsiTheme="majorBidi" w:cstheme="majorBidi"/>
              <w:noProof w:val="0"/>
              <w:lang w:val="en-GB"/>
            </w:rPr>
          </w:rPrChange>
        </w:rPr>
        <w:t xml:space="preserve"> Alamad, (n </w:t>
      </w:r>
      <w:r w:rsidRPr="0042399B">
        <w:rPr>
          <w:rFonts w:ascii="Times New Roman" w:hAnsi="Times New Roman" w:cs="Times New Roman"/>
          <w:noProof w:val="0"/>
          <w:lang w:val="en-GB"/>
          <w:rPrChange w:id="859"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860" w:author="Author">
            <w:rPr>
              <w:rFonts w:asciiTheme="majorBidi" w:hAnsiTheme="majorBidi" w:cstheme="majorBidi"/>
              <w:noProof w:val="0"/>
              <w:lang w:val="en-GB"/>
            </w:rPr>
          </w:rPrChange>
        </w:rPr>
        <w:instrText xml:space="preserve"> NOTEREF _Ref176982503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861"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862" w:author="Author">
            <w:rPr>
              <w:rStyle w:val="FootnoteReference"/>
              <w:vertAlign w:val="baseline"/>
            </w:rPr>
          </w:rPrChange>
        </w:rPr>
        <w:t>3</w:t>
      </w:r>
      <w:r w:rsidRPr="0042399B">
        <w:rPr>
          <w:rFonts w:ascii="Times New Roman" w:hAnsi="Times New Roman" w:cs="Times New Roman"/>
          <w:noProof w:val="0"/>
          <w:lang w:val="en-GB"/>
          <w:rPrChange w:id="863"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864" w:author="Author">
            <w:rPr>
              <w:rFonts w:asciiTheme="majorBidi" w:hAnsiTheme="majorBidi" w:cstheme="majorBidi"/>
              <w:noProof w:val="0"/>
              <w:lang w:val="en-GB"/>
            </w:rPr>
          </w:rPrChange>
        </w:rPr>
        <w:t>) 28.</w:t>
      </w:r>
    </w:p>
  </w:footnote>
  <w:footnote w:id="38">
    <w:p w14:paraId="070104DB" w14:textId="7EE1C7BF" w:rsidR="00F8719C" w:rsidRPr="0042399B" w:rsidRDefault="00F8719C" w:rsidP="008611E0">
      <w:pPr>
        <w:pStyle w:val="FootnoteText"/>
        <w:jc w:val="both"/>
        <w:rPr>
          <w:rFonts w:ascii="Times New Roman" w:hAnsi="Times New Roman" w:cs="Times New Roman"/>
          <w:noProof w:val="0"/>
          <w:lang w:val="en-GB"/>
          <w:rPrChange w:id="89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89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893" w:author="Author">
            <w:rPr>
              <w:rFonts w:asciiTheme="majorBidi" w:hAnsiTheme="majorBidi" w:cstheme="majorBidi"/>
              <w:noProof w:val="0"/>
              <w:lang w:val="en-GB"/>
            </w:rPr>
          </w:rPrChange>
        </w:rPr>
        <w:t xml:space="preserve"> International Working Group on Zakat Core Principles (n </w:t>
      </w:r>
      <w:r w:rsidRPr="0042399B">
        <w:rPr>
          <w:rFonts w:ascii="Times New Roman" w:hAnsi="Times New Roman" w:cs="Times New Roman"/>
          <w:noProof w:val="0"/>
          <w:lang w:val="en-GB"/>
          <w:rPrChange w:id="894"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895" w:author="Author">
            <w:rPr>
              <w:rFonts w:asciiTheme="majorBidi" w:hAnsiTheme="majorBidi" w:cstheme="majorBidi"/>
              <w:noProof w:val="0"/>
              <w:lang w:val="en-GB"/>
            </w:rPr>
          </w:rPrChange>
        </w:rPr>
        <w:instrText xml:space="preserve"> NOTEREF _Ref176982448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896"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897" w:author="Author">
            <w:rPr>
              <w:rStyle w:val="FootnoteReference"/>
              <w:vertAlign w:val="baseline"/>
            </w:rPr>
          </w:rPrChange>
        </w:rPr>
        <w:t>8</w:t>
      </w:r>
      <w:r w:rsidRPr="0042399B">
        <w:rPr>
          <w:rFonts w:ascii="Times New Roman" w:hAnsi="Times New Roman" w:cs="Times New Roman"/>
          <w:noProof w:val="0"/>
          <w:lang w:val="en-GB"/>
          <w:rPrChange w:id="898"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899" w:author="Author">
            <w:rPr>
              <w:rFonts w:asciiTheme="majorBidi" w:hAnsiTheme="majorBidi" w:cstheme="majorBidi"/>
              <w:noProof w:val="0"/>
              <w:lang w:val="en-GB"/>
            </w:rPr>
          </w:rPrChange>
        </w:rPr>
        <w:t>) 1-17.</w:t>
      </w:r>
    </w:p>
  </w:footnote>
  <w:footnote w:id="39">
    <w:p w14:paraId="0B9387DF" w14:textId="085D5056" w:rsidR="00F8719C" w:rsidRPr="0042399B" w:rsidRDefault="00F8719C" w:rsidP="00EF69F6">
      <w:pPr>
        <w:pStyle w:val="FootnoteText"/>
        <w:jc w:val="both"/>
        <w:rPr>
          <w:rFonts w:ascii="Times New Roman" w:hAnsi="Times New Roman" w:cs="Times New Roman"/>
          <w:noProof w:val="0"/>
          <w:lang w:val="en-GB"/>
          <w:rPrChange w:id="93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93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938" w:author="Author">
            <w:rPr>
              <w:rFonts w:asciiTheme="majorBidi" w:hAnsiTheme="majorBidi" w:cstheme="majorBidi"/>
              <w:noProof w:val="0"/>
              <w:lang w:val="en-GB"/>
            </w:rPr>
          </w:rPrChange>
        </w:rPr>
        <w:t xml:space="preserve"> ibid.</w:t>
      </w:r>
    </w:p>
  </w:footnote>
  <w:footnote w:id="40">
    <w:p w14:paraId="35D01DCD" w14:textId="6A8EDB21" w:rsidR="00F8719C" w:rsidRPr="0042399B" w:rsidRDefault="00F8719C" w:rsidP="00EF69F6">
      <w:pPr>
        <w:pStyle w:val="FootnoteText"/>
        <w:jc w:val="both"/>
        <w:rPr>
          <w:rFonts w:ascii="Times New Roman" w:hAnsi="Times New Roman" w:cs="Times New Roman"/>
          <w:noProof w:val="0"/>
          <w:lang w:val="en-GB"/>
          <w:rPrChange w:id="960"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961"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962" w:author="Author">
            <w:rPr>
              <w:rFonts w:asciiTheme="majorBidi" w:hAnsiTheme="majorBidi" w:cstheme="majorBidi"/>
              <w:noProof w:val="0"/>
              <w:lang w:val="en-GB"/>
            </w:rPr>
          </w:rPrChange>
        </w:rPr>
        <w:t xml:space="preserve"> Mukhlisin Mukhlisin, Khudzaifah Dimyati, Absori Absori, Jelang Ramadhan, Dinil Sulthani, ‘The Effect of Indonesia Philanthropy’s Regulation Towards the Welfare State’ (2022) 1(2) </w:t>
      </w:r>
      <w:r w:rsidRPr="0042399B">
        <w:rPr>
          <w:rFonts w:ascii="Times New Roman" w:hAnsi="Times New Roman" w:cs="Times New Roman"/>
          <w:iCs/>
          <w:noProof w:val="0"/>
          <w:lang w:val="en-GB"/>
          <w:rPrChange w:id="963" w:author="Author">
            <w:rPr>
              <w:rFonts w:asciiTheme="majorBidi" w:hAnsiTheme="majorBidi" w:cstheme="majorBidi"/>
              <w:iCs/>
              <w:noProof w:val="0"/>
              <w:lang w:val="en-GB"/>
            </w:rPr>
          </w:rPrChange>
        </w:rPr>
        <w:t xml:space="preserve">Bestuur </w:t>
      </w:r>
      <w:r w:rsidRPr="0042399B">
        <w:rPr>
          <w:rFonts w:ascii="Times New Roman" w:hAnsi="Times New Roman" w:cs="Times New Roman"/>
          <w:noProof w:val="0"/>
          <w:lang w:val="en-GB"/>
          <w:rPrChange w:id="964" w:author="Author">
            <w:rPr>
              <w:rFonts w:asciiTheme="majorBidi" w:hAnsiTheme="majorBidi" w:cstheme="majorBidi"/>
              <w:noProof w:val="0"/>
              <w:lang w:val="en-GB"/>
            </w:rPr>
          </w:rPrChange>
        </w:rPr>
        <w:t>123, 127.</w:t>
      </w:r>
    </w:p>
  </w:footnote>
  <w:footnote w:id="41">
    <w:p w14:paraId="0C140643" w14:textId="2C8E4966" w:rsidR="00F8719C" w:rsidRPr="0042399B" w:rsidRDefault="00F8719C" w:rsidP="008611E0">
      <w:pPr>
        <w:pStyle w:val="FootnoteText"/>
        <w:jc w:val="both"/>
        <w:rPr>
          <w:rFonts w:ascii="Times New Roman" w:hAnsi="Times New Roman" w:cs="Times New Roman"/>
          <w:noProof w:val="0"/>
          <w:lang w:val="en-GB"/>
          <w:rPrChange w:id="970"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971"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972" w:author="Author">
            <w:rPr>
              <w:rFonts w:asciiTheme="majorBidi" w:hAnsiTheme="majorBidi" w:cstheme="majorBidi"/>
              <w:noProof w:val="0"/>
              <w:lang w:val="en-GB"/>
            </w:rPr>
          </w:rPrChange>
        </w:rPr>
        <w:t xml:space="preserve"> Mukhlisin (n </w:t>
      </w:r>
      <w:r w:rsidRPr="0042399B">
        <w:rPr>
          <w:rFonts w:ascii="Times New Roman" w:hAnsi="Times New Roman" w:cs="Times New Roman"/>
          <w:noProof w:val="0"/>
          <w:lang w:val="en-GB"/>
          <w:rPrChange w:id="973"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974" w:author="Author">
            <w:rPr>
              <w:rFonts w:asciiTheme="majorBidi" w:hAnsiTheme="majorBidi" w:cstheme="majorBidi"/>
              <w:noProof w:val="0"/>
              <w:lang w:val="en-GB"/>
            </w:rPr>
          </w:rPrChange>
        </w:rPr>
        <w:instrText xml:space="preserve"> NOTEREF _Ref176982571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975"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976" w:author="Author">
            <w:rPr>
              <w:rStyle w:val="FootnoteReference"/>
              <w:vertAlign w:val="baseline"/>
            </w:rPr>
          </w:rPrChange>
        </w:rPr>
        <w:t>40</w:t>
      </w:r>
      <w:r w:rsidRPr="0042399B">
        <w:rPr>
          <w:rFonts w:ascii="Times New Roman" w:hAnsi="Times New Roman" w:cs="Times New Roman"/>
          <w:noProof w:val="0"/>
          <w:lang w:val="en-GB"/>
          <w:rPrChange w:id="977"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978" w:author="Author">
            <w:rPr>
              <w:rFonts w:asciiTheme="majorBidi" w:hAnsiTheme="majorBidi" w:cstheme="majorBidi"/>
              <w:noProof w:val="0"/>
              <w:lang w:val="en-GB"/>
            </w:rPr>
          </w:rPrChange>
        </w:rPr>
        <w:t>) 123.</w:t>
      </w:r>
    </w:p>
  </w:footnote>
  <w:footnote w:id="42">
    <w:p w14:paraId="7740E212" w14:textId="4B64B3DD" w:rsidR="00F8719C" w:rsidRPr="0042399B" w:rsidRDefault="00F8719C" w:rsidP="00EF69F6">
      <w:pPr>
        <w:pStyle w:val="FootnoteText"/>
        <w:jc w:val="both"/>
        <w:rPr>
          <w:rFonts w:ascii="Times New Roman" w:hAnsi="Times New Roman" w:cs="Times New Roman"/>
          <w:noProof w:val="0"/>
          <w:lang w:val="en-GB"/>
          <w:rPrChange w:id="98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98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983" w:author="Author">
            <w:rPr>
              <w:rFonts w:asciiTheme="majorBidi" w:hAnsiTheme="majorBidi" w:cstheme="majorBidi"/>
              <w:noProof w:val="0"/>
              <w:lang w:val="en-GB"/>
            </w:rPr>
          </w:rPrChange>
        </w:rPr>
        <w:t xml:space="preserve"> ibid.</w:t>
      </w:r>
    </w:p>
  </w:footnote>
  <w:footnote w:id="43">
    <w:p w14:paraId="0F2DD36A" w14:textId="16A61D27" w:rsidR="00F8719C" w:rsidRPr="0042399B" w:rsidRDefault="00F8719C" w:rsidP="008611E0">
      <w:pPr>
        <w:pStyle w:val="FootnoteText"/>
        <w:jc w:val="both"/>
        <w:rPr>
          <w:rFonts w:ascii="Times New Roman" w:hAnsi="Times New Roman" w:cs="Times New Roman"/>
          <w:noProof w:val="0"/>
          <w:lang w:val="en-GB"/>
          <w:rPrChange w:id="102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02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025" w:author="Author">
            <w:rPr>
              <w:rFonts w:asciiTheme="majorBidi" w:hAnsiTheme="majorBidi" w:cstheme="majorBidi"/>
              <w:noProof w:val="0"/>
              <w:lang w:val="en-GB"/>
            </w:rPr>
          </w:rPrChange>
        </w:rPr>
        <w:t xml:space="preserve"> Setiawan (n </w:t>
      </w:r>
      <w:r w:rsidRPr="0042399B">
        <w:rPr>
          <w:rFonts w:ascii="Times New Roman" w:hAnsi="Times New Roman" w:cs="Times New Roman"/>
          <w:noProof w:val="0"/>
          <w:lang w:val="en-GB"/>
          <w:rPrChange w:id="1026"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027" w:author="Author">
            <w:rPr>
              <w:rFonts w:asciiTheme="majorBidi" w:hAnsiTheme="majorBidi" w:cstheme="majorBidi"/>
              <w:noProof w:val="0"/>
              <w:lang w:val="en-GB"/>
            </w:rPr>
          </w:rPrChange>
        </w:rPr>
        <w:instrText xml:space="preserve"> NOTEREF _Ref176982108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028"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029" w:author="Author">
            <w:rPr>
              <w:rStyle w:val="FootnoteReference"/>
              <w:vertAlign w:val="baseline"/>
            </w:rPr>
          </w:rPrChange>
        </w:rPr>
        <w:t>4</w:t>
      </w:r>
      <w:r w:rsidRPr="0042399B">
        <w:rPr>
          <w:rFonts w:ascii="Times New Roman" w:hAnsi="Times New Roman" w:cs="Times New Roman"/>
          <w:noProof w:val="0"/>
          <w:lang w:val="en-GB"/>
          <w:rPrChange w:id="1030"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031" w:author="Author">
            <w:rPr>
              <w:rFonts w:asciiTheme="majorBidi" w:hAnsiTheme="majorBidi" w:cstheme="majorBidi"/>
              <w:noProof w:val="0"/>
              <w:lang w:val="en-GB"/>
            </w:rPr>
          </w:rPrChange>
        </w:rPr>
        <w:t xml:space="preserve">) 222. </w:t>
      </w:r>
    </w:p>
  </w:footnote>
  <w:footnote w:id="44">
    <w:p w14:paraId="6C143B2F" w14:textId="1F4753C6" w:rsidR="00F8719C" w:rsidRPr="0042399B" w:rsidRDefault="00F8719C" w:rsidP="00EF69F6">
      <w:pPr>
        <w:pStyle w:val="FootnoteText"/>
        <w:jc w:val="both"/>
        <w:rPr>
          <w:rFonts w:ascii="Times New Roman" w:hAnsi="Times New Roman" w:cs="Times New Roman"/>
          <w:noProof w:val="0"/>
          <w:lang w:val="en-GB"/>
          <w:rPrChange w:id="104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04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046" w:author="Author">
            <w:rPr>
              <w:rFonts w:asciiTheme="majorBidi" w:hAnsiTheme="majorBidi" w:cstheme="majorBidi"/>
              <w:noProof w:val="0"/>
              <w:lang w:val="en-GB"/>
            </w:rPr>
          </w:rPrChange>
        </w:rPr>
        <w:t xml:space="preserve"> Jennifer Bremer, ‘</w:t>
      </w:r>
      <w:r w:rsidRPr="0042399B">
        <w:rPr>
          <w:rFonts w:ascii="Times New Roman" w:hAnsi="Times New Roman" w:cs="Times New Roman"/>
          <w:iCs/>
          <w:noProof w:val="0"/>
          <w:lang w:val="en-GB"/>
          <w:rPrChange w:id="1047" w:author="Author">
            <w:rPr>
              <w:rFonts w:asciiTheme="majorBidi" w:hAnsiTheme="majorBidi" w:cstheme="majorBidi"/>
              <w:iCs/>
              <w:noProof w:val="0"/>
              <w:lang w:val="en-GB"/>
            </w:rPr>
          </w:rPrChange>
        </w:rPr>
        <w:t>Zakat and Economic Justice: Emerging International Models and their Relevance for Egypt</w:t>
      </w:r>
      <w:r w:rsidRPr="0042399B">
        <w:rPr>
          <w:rFonts w:ascii="Times New Roman" w:hAnsi="Times New Roman" w:cs="Times New Roman"/>
          <w:noProof w:val="0"/>
          <w:lang w:val="en-GB"/>
          <w:rPrChange w:id="1048" w:author="Author">
            <w:rPr>
              <w:rFonts w:asciiTheme="majorBidi" w:hAnsiTheme="majorBidi" w:cstheme="majorBidi"/>
              <w:noProof w:val="0"/>
              <w:lang w:val="en-GB"/>
            </w:rPr>
          </w:rPrChange>
        </w:rPr>
        <w:t>’ (Third Annual Conference on Arab Philanthropy and Civic Engagement, Tunisia, 2015) 51-74, 69.</w:t>
      </w:r>
    </w:p>
  </w:footnote>
  <w:footnote w:id="45">
    <w:p w14:paraId="5F2F6452" w14:textId="40D28A2F" w:rsidR="00F8719C" w:rsidRPr="0042399B" w:rsidRDefault="00F8719C" w:rsidP="008611E0">
      <w:pPr>
        <w:pStyle w:val="FootnoteText"/>
        <w:jc w:val="both"/>
        <w:rPr>
          <w:rFonts w:ascii="Times New Roman" w:hAnsi="Times New Roman" w:cs="Times New Roman"/>
          <w:noProof w:val="0"/>
          <w:lang w:val="en-GB"/>
          <w:rPrChange w:id="105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05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058" w:author="Author">
            <w:rPr>
              <w:rFonts w:asciiTheme="majorBidi" w:hAnsiTheme="majorBidi" w:cstheme="majorBidi"/>
              <w:noProof w:val="0"/>
              <w:lang w:val="en-GB"/>
            </w:rPr>
          </w:rPrChange>
        </w:rPr>
        <w:t xml:space="preserve"> Levianto (n </w:t>
      </w:r>
      <w:r w:rsidRPr="0042399B">
        <w:rPr>
          <w:rFonts w:ascii="Times New Roman" w:hAnsi="Times New Roman" w:cs="Times New Roman"/>
          <w:noProof w:val="0"/>
          <w:lang w:val="en-GB"/>
          <w:rPrChange w:id="1059"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060" w:author="Author">
            <w:rPr>
              <w:rFonts w:asciiTheme="majorBidi" w:hAnsiTheme="majorBidi" w:cstheme="majorBidi"/>
              <w:noProof w:val="0"/>
              <w:lang w:val="en-GB"/>
            </w:rPr>
          </w:rPrChange>
        </w:rPr>
        <w:instrText xml:space="preserve"> NOTEREF _Ref176982615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061"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062" w:author="Author">
            <w:rPr>
              <w:rStyle w:val="FootnoteReference"/>
              <w:vertAlign w:val="baseline"/>
            </w:rPr>
          </w:rPrChange>
        </w:rPr>
        <w:t>12</w:t>
      </w:r>
      <w:r w:rsidRPr="0042399B">
        <w:rPr>
          <w:rFonts w:ascii="Times New Roman" w:hAnsi="Times New Roman" w:cs="Times New Roman"/>
          <w:noProof w:val="0"/>
          <w:lang w:val="en-GB"/>
          <w:rPrChange w:id="1063"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064" w:author="Author">
            <w:rPr>
              <w:rFonts w:asciiTheme="majorBidi" w:hAnsiTheme="majorBidi" w:cstheme="majorBidi"/>
              <w:noProof w:val="0"/>
              <w:lang w:val="en-GB"/>
            </w:rPr>
          </w:rPrChange>
        </w:rPr>
        <w:t xml:space="preserve">) 5262. </w:t>
      </w:r>
    </w:p>
  </w:footnote>
  <w:footnote w:id="46">
    <w:p w14:paraId="38288D82" w14:textId="6ABE462B" w:rsidR="00F8719C" w:rsidRPr="0042399B" w:rsidRDefault="00F8719C" w:rsidP="00EF69F6">
      <w:pPr>
        <w:pStyle w:val="FootnoteText"/>
        <w:jc w:val="both"/>
        <w:rPr>
          <w:rFonts w:ascii="Times New Roman" w:hAnsi="Times New Roman" w:cs="Times New Roman"/>
          <w:noProof w:val="0"/>
          <w:lang w:val="en-GB"/>
          <w:rPrChange w:id="106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06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070" w:author="Author">
            <w:rPr>
              <w:rFonts w:asciiTheme="majorBidi" w:hAnsiTheme="majorBidi" w:cstheme="majorBidi"/>
              <w:noProof w:val="0"/>
              <w:lang w:val="en-GB"/>
            </w:rPr>
          </w:rPrChange>
        </w:rPr>
        <w:t xml:space="preserve"> ibid.</w:t>
      </w:r>
    </w:p>
  </w:footnote>
  <w:footnote w:id="47">
    <w:p w14:paraId="06C98767" w14:textId="7F23DF85" w:rsidR="00F8719C" w:rsidRPr="0042399B" w:rsidRDefault="00F8719C" w:rsidP="00EF69F6">
      <w:pPr>
        <w:pStyle w:val="FootnoteText"/>
        <w:jc w:val="both"/>
        <w:rPr>
          <w:rFonts w:ascii="Times New Roman" w:hAnsi="Times New Roman" w:cs="Times New Roman"/>
          <w:noProof w:val="0"/>
          <w:lang w:val="en-GB"/>
          <w:rPrChange w:id="107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07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076" w:author="Author">
            <w:rPr>
              <w:rFonts w:asciiTheme="majorBidi" w:hAnsiTheme="majorBidi" w:cstheme="majorBidi"/>
              <w:noProof w:val="0"/>
              <w:lang w:val="en-GB"/>
            </w:rPr>
          </w:rPrChange>
        </w:rPr>
        <w:t xml:space="preserve"> Indah Rosalina and Nabilah Nurlaely, ‘Penyelewengan Dana Donasi ACT dalam Bingkai Kompas TV’ (2023) 2(1) </w:t>
      </w:r>
      <w:r w:rsidRPr="0042399B">
        <w:rPr>
          <w:rFonts w:ascii="Times New Roman" w:hAnsi="Times New Roman" w:cs="Times New Roman"/>
          <w:iCs/>
          <w:noProof w:val="0"/>
          <w:lang w:val="en-GB"/>
          <w:rPrChange w:id="1077" w:author="Author">
            <w:rPr>
              <w:rFonts w:asciiTheme="majorBidi" w:hAnsiTheme="majorBidi" w:cstheme="majorBidi"/>
              <w:iCs/>
              <w:noProof w:val="0"/>
              <w:lang w:val="en-GB"/>
            </w:rPr>
          </w:rPrChange>
        </w:rPr>
        <w:t>Daruna: Journal of Communication</w:t>
      </w:r>
      <w:r w:rsidRPr="0042399B">
        <w:rPr>
          <w:rFonts w:ascii="Times New Roman" w:hAnsi="Times New Roman" w:cs="Times New Roman"/>
          <w:noProof w:val="0"/>
          <w:lang w:val="en-GB"/>
          <w:rPrChange w:id="1078" w:author="Author">
            <w:rPr>
              <w:rFonts w:asciiTheme="majorBidi" w:hAnsiTheme="majorBidi" w:cstheme="majorBidi"/>
              <w:noProof w:val="0"/>
              <w:lang w:val="en-GB"/>
            </w:rPr>
          </w:rPrChange>
        </w:rPr>
        <w:t xml:space="preserve"> 13.</w:t>
      </w:r>
    </w:p>
  </w:footnote>
  <w:footnote w:id="48">
    <w:p w14:paraId="7C5C1F5B" w14:textId="2D6FB357" w:rsidR="00F8719C" w:rsidRPr="0042399B" w:rsidRDefault="00F8719C" w:rsidP="008611E0">
      <w:pPr>
        <w:pStyle w:val="FootnoteText"/>
        <w:jc w:val="both"/>
        <w:rPr>
          <w:rFonts w:ascii="Times New Roman" w:hAnsi="Times New Roman" w:cs="Times New Roman"/>
          <w:noProof w:val="0"/>
          <w:lang w:val="en-GB"/>
          <w:rPrChange w:id="108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09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091" w:author="Author">
            <w:rPr>
              <w:rFonts w:asciiTheme="majorBidi" w:hAnsiTheme="majorBidi" w:cstheme="majorBidi"/>
              <w:noProof w:val="0"/>
              <w:lang w:val="en-GB"/>
            </w:rPr>
          </w:rPrChange>
        </w:rPr>
        <w:t xml:space="preserve"> Levianto (n </w:t>
      </w:r>
      <w:r w:rsidRPr="0042399B">
        <w:rPr>
          <w:rFonts w:ascii="Times New Roman" w:hAnsi="Times New Roman" w:cs="Times New Roman"/>
          <w:noProof w:val="0"/>
          <w:lang w:val="en-GB"/>
          <w:rPrChange w:id="1092"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093" w:author="Author">
            <w:rPr>
              <w:rFonts w:asciiTheme="majorBidi" w:hAnsiTheme="majorBidi" w:cstheme="majorBidi"/>
              <w:noProof w:val="0"/>
              <w:lang w:val="en-GB"/>
            </w:rPr>
          </w:rPrChange>
        </w:rPr>
        <w:instrText xml:space="preserve"> NOTEREF _Ref176982615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094"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095" w:author="Author">
            <w:rPr>
              <w:rStyle w:val="FootnoteReference"/>
              <w:vertAlign w:val="baseline"/>
            </w:rPr>
          </w:rPrChange>
        </w:rPr>
        <w:t>12</w:t>
      </w:r>
      <w:r w:rsidRPr="0042399B">
        <w:rPr>
          <w:rFonts w:ascii="Times New Roman" w:hAnsi="Times New Roman" w:cs="Times New Roman"/>
          <w:noProof w:val="0"/>
          <w:lang w:val="en-GB"/>
          <w:rPrChange w:id="1096"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097" w:author="Author">
            <w:rPr>
              <w:rFonts w:asciiTheme="majorBidi" w:hAnsiTheme="majorBidi" w:cstheme="majorBidi"/>
              <w:noProof w:val="0"/>
              <w:lang w:val="en-GB"/>
            </w:rPr>
          </w:rPrChange>
        </w:rPr>
        <w:t>) 5262.</w:t>
      </w:r>
    </w:p>
  </w:footnote>
  <w:footnote w:id="49">
    <w:p w14:paraId="752BD4F3" w14:textId="7ACA37D3" w:rsidR="00F8719C" w:rsidRPr="0042399B" w:rsidRDefault="00F8719C" w:rsidP="008611E0">
      <w:pPr>
        <w:pStyle w:val="FootnoteText"/>
        <w:jc w:val="both"/>
        <w:rPr>
          <w:rFonts w:ascii="Times New Roman" w:hAnsi="Times New Roman" w:cs="Times New Roman"/>
          <w:noProof w:val="0"/>
          <w:lang w:val="en-GB"/>
          <w:rPrChange w:id="1100"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01"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02" w:author="Author">
            <w:rPr>
              <w:rFonts w:asciiTheme="majorBidi" w:hAnsiTheme="majorBidi" w:cstheme="majorBidi"/>
              <w:noProof w:val="0"/>
              <w:lang w:val="en-GB"/>
            </w:rPr>
          </w:rPrChange>
        </w:rPr>
        <w:t xml:space="preserve"> Rosalina and Nurlaely (n </w:t>
      </w:r>
      <w:r w:rsidRPr="0042399B">
        <w:rPr>
          <w:rFonts w:ascii="Times New Roman" w:hAnsi="Times New Roman" w:cs="Times New Roman"/>
          <w:noProof w:val="0"/>
          <w:lang w:val="en-GB"/>
          <w:rPrChange w:id="1103"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104" w:author="Author">
            <w:rPr>
              <w:rFonts w:asciiTheme="majorBidi" w:hAnsiTheme="majorBidi" w:cstheme="majorBidi"/>
              <w:noProof w:val="0"/>
              <w:lang w:val="en-GB"/>
            </w:rPr>
          </w:rPrChange>
        </w:rPr>
        <w:instrText xml:space="preserve"> NOTEREF _Ref176982640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105"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106" w:author="Author">
            <w:rPr>
              <w:rStyle w:val="FootnoteReference"/>
              <w:vertAlign w:val="baseline"/>
            </w:rPr>
          </w:rPrChange>
        </w:rPr>
        <w:t>47</w:t>
      </w:r>
      <w:r w:rsidRPr="0042399B">
        <w:rPr>
          <w:rFonts w:ascii="Times New Roman" w:hAnsi="Times New Roman" w:cs="Times New Roman"/>
          <w:noProof w:val="0"/>
          <w:lang w:val="en-GB"/>
          <w:rPrChange w:id="1107"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108" w:author="Author">
            <w:rPr>
              <w:rFonts w:asciiTheme="majorBidi" w:hAnsiTheme="majorBidi" w:cstheme="majorBidi"/>
              <w:noProof w:val="0"/>
              <w:lang w:val="en-GB"/>
            </w:rPr>
          </w:rPrChange>
        </w:rPr>
        <w:t>) 18.</w:t>
      </w:r>
    </w:p>
  </w:footnote>
  <w:footnote w:id="50">
    <w:p w14:paraId="2D9567E3" w14:textId="2FEC70F9" w:rsidR="00F8719C" w:rsidRPr="0042399B" w:rsidRDefault="00F8719C" w:rsidP="00EF69F6">
      <w:pPr>
        <w:pStyle w:val="FootnoteText"/>
        <w:jc w:val="both"/>
        <w:rPr>
          <w:rFonts w:ascii="Times New Roman" w:hAnsi="Times New Roman" w:cs="Times New Roman"/>
          <w:noProof w:val="0"/>
          <w:lang w:val="en-GB"/>
          <w:rPrChange w:id="1116"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17"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18" w:author="Author">
            <w:rPr>
              <w:rFonts w:asciiTheme="majorBidi" w:hAnsiTheme="majorBidi" w:cstheme="majorBidi"/>
              <w:noProof w:val="0"/>
              <w:lang w:val="en-GB"/>
            </w:rPr>
          </w:rPrChange>
        </w:rPr>
        <w:t xml:space="preserve"> ibid.</w:t>
      </w:r>
    </w:p>
  </w:footnote>
  <w:footnote w:id="51">
    <w:p w14:paraId="57BF41CF" w14:textId="0C234D19" w:rsidR="00F8719C" w:rsidRPr="0042399B" w:rsidRDefault="00F8719C" w:rsidP="008611E0">
      <w:pPr>
        <w:pStyle w:val="FootnoteText"/>
        <w:jc w:val="both"/>
        <w:rPr>
          <w:rFonts w:ascii="Times New Roman" w:hAnsi="Times New Roman" w:cs="Times New Roman"/>
          <w:noProof w:val="0"/>
          <w:lang w:val="en-GB"/>
          <w:rPrChange w:id="1125"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26"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27" w:author="Author">
            <w:rPr>
              <w:rFonts w:asciiTheme="majorBidi" w:hAnsiTheme="majorBidi" w:cstheme="majorBidi"/>
              <w:noProof w:val="0"/>
              <w:lang w:val="en-GB"/>
            </w:rPr>
          </w:rPrChange>
        </w:rPr>
        <w:t xml:space="preserve"> Levianto (n </w:t>
      </w:r>
      <w:r w:rsidRPr="0042399B">
        <w:rPr>
          <w:rFonts w:ascii="Times New Roman" w:hAnsi="Times New Roman" w:cs="Times New Roman"/>
          <w:noProof w:val="0"/>
          <w:lang w:val="en-GB"/>
          <w:rPrChange w:id="1128"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129" w:author="Author">
            <w:rPr>
              <w:rFonts w:asciiTheme="majorBidi" w:hAnsiTheme="majorBidi" w:cstheme="majorBidi"/>
              <w:noProof w:val="0"/>
              <w:lang w:val="en-GB"/>
            </w:rPr>
          </w:rPrChange>
        </w:rPr>
        <w:instrText xml:space="preserve"> NOTEREF _Ref176982615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130"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131" w:author="Author">
            <w:rPr>
              <w:rStyle w:val="FootnoteReference"/>
              <w:vertAlign w:val="baseline"/>
            </w:rPr>
          </w:rPrChange>
        </w:rPr>
        <w:t>12</w:t>
      </w:r>
      <w:r w:rsidRPr="0042399B">
        <w:rPr>
          <w:rFonts w:ascii="Times New Roman" w:hAnsi="Times New Roman" w:cs="Times New Roman"/>
          <w:noProof w:val="0"/>
          <w:lang w:val="en-GB"/>
          <w:rPrChange w:id="1132"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133" w:author="Author">
            <w:rPr>
              <w:rFonts w:asciiTheme="majorBidi" w:hAnsiTheme="majorBidi" w:cstheme="majorBidi"/>
              <w:noProof w:val="0"/>
              <w:lang w:val="en-GB"/>
            </w:rPr>
          </w:rPrChange>
        </w:rPr>
        <w:t>) 5265</w:t>
      </w:r>
    </w:p>
  </w:footnote>
  <w:footnote w:id="52">
    <w:p w14:paraId="5F4C93F0" w14:textId="32B9EE1F" w:rsidR="00F8719C" w:rsidRPr="0042399B" w:rsidRDefault="00F8719C" w:rsidP="00EF69F6">
      <w:pPr>
        <w:pStyle w:val="FootnoteText"/>
        <w:jc w:val="both"/>
        <w:rPr>
          <w:rFonts w:ascii="Times New Roman" w:hAnsi="Times New Roman" w:cs="Times New Roman"/>
          <w:noProof w:val="0"/>
          <w:lang w:val="en-GB"/>
          <w:rPrChange w:id="113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4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41" w:author="Author">
            <w:rPr>
              <w:rFonts w:asciiTheme="majorBidi" w:hAnsiTheme="majorBidi" w:cstheme="majorBidi"/>
              <w:noProof w:val="0"/>
              <w:lang w:val="en-GB"/>
            </w:rPr>
          </w:rPrChange>
        </w:rPr>
        <w:t xml:space="preserve"> ibid.</w:t>
      </w:r>
    </w:p>
  </w:footnote>
  <w:footnote w:id="53">
    <w:p w14:paraId="17D4540D" w14:textId="6ECE39A2" w:rsidR="00F8719C" w:rsidRPr="0042399B" w:rsidRDefault="00F8719C" w:rsidP="008611E0">
      <w:pPr>
        <w:pStyle w:val="FootnoteText"/>
        <w:jc w:val="both"/>
        <w:rPr>
          <w:rFonts w:ascii="Times New Roman" w:hAnsi="Times New Roman" w:cs="Times New Roman"/>
          <w:noProof w:val="0"/>
          <w:lang w:val="en-GB"/>
          <w:rPrChange w:id="1157"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58"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59" w:author="Author">
            <w:rPr>
              <w:rFonts w:asciiTheme="majorBidi" w:hAnsiTheme="majorBidi" w:cstheme="majorBidi"/>
              <w:noProof w:val="0"/>
              <w:lang w:val="en-GB"/>
            </w:rPr>
          </w:rPrChange>
        </w:rPr>
        <w:t xml:space="preserve"> Alamad (n </w:t>
      </w:r>
      <w:r w:rsidRPr="0042399B">
        <w:rPr>
          <w:rFonts w:ascii="Times New Roman" w:hAnsi="Times New Roman" w:cs="Times New Roman"/>
          <w:noProof w:val="0"/>
          <w:lang w:val="en-GB"/>
          <w:rPrChange w:id="1160"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161" w:author="Author">
            <w:rPr>
              <w:rFonts w:asciiTheme="majorBidi" w:hAnsiTheme="majorBidi" w:cstheme="majorBidi"/>
              <w:noProof w:val="0"/>
              <w:lang w:val="en-GB"/>
            </w:rPr>
          </w:rPrChange>
        </w:rPr>
        <w:instrText xml:space="preserve"> NOTEREF _Ref176982503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162"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163" w:author="Author">
            <w:rPr>
              <w:rStyle w:val="FootnoteReference"/>
              <w:vertAlign w:val="baseline"/>
            </w:rPr>
          </w:rPrChange>
        </w:rPr>
        <w:t>3</w:t>
      </w:r>
      <w:r w:rsidRPr="0042399B">
        <w:rPr>
          <w:rFonts w:ascii="Times New Roman" w:hAnsi="Times New Roman" w:cs="Times New Roman"/>
          <w:noProof w:val="0"/>
          <w:lang w:val="en-GB"/>
          <w:rPrChange w:id="1164"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165" w:author="Author">
            <w:rPr>
              <w:rFonts w:asciiTheme="majorBidi" w:hAnsiTheme="majorBidi" w:cstheme="majorBidi"/>
              <w:noProof w:val="0"/>
              <w:lang w:val="en-GB"/>
            </w:rPr>
          </w:rPrChange>
        </w:rPr>
        <w:t>) 28.</w:t>
      </w:r>
    </w:p>
  </w:footnote>
  <w:footnote w:id="54">
    <w:p w14:paraId="7B361084" w14:textId="58F0D2EC" w:rsidR="00F8719C" w:rsidRPr="0042399B" w:rsidRDefault="00F8719C" w:rsidP="00EF69F6">
      <w:pPr>
        <w:pStyle w:val="FootnoteText"/>
        <w:jc w:val="both"/>
        <w:rPr>
          <w:rFonts w:ascii="Times New Roman" w:hAnsi="Times New Roman" w:cs="Times New Roman"/>
          <w:noProof w:val="0"/>
          <w:lang w:val="en-GB"/>
          <w:rPrChange w:id="117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7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76" w:author="Author">
            <w:rPr>
              <w:rFonts w:asciiTheme="majorBidi" w:hAnsiTheme="majorBidi" w:cstheme="majorBidi"/>
              <w:noProof w:val="0"/>
              <w:lang w:val="en-GB"/>
            </w:rPr>
          </w:rPrChange>
        </w:rPr>
        <w:t xml:space="preserve"> Ibid 265.</w:t>
      </w:r>
    </w:p>
  </w:footnote>
  <w:footnote w:id="55">
    <w:p w14:paraId="43E9687A" w14:textId="3F2722EC" w:rsidR="00F8719C" w:rsidRPr="0042399B" w:rsidRDefault="00F8719C" w:rsidP="008611E0">
      <w:pPr>
        <w:pStyle w:val="FootnoteText"/>
        <w:jc w:val="both"/>
        <w:rPr>
          <w:rFonts w:ascii="Times New Roman" w:hAnsi="Times New Roman" w:cs="Times New Roman"/>
          <w:noProof w:val="0"/>
          <w:lang w:val="en-GB"/>
          <w:rPrChange w:id="118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19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191" w:author="Author">
            <w:rPr>
              <w:rFonts w:asciiTheme="majorBidi" w:hAnsiTheme="majorBidi" w:cstheme="majorBidi"/>
              <w:noProof w:val="0"/>
              <w:lang w:val="en-GB"/>
            </w:rPr>
          </w:rPrChange>
        </w:rPr>
        <w:t xml:space="preserve"> Wahyudi (n </w:t>
      </w:r>
      <w:r w:rsidRPr="0042399B">
        <w:rPr>
          <w:rFonts w:ascii="Times New Roman" w:hAnsi="Times New Roman" w:cs="Times New Roman"/>
          <w:noProof w:val="0"/>
          <w:lang w:val="en-GB"/>
          <w:rPrChange w:id="1192"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193" w:author="Author">
            <w:rPr>
              <w:rFonts w:asciiTheme="majorBidi" w:hAnsiTheme="majorBidi" w:cstheme="majorBidi"/>
              <w:noProof w:val="0"/>
              <w:lang w:val="en-GB"/>
            </w:rPr>
          </w:rPrChange>
        </w:rPr>
        <w:instrText xml:space="preserve"> NOTEREF _Ref176982722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194"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195" w:author="Author">
            <w:rPr>
              <w:rStyle w:val="FootnoteReference"/>
              <w:vertAlign w:val="baseline"/>
            </w:rPr>
          </w:rPrChange>
        </w:rPr>
        <w:t>10</w:t>
      </w:r>
      <w:r w:rsidRPr="0042399B">
        <w:rPr>
          <w:rFonts w:ascii="Times New Roman" w:hAnsi="Times New Roman" w:cs="Times New Roman"/>
          <w:noProof w:val="0"/>
          <w:lang w:val="en-GB"/>
          <w:rPrChange w:id="1196"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197" w:author="Author">
            <w:rPr>
              <w:rFonts w:asciiTheme="majorBidi" w:hAnsiTheme="majorBidi" w:cstheme="majorBidi"/>
              <w:noProof w:val="0"/>
              <w:lang w:val="en-GB"/>
            </w:rPr>
          </w:rPrChange>
        </w:rPr>
        <w:t>) 122.</w:t>
      </w:r>
    </w:p>
  </w:footnote>
  <w:footnote w:id="56">
    <w:p w14:paraId="6C59F792" w14:textId="5F50964F" w:rsidR="00F8719C" w:rsidRPr="0042399B" w:rsidRDefault="00F8719C" w:rsidP="00EF69F6">
      <w:pPr>
        <w:pStyle w:val="FootnoteText"/>
        <w:jc w:val="both"/>
        <w:rPr>
          <w:rFonts w:ascii="Times New Roman" w:hAnsi="Times New Roman" w:cs="Times New Roman"/>
          <w:noProof w:val="0"/>
          <w:lang w:val="en-GB"/>
          <w:rPrChange w:id="120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20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210" w:author="Author">
            <w:rPr>
              <w:rFonts w:asciiTheme="majorBidi" w:hAnsiTheme="majorBidi" w:cstheme="majorBidi"/>
              <w:noProof w:val="0"/>
              <w:lang w:val="en-GB"/>
            </w:rPr>
          </w:rPrChange>
        </w:rPr>
        <w:t xml:space="preserve"> ibid.</w:t>
      </w:r>
    </w:p>
  </w:footnote>
  <w:footnote w:id="57">
    <w:p w14:paraId="527B816B" w14:textId="440A2501" w:rsidR="00F8719C" w:rsidRPr="0042399B" w:rsidRDefault="00F8719C" w:rsidP="008611E0">
      <w:pPr>
        <w:pStyle w:val="FootnoteText"/>
        <w:jc w:val="both"/>
        <w:rPr>
          <w:rFonts w:ascii="Times New Roman" w:hAnsi="Times New Roman" w:cs="Times New Roman"/>
          <w:noProof w:val="0"/>
          <w:lang w:val="en-GB"/>
          <w:rPrChange w:id="1264"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265"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266" w:author="Author">
            <w:rPr>
              <w:rFonts w:asciiTheme="majorBidi" w:hAnsiTheme="majorBidi" w:cstheme="majorBidi"/>
              <w:noProof w:val="0"/>
              <w:lang w:val="en-GB"/>
            </w:rPr>
          </w:rPrChange>
        </w:rPr>
        <w:t xml:space="preserve"> Bremer (n </w:t>
      </w:r>
      <w:r w:rsidRPr="0042399B">
        <w:rPr>
          <w:rFonts w:ascii="Times New Roman" w:hAnsi="Times New Roman" w:cs="Times New Roman"/>
          <w:noProof w:val="0"/>
          <w:lang w:val="en-GB"/>
          <w:rPrChange w:id="1267"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268" w:author="Author">
            <w:rPr>
              <w:rFonts w:asciiTheme="majorBidi" w:hAnsiTheme="majorBidi" w:cstheme="majorBidi"/>
              <w:noProof w:val="0"/>
              <w:lang w:val="en-GB"/>
            </w:rPr>
          </w:rPrChange>
        </w:rPr>
        <w:instrText xml:space="preserve"> NOTEREF _Ref176982766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269"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270" w:author="Author">
            <w:rPr>
              <w:rStyle w:val="FootnoteReference"/>
              <w:vertAlign w:val="baseline"/>
            </w:rPr>
          </w:rPrChange>
        </w:rPr>
        <w:t>44</w:t>
      </w:r>
      <w:r w:rsidRPr="0042399B">
        <w:rPr>
          <w:rFonts w:ascii="Times New Roman" w:hAnsi="Times New Roman" w:cs="Times New Roman"/>
          <w:noProof w:val="0"/>
          <w:lang w:val="en-GB"/>
          <w:rPrChange w:id="1271"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272" w:author="Author">
            <w:rPr>
              <w:rFonts w:asciiTheme="majorBidi" w:hAnsiTheme="majorBidi" w:cstheme="majorBidi"/>
              <w:noProof w:val="0"/>
              <w:lang w:val="en-GB"/>
            </w:rPr>
          </w:rPrChange>
        </w:rPr>
        <w:t>) 55.</w:t>
      </w:r>
    </w:p>
  </w:footnote>
  <w:footnote w:id="58">
    <w:p w14:paraId="2C03471D" w14:textId="77777777" w:rsidR="00F8719C" w:rsidRPr="0042399B" w:rsidRDefault="00F8719C" w:rsidP="00EF69F6">
      <w:pPr>
        <w:pStyle w:val="FootnoteText"/>
        <w:jc w:val="both"/>
        <w:rPr>
          <w:rFonts w:ascii="Times New Roman" w:hAnsi="Times New Roman" w:cs="Times New Roman"/>
          <w:noProof w:val="0"/>
          <w:lang w:val="en-GB"/>
          <w:rPrChange w:id="1292"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293"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294" w:author="Author">
            <w:rPr>
              <w:rFonts w:asciiTheme="majorBidi" w:hAnsiTheme="majorBidi" w:cstheme="majorBidi"/>
              <w:noProof w:val="0"/>
              <w:lang w:val="en-GB"/>
            </w:rPr>
          </w:rPrChange>
        </w:rPr>
        <w:t xml:space="preserve"> Hanudin Amin, ‘New measures of Islamic social finance receptiveness index’ (2024) ahead-of-print (ahead-of-print) </w:t>
      </w:r>
      <w:r w:rsidRPr="0042399B">
        <w:rPr>
          <w:rFonts w:ascii="Times New Roman" w:hAnsi="Times New Roman" w:cs="Times New Roman"/>
          <w:iCs/>
          <w:noProof w:val="0"/>
          <w:lang w:val="en-GB"/>
          <w:rPrChange w:id="1295" w:author="Author">
            <w:rPr>
              <w:rFonts w:asciiTheme="majorBidi" w:hAnsiTheme="majorBidi" w:cstheme="majorBidi"/>
              <w:iCs/>
              <w:noProof w:val="0"/>
              <w:lang w:val="en-GB"/>
            </w:rPr>
          </w:rPrChange>
        </w:rPr>
        <w:t>Journal of Economic and Administrative Sciences 1, 1-13</w:t>
      </w:r>
      <w:r w:rsidRPr="0042399B">
        <w:rPr>
          <w:rFonts w:ascii="Times New Roman" w:hAnsi="Times New Roman" w:cs="Times New Roman"/>
          <w:noProof w:val="0"/>
          <w:lang w:val="en-GB"/>
          <w:rPrChange w:id="1296" w:author="Author">
            <w:rPr>
              <w:rFonts w:asciiTheme="majorBidi" w:hAnsiTheme="majorBidi" w:cstheme="majorBidi"/>
              <w:noProof w:val="0"/>
              <w:lang w:val="en-GB"/>
            </w:rPr>
          </w:rPrChange>
        </w:rPr>
        <w:t>.</w:t>
      </w:r>
    </w:p>
  </w:footnote>
  <w:footnote w:id="59">
    <w:p w14:paraId="276F05C5" w14:textId="79581C62" w:rsidR="00F8719C" w:rsidRPr="0042399B" w:rsidRDefault="00F8719C" w:rsidP="00EF69F6">
      <w:pPr>
        <w:pStyle w:val="FootnoteText"/>
        <w:jc w:val="both"/>
        <w:rPr>
          <w:rFonts w:ascii="Times New Roman" w:hAnsi="Times New Roman" w:cs="Times New Roman"/>
          <w:noProof w:val="0"/>
          <w:lang w:val="en-GB"/>
          <w:rPrChange w:id="131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1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315" w:author="Author">
            <w:rPr>
              <w:rFonts w:asciiTheme="majorBidi" w:hAnsiTheme="majorBidi" w:cstheme="majorBidi"/>
              <w:noProof w:val="0"/>
              <w:lang w:val="en-GB"/>
            </w:rPr>
          </w:rPrChange>
        </w:rPr>
        <w:t xml:space="preserve"> Mohamad Muhaimin Mohamad Zaki, Jasni Sulong and Hafizah Zainal, ‘Penentuan Skim Agihan Zakat Pendidikan Kajian Di Lembaga Zakat Negeri Kedah (LZNK)’ (2021) 1(2) </w:t>
      </w:r>
      <w:r w:rsidRPr="0042399B">
        <w:rPr>
          <w:rFonts w:ascii="Times New Roman" w:hAnsi="Times New Roman" w:cs="Times New Roman"/>
          <w:iCs/>
          <w:noProof w:val="0"/>
          <w:lang w:val="en-GB"/>
          <w:rPrChange w:id="1316" w:author="Author">
            <w:rPr>
              <w:rFonts w:asciiTheme="majorBidi" w:hAnsiTheme="majorBidi" w:cstheme="majorBidi"/>
              <w:iCs/>
              <w:noProof w:val="0"/>
              <w:lang w:val="en-GB"/>
            </w:rPr>
          </w:rPrChange>
        </w:rPr>
        <w:t>Azka International Journal of Zakat Social Finance</w:t>
      </w:r>
      <w:r w:rsidRPr="0042399B">
        <w:rPr>
          <w:rFonts w:ascii="Times New Roman" w:hAnsi="Times New Roman" w:cs="Times New Roman"/>
          <w:noProof w:val="0"/>
          <w:lang w:val="en-GB"/>
          <w:rPrChange w:id="1317" w:author="Author">
            <w:rPr>
              <w:rFonts w:asciiTheme="majorBidi" w:hAnsiTheme="majorBidi" w:cstheme="majorBidi"/>
              <w:noProof w:val="0"/>
              <w:lang w:val="en-GB"/>
            </w:rPr>
          </w:rPrChange>
        </w:rPr>
        <w:t xml:space="preserve"> 123, 124.</w:t>
      </w:r>
    </w:p>
  </w:footnote>
  <w:footnote w:id="60">
    <w:p w14:paraId="054FFA1E" w14:textId="12DCA701" w:rsidR="00F8719C" w:rsidRPr="0042399B" w:rsidRDefault="00F8719C" w:rsidP="00EF69F6">
      <w:pPr>
        <w:pStyle w:val="FootnoteText"/>
        <w:jc w:val="both"/>
        <w:rPr>
          <w:rFonts w:ascii="Times New Roman" w:hAnsi="Times New Roman" w:cs="Times New Roman"/>
          <w:noProof w:val="0"/>
          <w:lang w:val="en-GB"/>
          <w:rPrChange w:id="133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4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341" w:author="Author">
            <w:rPr>
              <w:rFonts w:asciiTheme="majorBidi" w:hAnsiTheme="majorBidi" w:cstheme="majorBidi"/>
              <w:noProof w:val="0"/>
              <w:lang w:val="en-GB"/>
            </w:rPr>
          </w:rPrChange>
        </w:rPr>
        <w:t xml:space="preserve"> Nur Zainie, Rosman Hasyimah and Ibrahim Shamsinar, ‘Mekanisma pemantauan: memperkukuhkan pengurusan agihan zakat wakalah oleh lembaga zakat negeri Kedah (LZNK)’ (2022) 4(1) </w:t>
      </w:r>
      <w:r w:rsidRPr="0042399B">
        <w:rPr>
          <w:rFonts w:ascii="Times New Roman" w:hAnsi="Times New Roman" w:cs="Times New Roman"/>
          <w:iCs/>
          <w:noProof w:val="0"/>
          <w:lang w:val="en-GB"/>
          <w:rPrChange w:id="1342" w:author="Author">
            <w:rPr>
              <w:rFonts w:asciiTheme="majorBidi" w:hAnsiTheme="majorBidi" w:cstheme="majorBidi"/>
              <w:iCs/>
              <w:noProof w:val="0"/>
              <w:lang w:val="en-GB"/>
            </w:rPr>
          </w:rPrChange>
        </w:rPr>
        <w:t>International Journal of Business Economy</w:t>
      </w:r>
      <w:r w:rsidRPr="0042399B">
        <w:rPr>
          <w:rFonts w:ascii="Times New Roman" w:hAnsi="Times New Roman" w:cs="Times New Roman"/>
          <w:noProof w:val="0"/>
          <w:lang w:val="en-GB"/>
          <w:rPrChange w:id="1343" w:author="Author">
            <w:rPr>
              <w:rFonts w:asciiTheme="majorBidi" w:hAnsiTheme="majorBidi" w:cstheme="majorBidi"/>
              <w:noProof w:val="0"/>
              <w:lang w:val="en-GB"/>
            </w:rPr>
          </w:rPrChange>
        </w:rPr>
        <w:t xml:space="preserve"> 177, 177-179.</w:t>
      </w:r>
    </w:p>
  </w:footnote>
  <w:footnote w:id="61">
    <w:p w14:paraId="683AF17D" w14:textId="01321D26" w:rsidR="00F8719C" w:rsidRPr="0042399B" w:rsidRDefault="00F8719C" w:rsidP="008611E0">
      <w:pPr>
        <w:pStyle w:val="FootnoteText"/>
        <w:jc w:val="both"/>
        <w:rPr>
          <w:rFonts w:ascii="Times New Roman" w:hAnsi="Times New Roman" w:cs="Times New Roman"/>
          <w:noProof w:val="0"/>
          <w:lang w:val="en-GB"/>
          <w:rPrChange w:id="134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5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351" w:author="Author">
            <w:rPr>
              <w:rFonts w:asciiTheme="majorBidi" w:hAnsiTheme="majorBidi" w:cstheme="majorBidi"/>
              <w:noProof w:val="0"/>
              <w:lang w:val="en-GB"/>
            </w:rPr>
          </w:rPrChange>
        </w:rPr>
        <w:t xml:space="preserve"> Zaki, Sulong and Zainal (n </w:t>
      </w:r>
      <w:r w:rsidRPr="0042399B">
        <w:rPr>
          <w:rFonts w:ascii="Times New Roman" w:hAnsi="Times New Roman" w:cs="Times New Roman"/>
          <w:noProof w:val="0"/>
          <w:lang w:val="en-GB"/>
          <w:rPrChange w:id="1352"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353" w:author="Author">
            <w:rPr>
              <w:rFonts w:asciiTheme="majorBidi" w:hAnsiTheme="majorBidi" w:cstheme="majorBidi"/>
              <w:noProof w:val="0"/>
              <w:lang w:val="en-GB"/>
            </w:rPr>
          </w:rPrChange>
        </w:rPr>
        <w:instrText xml:space="preserve"> NOTEREF _Ref176982787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354"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355" w:author="Author">
            <w:rPr>
              <w:rStyle w:val="FootnoteReference"/>
              <w:vertAlign w:val="baseline"/>
            </w:rPr>
          </w:rPrChange>
        </w:rPr>
        <w:t>59</w:t>
      </w:r>
      <w:r w:rsidRPr="0042399B">
        <w:rPr>
          <w:rFonts w:ascii="Times New Roman" w:hAnsi="Times New Roman" w:cs="Times New Roman"/>
          <w:noProof w:val="0"/>
          <w:lang w:val="en-GB"/>
          <w:rPrChange w:id="1356"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357" w:author="Author">
            <w:rPr>
              <w:rFonts w:asciiTheme="majorBidi" w:hAnsiTheme="majorBidi" w:cstheme="majorBidi"/>
              <w:noProof w:val="0"/>
              <w:lang w:val="en-GB"/>
            </w:rPr>
          </w:rPrChange>
        </w:rPr>
        <w:t>) 123.</w:t>
      </w:r>
    </w:p>
  </w:footnote>
  <w:footnote w:id="62">
    <w:p w14:paraId="384F4923" w14:textId="343A5B30" w:rsidR="00F8719C" w:rsidRPr="0042399B" w:rsidRDefault="00F8719C" w:rsidP="00EF69F6">
      <w:pPr>
        <w:pStyle w:val="FootnoteText"/>
        <w:jc w:val="both"/>
        <w:rPr>
          <w:rFonts w:ascii="Times New Roman" w:hAnsi="Times New Roman" w:cs="Times New Roman"/>
          <w:noProof w:val="0"/>
          <w:lang w:val="en-GB"/>
          <w:rPrChange w:id="1360"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61"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362" w:author="Author">
            <w:rPr>
              <w:rFonts w:asciiTheme="majorBidi" w:hAnsiTheme="majorBidi" w:cstheme="majorBidi"/>
              <w:noProof w:val="0"/>
              <w:lang w:val="en-GB"/>
            </w:rPr>
          </w:rPrChange>
        </w:rPr>
        <w:t xml:space="preserve"> ibid.</w:t>
      </w:r>
    </w:p>
  </w:footnote>
  <w:footnote w:id="63">
    <w:p w14:paraId="54B59FCD" w14:textId="1C4E26C5" w:rsidR="00F8719C" w:rsidRPr="0042399B" w:rsidRDefault="00F8719C" w:rsidP="00EF69F6">
      <w:pPr>
        <w:pStyle w:val="FootnoteText"/>
        <w:jc w:val="both"/>
        <w:rPr>
          <w:rFonts w:ascii="Times New Roman" w:hAnsi="Times New Roman" w:cs="Times New Roman"/>
          <w:noProof w:val="0"/>
          <w:lang w:val="en-GB"/>
          <w:rPrChange w:id="1389"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90"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391" w:author="Author">
            <w:rPr>
              <w:rFonts w:asciiTheme="majorBidi" w:hAnsiTheme="majorBidi" w:cstheme="majorBidi"/>
              <w:noProof w:val="0"/>
              <w:lang w:val="en-GB"/>
            </w:rPr>
          </w:rPrChange>
        </w:rPr>
        <w:t xml:space="preserve"> ibid.</w:t>
      </w:r>
    </w:p>
  </w:footnote>
  <w:footnote w:id="64">
    <w:p w14:paraId="56C05E60" w14:textId="661BF1CF" w:rsidR="00F8719C" w:rsidRPr="0042399B" w:rsidRDefault="00F8719C" w:rsidP="00EF69F6">
      <w:pPr>
        <w:pStyle w:val="FootnoteText"/>
        <w:jc w:val="both"/>
        <w:rPr>
          <w:rFonts w:ascii="Times New Roman" w:hAnsi="Times New Roman" w:cs="Times New Roman"/>
          <w:noProof w:val="0"/>
          <w:lang w:val="en-GB"/>
          <w:rPrChange w:id="139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39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400" w:author="Author">
            <w:rPr>
              <w:rFonts w:asciiTheme="majorBidi" w:hAnsiTheme="majorBidi" w:cstheme="majorBidi"/>
              <w:noProof w:val="0"/>
              <w:lang w:val="en-GB"/>
            </w:rPr>
          </w:rPrChange>
        </w:rPr>
        <w:t xml:space="preserve"> ibid.</w:t>
      </w:r>
    </w:p>
  </w:footnote>
  <w:footnote w:id="65">
    <w:p w14:paraId="2CF18016" w14:textId="027929BF" w:rsidR="00F8719C" w:rsidRPr="0042399B" w:rsidRDefault="00F8719C" w:rsidP="008611E0">
      <w:pPr>
        <w:pStyle w:val="FootnoteText"/>
        <w:jc w:val="both"/>
        <w:rPr>
          <w:rFonts w:ascii="Times New Roman" w:hAnsi="Times New Roman" w:cs="Times New Roman"/>
          <w:noProof w:val="0"/>
          <w:lang w:val="en-GB"/>
          <w:rPrChange w:id="1405"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406"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407" w:author="Author">
            <w:rPr>
              <w:rFonts w:asciiTheme="majorBidi" w:hAnsiTheme="majorBidi" w:cstheme="majorBidi"/>
              <w:noProof w:val="0"/>
              <w:lang w:val="en-GB"/>
            </w:rPr>
          </w:rPrChange>
        </w:rPr>
        <w:t xml:space="preserve"> Zainie, Hasyimah and Shamsinar (n </w:t>
      </w:r>
      <w:r w:rsidRPr="0042399B">
        <w:rPr>
          <w:rFonts w:ascii="Times New Roman" w:hAnsi="Times New Roman" w:cs="Times New Roman"/>
          <w:noProof w:val="0"/>
          <w:lang w:val="en-GB"/>
          <w:rPrChange w:id="1408"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409" w:author="Author">
            <w:rPr>
              <w:rFonts w:asciiTheme="majorBidi" w:hAnsiTheme="majorBidi" w:cstheme="majorBidi"/>
              <w:noProof w:val="0"/>
              <w:lang w:val="en-GB"/>
            </w:rPr>
          </w:rPrChange>
        </w:rPr>
        <w:instrText xml:space="preserve"> NOTEREF _Ref176982828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410"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411" w:author="Author">
            <w:rPr>
              <w:rStyle w:val="FootnoteReference"/>
              <w:vertAlign w:val="baseline"/>
            </w:rPr>
          </w:rPrChange>
        </w:rPr>
        <w:t>60</w:t>
      </w:r>
      <w:r w:rsidRPr="0042399B">
        <w:rPr>
          <w:rFonts w:ascii="Times New Roman" w:hAnsi="Times New Roman" w:cs="Times New Roman"/>
          <w:noProof w:val="0"/>
          <w:lang w:val="en-GB"/>
          <w:rPrChange w:id="1412"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413" w:author="Author">
            <w:rPr>
              <w:rFonts w:asciiTheme="majorBidi" w:hAnsiTheme="majorBidi" w:cstheme="majorBidi"/>
              <w:noProof w:val="0"/>
              <w:lang w:val="en-GB"/>
            </w:rPr>
          </w:rPrChange>
        </w:rPr>
        <w:t>) 177.</w:t>
      </w:r>
    </w:p>
  </w:footnote>
  <w:footnote w:id="66">
    <w:p w14:paraId="4CD606D1" w14:textId="45B1E28F" w:rsidR="00F8719C" w:rsidRPr="0042399B" w:rsidRDefault="00F8719C" w:rsidP="00180B8F">
      <w:pPr>
        <w:pStyle w:val="FootnoteText"/>
        <w:jc w:val="both"/>
        <w:rPr>
          <w:rFonts w:ascii="Times New Roman" w:hAnsi="Times New Roman" w:cs="Times New Roman"/>
          <w:noProof w:val="0"/>
          <w:lang w:val="en-GB"/>
          <w:rPrChange w:id="142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42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430" w:author="Author">
            <w:rPr>
              <w:rFonts w:asciiTheme="majorBidi" w:hAnsiTheme="majorBidi" w:cstheme="majorBidi"/>
              <w:noProof w:val="0"/>
              <w:lang w:val="en-GB"/>
            </w:rPr>
          </w:rPrChange>
        </w:rPr>
        <w:t xml:space="preserve"> Mukhlisin (n </w:t>
      </w:r>
      <w:r w:rsidRPr="0042399B">
        <w:rPr>
          <w:rFonts w:ascii="Times New Roman" w:hAnsi="Times New Roman" w:cs="Times New Roman"/>
          <w:noProof w:val="0"/>
          <w:lang w:val="en-GB"/>
          <w:rPrChange w:id="1431"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432" w:author="Author">
            <w:rPr>
              <w:rFonts w:asciiTheme="majorBidi" w:hAnsiTheme="majorBidi" w:cstheme="majorBidi"/>
              <w:noProof w:val="0"/>
              <w:lang w:val="en-GB"/>
            </w:rPr>
          </w:rPrChange>
        </w:rPr>
        <w:instrText xml:space="preserve"> NOTEREF _Ref176982571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433"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434" w:author="Author">
            <w:rPr>
              <w:rStyle w:val="FootnoteReference"/>
              <w:vertAlign w:val="baseline"/>
            </w:rPr>
          </w:rPrChange>
        </w:rPr>
        <w:t>40</w:t>
      </w:r>
      <w:r w:rsidRPr="0042399B">
        <w:rPr>
          <w:rFonts w:ascii="Times New Roman" w:hAnsi="Times New Roman" w:cs="Times New Roman"/>
          <w:noProof w:val="0"/>
          <w:lang w:val="en-GB"/>
          <w:rPrChange w:id="1435"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436" w:author="Author">
            <w:rPr>
              <w:rFonts w:asciiTheme="majorBidi" w:hAnsiTheme="majorBidi" w:cstheme="majorBidi"/>
              <w:noProof w:val="0"/>
              <w:lang w:val="en-GB"/>
            </w:rPr>
          </w:rPrChange>
        </w:rPr>
        <w:t>) 130.</w:t>
      </w:r>
    </w:p>
  </w:footnote>
  <w:footnote w:id="67">
    <w:p w14:paraId="6A974EB2" w14:textId="57DA2C10" w:rsidR="00F8719C" w:rsidRPr="0042399B" w:rsidRDefault="00F8719C" w:rsidP="00180B8F">
      <w:pPr>
        <w:pStyle w:val="FootnoteText"/>
        <w:jc w:val="both"/>
        <w:rPr>
          <w:rFonts w:ascii="Times New Roman" w:hAnsi="Times New Roman" w:cs="Times New Roman"/>
          <w:noProof w:val="0"/>
          <w:lang w:val="en-GB"/>
          <w:rPrChange w:id="1470"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471"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472" w:author="Author">
            <w:rPr>
              <w:rFonts w:asciiTheme="majorBidi" w:hAnsiTheme="majorBidi" w:cstheme="majorBidi"/>
              <w:noProof w:val="0"/>
              <w:lang w:val="en-GB"/>
            </w:rPr>
          </w:rPrChange>
        </w:rPr>
        <w:t xml:space="preserve"> Dikuraisyin and Dayanti (n </w:t>
      </w:r>
      <w:r w:rsidRPr="0042399B">
        <w:rPr>
          <w:rFonts w:ascii="Times New Roman" w:hAnsi="Times New Roman" w:cs="Times New Roman"/>
          <w:noProof w:val="0"/>
          <w:lang w:val="en-GB"/>
          <w:rPrChange w:id="1473"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474" w:author="Author">
            <w:rPr>
              <w:rFonts w:asciiTheme="majorBidi" w:hAnsiTheme="majorBidi" w:cstheme="majorBidi"/>
              <w:noProof w:val="0"/>
              <w:lang w:val="en-GB"/>
            </w:rPr>
          </w:rPrChange>
        </w:rPr>
        <w:instrText xml:space="preserve"> NOTEREF _Ref176982919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475"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476" w:author="Author">
            <w:rPr>
              <w:rStyle w:val="FootnoteReference"/>
              <w:vertAlign w:val="baseline"/>
            </w:rPr>
          </w:rPrChange>
        </w:rPr>
        <w:t>6</w:t>
      </w:r>
      <w:r w:rsidRPr="0042399B">
        <w:rPr>
          <w:rFonts w:ascii="Times New Roman" w:hAnsi="Times New Roman" w:cs="Times New Roman"/>
          <w:noProof w:val="0"/>
          <w:lang w:val="en-GB"/>
          <w:rPrChange w:id="1477"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478" w:author="Author">
            <w:rPr>
              <w:rFonts w:asciiTheme="majorBidi" w:hAnsiTheme="majorBidi" w:cstheme="majorBidi"/>
              <w:noProof w:val="0"/>
              <w:lang w:val="en-GB"/>
            </w:rPr>
          </w:rPrChange>
        </w:rPr>
        <w:t>) 15.</w:t>
      </w:r>
    </w:p>
  </w:footnote>
  <w:footnote w:id="68">
    <w:p w14:paraId="49B2F0A9" w14:textId="32944B60" w:rsidR="00F8719C" w:rsidRPr="0042399B" w:rsidRDefault="00F8719C" w:rsidP="00180B8F">
      <w:pPr>
        <w:pStyle w:val="FootnoteText"/>
        <w:jc w:val="both"/>
        <w:rPr>
          <w:rFonts w:ascii="Times New Roman" w:hAnsi="Times New Roman" w:cs="Times New Roman"/>
          <w:noProof w:val="0"/>
          <w:lang w:val="en-GB"/>
          <w:rPrChange w:id="148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48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490" w:author="Author">
            <w:rPr>
              <w:rFonts w:asciiTheme="majorBidi" w:hAnsiTheme="majorBidi" w:cstheme="majorBidi"/>
              <w:noProof w:val="0"/>
              <w:lang w:val="en-GB"/>
            </w:rPr>
          </w:rPrChange>
        </w:rPr>
        <w:t xml:space="preserve"> Khan and Qutub (n </w:t>
      </w:r>
      <w:r w:rsidRPr="0042399B">
        <w:rPr>
          <w:rFonts w:ascii="Times New Roman" w:hAnsi="Times New Roman" w:cs="Times New Roman"/>
          <w:noProof w:val="0"/>
          <w:lang w:val="en-GB"/>
          <w:rPrChange w:id="1491"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492" w:author="Author">
            <w:rPr>
              <w:rFonts w:asciiTheme="majorBidi" w:hAnsiTheme="majorBidi" w:cstheme="majorBidi"/>
              <w:noProof w:val="0"/>
              <w:lang w:val="en-GB"/>
            </w:rPr>
          </w:rPrChange>
        </w:rPr>
        <w:instrText xml:space="preserve"> NOTEREF _Ref176982933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493"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494" w:author="Author">
            <w:rPr>
              <w:rStyle w:val="FootnoteReference"/>
              <w:vertAlign w:val="baseline"/>
            </w:rPr>
          </w:rPrChange>
        </w:rPr>
        <w:t>34</w:t>
      </w:r>
      <w:r w:rsidRPr="0042399B">
        <w:rPr>
          <w:rFonts w:ascii="Times New Roman" w:hAnsi="Times New Roman" w:cs="Times New Roman"/>
          <w:noProof w:val="0"/>
          <w:lang w:val="en-GB"/>
          <w:rPrChange w:id="1495"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496" w:author="Author">
            <w:rPr>
              <w:rFonts w:asciiTheme="majorBidi" w:hAnsiTheme="majorBidi" w:cstheme="majorBidi"/>
              <w:noProof w:val="0"/>
              <w:lang w:val="en-GB"/>
            </w:rPr>
          </w:rPrChange>
        </w:rPr>
        <w:t>).</w:t>
      </w:r>
    </w:p>
  </w:footnote>
  <w:footnote w:id="69">
    <w:p w14:paraId="70C74FBE" w14:textId="25B9636C" w:rsidR="00F8719C" w:rsidRPr="0042399B" w:rsidRDefault="00F8719C" w:rsidP="00EF69F6">
      <w:pPr>
        <w:pStyle w:val="FootnoteText"/>
        <w:jc w:val="both"/>
        <w:rPr>
          <w:rFonts w:ascii="Times New Roman" w:hAnsi="Times New Roman" w:cs="Times New Roman"/>
          <w:noProof w:val="0"/>
          <w:lang w:val="en-GB"/>
          <w:rPrChange w:id="151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51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515" w:author="Author">
            <w:rPr>
              <w:rFonts w:asciiTheme="majorBidi" w:hAnsiTheme="majorBidi" w:cstheme="majorBidi"/>
              <w:noProof w:val="0"/>
              <w:lang w:val="en-GB"/>
            </w:rPr>
          </w:rPrChange>
        </w:rPr>
        <w:t xml:space="preserve"> Vladimir Malenko, ‘Islamic banking in Thailand: On the Path of Recovery’, </w:t>
      </w:r>
      <w:r w:rsidRPr="0042399B">
        <w:rPr>
          <w:rFonts w:ascii="Times New Roman" w:hAnsi="Times New Roman" w:cs="Times New Roman"/>
          <w:i/>
          <w:noProof w:val="0"/>
          <w:lang w:val="en-GB"/>
          <w:rPrChange w:id="1516" w:author="Author">
            <w:rPr>
              <w:rFonts w:asciiTheme="majorBidi" w:hAnsiTheme="majorBidi" w:cstheme="majorBidi"/>
              <w:i/>
              <w:noProof w:val="0"/>
              <w:lang w:val="en-GB"/>
            </w:rPr>
          </w:rPrChange>
        </w:rPr>
        <w:t>Medium</w:t>
      </w:r>
      <w:r w:rsidRPr="0042399B">
        <w:rPr>
          <w:rFonts w:ascii="Times New Roman" w:hAnsi="Times New Roman" w:cs="Times New Roman"/>
          <w:noProof w:val="0"/>
          <w:lang w:val="en-GB"/>
          <w:rPrChange w:id="1517" w:author="Author">
            <w:rPr>
              <w:rFonts w:asciiTheme="majorBidi" w:hAnsiTheme="majorBidi" w:cstheme="majorBidi"/>
              <w:noProof w:val="0"/>
              <w:lang w:val="en-GB"/>
            </w:rPr>
          </w:rPrChange>
        </w:rPr>
        <w:t xml:space="preserve"> (Bangkok: 30 June 2022) &lt;https://malenko.medium.com/islamic-banking-in-thailand-on-the-path-of-recovery-5a5db3cef9bb&gt; Accessed on 23 July 2024.</w:t>
      </w:r>
    </w:p>
  </w:footnote>
  <w:footnote w:id="70">
    <w:p w14:paraId="294B2FC0" w14:textId="26964697" w:rsidR="00F8719C" w:rsidRPr="0042399B" w:rsidRDefault="00F8719C" w:rsidP="00EF69F6">
      <w:pPr>
        <w:pStyle w:val="FootnoteText"/>
        <w:jc w:val="both"/>
        <w:rPr>
          <w:rFonts w:ascii="Times New Roman" w:hAnsi="Times New Roman" w:cs="Times New Roman"/>
          <w:noProof w:val="0"/>
          <w:lang w:val="en-GB"/>
          <w:rPrChange w:id="1528"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529"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530" w:author="Author">
            <w:rPr>
              <w:rFonts w:asciiTheme="majorBidi" w:hAnsiTheme="majorBidi" w:cstheme="majorBidi"/>
              <w:noProof w:val="0"/>
              <w:lang w:val="en-GB"/>
            </w:rPr>
          </w:rPrChange>
        </w:rPr>
        <w:t xml:space="preserve"> Asma Sitthivanich and Rusni Hassan, ‘An Analysis of the Islamic and Conventional Banking Regulatory Bodies and Legislation in Thailand’ (2017) 5(2) </w:t>
      </w:r>
      <w:r w:rsidRPr="0042399B">
        <w:rPr>
          <w:rFonts w:ascii="Times New Roman" w:hAnsi="Times New Roman" w:cs="Times New Roman"/>
          <w:iCs/>
          <w:noProof w:val="0"/>
          <w:lang w:val="en-GB"/>
          <w:rPrChange w:id="1531" w:author="Author">
            <w:rPr>
              <w:rFonts w:asciiTheme="majorBidi" w:hAnsiTheme="majorBidi" w:cstheme="majorBidi"/>
              <w:iCs/>
              <w:noProof w:val="0"/>
              <w:lang w:val="en-GB"/>
            </w:rPr>
          </w:rPrChange>
        </w:rPr>
        <w:t>Journal of Islamic Banking and Finance</w:t>
      </w:r>
      <w:r w:rsidRPr="0042399B">
        <w:rPr>
          <w:rFonts w:ascii="Times New Roman" w:hAnsi="Times New Roman" w:cs="Times New Roman"/>
          <w:noProof w:val="0"/>
          <w:lang w:val="en-GB"/>
          <w:rPrChange w:id="1532" w:author="Author">
            <w:rPr>
              <w:rFonts w:asciiTheme="majorBidi" w:hAnsiTheme="majorBidi" w:cstheme="majorBidi"/>
              <w:noProof w:val="0"/>
              <w:lang w:val="en-GB"/>
            </w:rPr>
          </w:rPrChange>
        </w:rPr>
        <w:t xml:space="preserve"> 2374.</w:t>
      </w:r>
    </w:p>
  </w:footnote>
  <w:footnote w:id="71">
    <w:p w14:paraId="447398D0" w14:textId="7DF0FD97" w:rsidR="00F8719C" w:rsidRPr="0042399B" w:rsidRDefault="00F8719C" w:rsidP="00EF69F6">
      <w:pPr>
        <w:pStyle w:val="FootnoteText"/>
        <w:jc w:val="both"/>
        <w:rPr>
          <w:rFonts w:ascii="Times New Roman" w:hAnsi="Times New Roman" w:cs="Times New Roman"/>
          <w:noProof w:val="0"/>
          <w:lang w:val="en-GB"/>
          <w:rPrChange w:id="1541"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542"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543" w:author="Author">
            <w:rPr>
              <w:rFonts w:asciiTheme="majorBidi" w:hAnsiTheme="majorBidi" w:cstheme="majorBidi"/>
              <w:noProof w:val="0"/>
              <w:lang w:val="en-GB"/>
            </w:rPr>
          </w:rPrChange>
        </w:rPr>
        <w:t xml:space="preserve"> ibid.</w:t>
      </w:r>
    </w:p>
  </w:footnote>
  <w:footnote w:id="72">
    <w:p w14:paraId="164C4EE9" w14:textId="133445F5" w:rsidR="00F8719C" w:rsidRPr="0042399B" w:rsidRDefault="00F8719C" w:rsidP="00180B8F">
      <w:pPr>
        <w:pStyle w:val="FootnoteText"/>
        <w:jc w:val="both"/>
        <w:rPr>
          <w:rFonts w:ascii="Times New Roman" w:hAnsi="Times New Roman" w:cs="Times New Roman"/>
          <w:noProof w:val="0"/>
          <w:lang w:val="en-GB"/>
          <w:rPrChange w:id="1563" w:author="Author">
            <w:rPr>
              <w:rFonts w:asciiTheme="majorBidi" w:hAnsiTheme="majorBidi" w:cstheme="majorBidi"/>
              <w:noProof w:val="0"/>
              <w:lang w:val="en-GB"/>
            </w:rPr>
          </w:rPrChange>
        </w:rPr>
      </w:pPr>
      <w:r w:rsidRPr="0042399B">
        <w:rPr>
          <w:rStyle w:val="FootnoteReference"/>
          <w:rFonts w:ascii="Times New Roman" w:hAnsi="Times New Roman" w:cs="Times New Roman"/>
          <w:noProof w:val="0"/>
          <w:lang w:val="en-GB"/>
          <w:rPrChange w:id="1564" w:author="Author">
            <w:rPr>
              <w:rStyle w:val="FootnoteReference"/>
              <w:rFonts w:asciiTheme="majorBidi" w:hAnsiTheme="majorBidi" w:cstheme="majorBidi"/>
              <w:noProof w:val="0"/>
              <w:lang w:val="en-GB"/>
            </w:rPr>
          </w:rPrChange>
        </w:rPr>
        <w:footnoteRef/>
      </w:r>
      <w:r w:rsidRPr="0042399B">
        <w:rPr>
          <w:rFonts w:ascii="Times New Roman" w:hAnsi="Times New Roman" w:cs="Times New Roman"/>
          <w:noProof w:val="0"/>
          <w:lang w:val="en-GB"/>
          <w:rPrChange w:id="1565" w:author="Author">
            <w:rPr>
              <w:rFonts w:asciiTheme="majorBidi" w:hAnsiTheme="majorBidi" w:cstheme="majorBidi"/>
              <w:noProof w:val="0"/>
              <w:lang w:val="en-GB"/>
            </w:rPr>
          </w:rPrChange>
        </w:rPr>
        <w:t xml:space="preserve"> Hassan and Muneeza (n </w:t>
      </w:r>
      <w:r w:rsidRPr="0042399B">
        <w:rPr>
          <w:rFonts w:ascii="Times New Roman" w:hAnsi="Times New Roman" w:cs="Times New Roman"/>
          <w:noProof w:val="0"/>
          <w:lang w:val="en-GB"/>
          <w:rPrChange w:id="1566"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567" w:author="Author">
            <w:rPr>
              <w:rFonts w:asciiTheme="majorBidi" w:hAnsiTheme="majorBidi" w:cstheme="majorBidi"/>
              <w:noProof w:val="0"/>
              <w:lang w:val="en-GB"/>
            </w:rPr>
          </w:rPrChange>
        </w:rPr>
        <w:instrText xml:space="preserve"> NOTEREF _Ref176982946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568"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569" w:author="Author">
            <w:rPr>
              <w:rStyle w:val="FootnoteReference"/>
              <w:vertAlign w:val="baseline"/>
            </w:rPr>
          </w:rPrChange>
        </w:rPr>
        <w:t>14</w:t>
      </w:r>
      <w:r w:rsidRPr="0042399B">
        <w:rPr>
          <w:rFonts w:ascii="Times New Roman" w:hAnsi="Times New Roman" w:cs="Times New Roman"/>
          <w:noProof w:val="0"/>
          <w:lang w:val="en-GB"/>
          <w:rPrChange w:id="1570"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571" w:author="Author">
            <w:rPr>
              <w:rFonts w:asciiTheme="majorBidi" w:hAnsiTheme="majorBidi" w:cstheme="majorBidi"/>
              <w:noProof w:val="0"/>
              <w:lang w:val="en-GB"/>
            </w:rPr>
          </w:rPrChange>
        </w:rPr>
        <w:t>) 217.</w:t>
      </w:r>
    </w:p>
  </w:footnote>
  <w:footnote w:id="73">
    <w:p w14:paraId="3B7F55FF" w14:textId="7B47E722" w:rsidR="00F8719C" w:rsidRPr="0042399B" w:rsidRDefault="00F8719C" w:rsidP="00180B8F">
      <w:pPr>
        <w:pStyle w:val="FootnoteText"/>
        <w:jc w:val="both"/>
        <w:rPr>
          <w:rFonts w:ascii="Times New Roman" w:hAnsi="Times New Roman" w:cs="Times New Roman"/>
          <w:lang w:val="en-US"/>
          <w:rPrChange w:id="1607" w:author="Author">
            <w:rPr>
              <w:lang w:val="en-US"/>
            </w:rPr>
          </w:rPrChange>
        </w:rPr>
      </w:pPr>
      <w:r w:rsidRPr="0042399B">
        <w:rPr>
          <w:rStyle w:val="FootnoteReference"/>
          <w:rFonts w:ascii="Times New Roman" w:hAnsi="Times New Roman" w:cs="Times New Roman"/>
          <w:noProof w:val="0"/>
          <w:lang w:val="en-GB"/>
          <w:rPrChange w:id="1608" w:author="Author">
            <w:rPr>
              <w:rStyle w:val="FootnoteReference"/>
              <w:noProof w:val="0"/>
              <w:lang w:val="en-GB"/>
            </w:rPr>
          </w:rPrChange>
        </w:rPr>
        <w:footnoteRef/>
      </w:r>
      <w:r w:rsidRPr="0042399B">
        <w:rPr>
          <w:rFonts w:ascii="Times New Roman" w:hAnsi="Times New Roman" w:cs="Times New Roman"/>
          <w:noProof w:val="0"/>
          <w:lang w:val="en-GB"/>
          <w:rPrChange w:id="1609" w:author="Author">
            <w:rPr>
              <w:noProof w:val="0"/>
              <w:lang w:val="en-GB"/>
            </w:rPr>
          </w:rPrChange>
        </w:rPr>
        <w:t xml:space="preserve"> </w:t>
      </w:r>
      <w:r w:rsidRPr="0042399B">
        <w:rPr>
          <w:rFonts w:ascii="Times New Roman" w:hAnsi="Times New Roman" w:cs="Times New Roman"/>
          <w:noProof w:val="0"/>
          <w:lang w:val="en-GB"/>
          <w:rPrChange w:id="1610" w:author="Author">
            <w:rPr>
              <w:rFonts w:asciiTheme="majorBidi" w:hAnsiTheme="majorBidi" w:cstheme="majorBidi"/>
              <w:noProof w:val="0"/>
              <w:lang w:val="en-GB"/>
            </w:rPr>
          </w:rPrChange>
        </w:rPr>
        <w:t xml:space="preserve">Ercanbrack (n </w:t>
      </w:r>
      <w:r w:rsidRPr="0042399B">
        <w:rPr>
          <w:rFonts w:ascii="Times New Roman" w:hAnsi="Times New Roman" w:cs="Times New Roman"/>
          <w:noProof w:val="0"/>
          <w:lang w:val="en-GB"/>
          <w:rPrChange w:id="1611" w:author="Author">
            <w:rPr>
              <w:rFonts w:asciiTheme="majorBidi" w:hAnsiTheme="majorBidi" w:cstheme="majorBidi"/>
              <w:noProof w:val="0"/>
              <w:lang w:val="en-GB"/>
            </w:rPr>
          </w:rPrChange>
        </w:rPr>
        <w:fldChar w:fldCharType="begin"/>
      </w:r>
      <w:r w:rsidRPr="0042399B">
        <w:rPr>
          <w:rFonts w:ascii="Times New Roman" w:hAnsi="Times New Roman" w:cs="Times New Roman"/>
          <w:noProof w:val="0"/>
          <w:lang w:val="en-GB"/>
          <w:rPrChange w:id="1612" w:author="Author">
            <w:rPr>
              <w:rFonts w:asciiTheme="majorBidi" w:hAnsiTheme="majorBidi" w:cstheme="majorBidi"/>
              <w:noProof w:val="0"/>
              <w:lang w:val="en-GB"/>
            </w:rPr>
          </w:rPrChange>
        </w:rPr>
        <w:instrText xml:space="preserve"> NOTEREF _Ref176982955 \f \h  \* MERGEFORMAT </w:instrText>
      </w:r>
      <w:r w:rsidRPr="005F035C">
        <w:rPr>
          <w:rFonts w:ascii="Times New Roman" w:hAnsi="Times New Roman" w:cs="Times New Roman"/>
          <w:noProof w:val="0"/>
          <w:lang w:val="en-GB"/>
        </w:rPr>
      </w:r>
      <w:r w:rsidRPr="0042399B">
        <w:rPr>
          <w:rFonts w:ascii="Times New Roman" w:hAnsi="Times New Roman" w:cs="Times New Roman"/>
          <w:noProof w:val="0"/>
          <w:lang w:val="en-GB"/>
          <w:rPrChange w:id="1613" w:author="Author">
            <w:rPr>
              <w:rFonts w:asciiTheme="majorBidi" w:hAnsiTheme="majorBidi" w:cstheme="majorBidi"/>
              <w:noProof w:val="0"/>
              <w:lang w:val="en-GB"/>
            </w:rPr>
          </w:rPrChange>
        </w:rPr>
        <w:fldChar w:fldCharType="separate"/>
      </w:r>
      <w:r w:rsidRPr="0042399B">
        <w:rPr>
          <w:rStyle w:val="FootnoteReference"/>
          <w:rFonts w:ascii="Times New Roman" w:hAnsi="Times New Roman" w:cs="Times New Roman"/>
          <w:vertAlign w:val="baseline"/>
          <w:rPrChange w:id="1614" w:author="Author">
            <w:rPr>
              <w:rStyle w:val="FootnoteReference"/>
              <w:vertAlign w:val="baseline"/>
            </w:rPr>
          </w:rPrChange>
        </w:rPr>
        <w:t>5</w:t>
      </w:r>
      <w:r w:rsidRPr="0042399B">
        <w:rPr>
          <w:rFonts w:ascii="Times New Roman" w:hAnsi="Times New Roman" w:cs="Times New Roman"/>
          <w:noProof w:val="0"/>
          <w:lang w:val="en-GB"/>
          <w:rPrChange w:id="1615" w:author="Author">
            <w:rPr>
              <w:rFonts w:asciiTheme="majorBidi" w:hAnsiTheme="majorBidi" w:cstheme="majorBidi"/>
              <w:noProof w:val="0"/>
              <w:lang w:val="en-GB"/>
            </w:rPr>
          </w:rPrChange>
        </w:rPr>
        <w:fldChar w:fldCharType="end"/>
      </w:r>
      <w:r w:rsidRPr="0042399B">
        <w:rPr>
          <w:rFonts w:ascii="Times New Roman" w:hAnsi="Times New Roman" w:cs="Times New Roman"/>
          <w:noProof w:val="0"/>
          <w:lang w:val="en-GB"/>
          <w:rPrChange w:id="1616" w:author="Author">
            <w:rPr>
              <w:rFonts w:asciiTheme="majorBidi" w:hAnsiTheme="majorBidi" w:cstheme="majorBidi"/>
              <w:noProof w:val="0"/>
              <w:lang w:val="en-GB"/>
            </w:rPr>
          </w:rPrChange>
        </w:rPr>
        <w:t>) 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31A46"/>
    <w:multiLevelType w:val="multilevel"/>
    <w:tmpl w:val="654A52C2"/>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282855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GLC_WESTERNSYDNEY Copy&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6C459A"/>
    <w:rsid w:val="00033A4C"/>
    <w:rsid w:val="000373F8"/>
    <w:rsid w:val="000C2CFF"/>
    <w:rsid w:val="000C7A08"/>
    <w:rsid w:val="000D293E"/>
    <w:rsid w:val="000F5CA1"/>
    <w:rsid w:val="00113720"/>
    <w:rsid w:val="00145FA6"/>
    <w:rsid w:val="0016193E"/>
    <w:rsid w:val="0017173B"/>
    <w:rsid w:val="00180B8F"/>
    <w:rsid w:val="001D4616"/>
    <w:rsid w:val="00236BD3"/>
    <w:rsid w:val="00237A4F"/>
    <w:rsid w:val="002435D7"/>
    <w:rsid w:val="002A48BB"/>
    <w:rsid w:val="002D3E83"/>
    <w:rsid w:val="00303D6C"/>
    <w:rsid w:val="0032172A"/>
    <w:rsid w:val="003356C9"/>
    <w:rsid w:val="003446CD"/>
    <w:rsid w:val="00363E13"/>
    <w:rsid w:val="00367BEE"/>
    <w:rsid w:val="0037663D"/>
    <w:rsid w:val="00381BAE"/>
    <w:rsid w:val="003A1E25"/>
    <w:rsid w:val="003E6C6B"/>
    <w:rsid w:val="003F5CF6"/>
    <w:rsid w:val="00405A02"/>
    <w:rsid w:val="0042399B"/>
    <w:rsid w:val="00423C1E"/>
    <w:rsid w:val="00454AA9"/>
    <w:rsid w:val="004B2516"/>
    <w:rsid w:val="004F1137"/>
    <w:rsid w:val="0051627D"/>
    <w:rsid w:val="00524D95"/>
    <w:rsid w:val="005303B6"/>
    <w:rsid w:val="0053772C"/>
    <w:rsid w:val="00547A12"/>
    <w:rsid w:val="005641EE"/>
    <w:rsid w:val="0059631C"/>
    <w:rsid w:val="005A3259"/>
    <w:rsid w:val="005A6D8A"/>
    <w:rsid w:val="005B4E7A"/>
    <w:rsid w:val="005F035C"/>
    <w:rsid w:val="0061488A"/>
    <w:rsid w:val="006361E1"/>
    <w:rsid w:val="006409FA"/>
    <w:rsid w:val="006435D1"/>
    <w:rsid w:val="006A1A0B"/>
    <w:rsid w:val="006A4CE5"/>
    <w:rsid w:val="006B1C6A"/>
    <w:rsid w:val="006C459A"/>
    <w:rsid w:val="007230BF"/>
    <w:rsid w:val="00751939"/>
    <w:rsid w:val="007860AC"/>
    <w:rsid w:val="00795F87"/>
    <w:rsid w:val="007D5D04"/>
    <w:rsid w:val="00843A13"/>
    <w:rsid w:val="00854ACC"/>
    <w:rsid w:val="008611E0"/>
    <w:rsid w:val="008A18C9"/>
    <w:rsid w:val="00940A9A"/>
    <w:rsid w:val="00942ED3"/>
    <w:rsid w:val="00947B1E"/>
    <w:rsid w:val="00965D40"/>
    <w:rsid w:val="009907E7"/>
    <w:rsid w:val="009C1EA7"/>
    <w:rsid w:val="009D25B8"/>
    <w:rsid w:val="009F60CB"/>
    <w:rsid w:val="00A07D79"/>
    <w:rsid w:val="00A47824"/>
    <w:rsid w:val="00AA2CC6"/>
    <w:rsid w:val="00AD0B07"/>
    <w:rsid w:val="00AE1085"/>
    <w:rsid w:val="00AE2C6F"/>
    <w:rsid w:val="00B17695"/>
    <w:rsid w:val="00B26B0E"/>
    <w:rsid w:val="00B40473"/>
    <w:rsid w:val="00B6306F"/>
    <w:rsid w:val="00B71355"/>
    <w:rsid w:val="00B73EC2"/>
    <w:rsid w:val="00BB13C3"/>
    <w:rsid w:val="00BB6AF2"/>
    <w:rsid w:val="00BC2765"/>
    <w:rsid w:val="00BE3880"/>
    <w:rsid w:val="00C83221"/>
    <w:rsid w:val="00CE2B48"/>
    <w:rsid w:val="00D15EFA"/>
    <w:rsid w:val="00DB12A3"/>
    <w:rsid w:val="00DE30C2"/>
    <w:rsid w:val="00DE5CC5"/>
    <w:rsid w:val="00E02D38"/>
    <w:rsid w:val="00E20806"/>
    <w:rsid w:val="00E31B4A"/>
    <w:rsid w:val="00E46EB3"/>
    <w:rsid w:val="00E46F9B"/>
    <w:rsid w:val="00E65E3F"/>
    <w:rsid w:val="00E80B02"/>
    <w:rsid w:val="00E90398"/>
    <w:rsid w:val="00EA4DE1"/>
    <w:rsid w:val="00EB1483"/>
    <w:rsid w:val="00EC5364"/>
    <w:rsid w:val="00EF69F6"/>
    <w:rsid w:val="00F7123B"/>
    <w:rsid w:val="00F855B6"/>
    <w:rsid w:val="00F8719C"/>
    <w:rsid w:val="00F878F0"/>
    <w:rsid w:val="00F90B47"/>
    <w:rsid w:val="00F90EAA"/>
    <w:rsid w:val="00FC60EB"/>
    <w:rsid w:val="00FD0F9C"/>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39A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59A"/>
    <w:rPr>
      <w:lang w:val="en-GB"/>
    </w:rPr>
  </w:style>
  <w:style w:type="paragraph" w:styleId="Heading1">
    <w:name w:val="heading 1"/>
    <w:basedOn w:val="Normal"/>
    <w:next w:val="Normal"/>
    <w:link w:val="Heading1Char"/>
    <w:uiPriority w:val="9"/>
    <w:qFormat/>
    <w:rsid w:val="006C459A"/>
    <w:pPr>
      <w:keepNext/>
      <w:keepLines/>
      <w:numPr>
        <w:numId w:val="1"/>
      </w:numPr>
      <w:spacing w:before="360" w:after="80"/>
      <w:ind w:left="270"/>
      <w:outlineLvl w:val="0"/>
    </w:pPr>
    <w:rPr>
      <w:rFonts w:asciiTheme="majorBidi" w:eastAsiaTheme="majorEastAsia" w:hAnsiTheme="majorBidi" w:cstheme="majorBidi"/>
      <w:b/>
      <w:bCs/>
    </w:rPr>
  </w:style>
  <w:style w:type="paragraph" w:styleId="Heading2">
    <w:name w:val="heading 2"/>
    <w:basedOn w:val="Normal"/>
    <w:next w:val="Normal"/>
    <w:link w:val="Heading2Char"/>
    <w:uiPriority w:val="9"/>
    <w:unhideWhenUsed/>
    <w:qFormat/>
    <w:rsid w:val="006C459A"/>
    <w:pPr>
      <w:keepNext/>
      <w:keepLines/>
      <w:numPr>
        <w:ilvl w:val="1"/>
        <w:numId w:val="1"/>
      </w:numPr>
      <w:spacing w:before="160" w:after="80"/>
      <w:outlineLvl w:val="1"/>
    </w:pPr>
    <w:rPr>
      <w:rFonts w:asciiTheme="majorBidi" w:eastAsiaTheme="majorEastAsia" w:hAnsiTheme="majorBidi" w:cstheme="majorBidi"/>
      <w:b/>
      <w:bCs/>
      <w:sz w:val="26"/>
      <w:szCs w:val="26"/>
    </w:rPr>
  </w:style>
  <w:style w:type="paragraph" w:styleId="Heading3">
    <w:name w:val="heading 3"/>
    <w:basedOn w:val="Normal"/>
    <w:next w:val="Normal"/>
    <w:link w:val="Heading3Char"/>
    <w:uiPriority w:val="9"/>
    <w:semiHidden/>
    <w:unhideWhenUsed/>
    <w:qFormat/>
    <w:rsid w:val="006C459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59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59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59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59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59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59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59A"/>
    <w:rPr>
      <w:rFonts w:asciiTheme="majorBidi" w:eastAsiaTheme="majorEastAsia" w:hAnsiTheme="majorBidi" w:cstheme="majorBidi"/>
      <w:b/>
      <w:bCs/>
      <w:lang w:val="en-GB"/>
    </w:rPr>
  </w:style>
  <w:style w:type="character" w:customStyle="1" w:styleId="Heading2Char">
    <w:name w:val="Heading 2 Char"/>
    <w:basedOn w:val="DefaultParagraphFont"/>
    <w:link w:val="Heading2"/>
    <w:uiPriority w:val="9"/>
    <w:rsid w:val="006C459A"/>
    <w:rPr>
      <w:rFonts w:asciiTheme="majorBidi" w:eastAsiaTheme="majorEastAsia" w:hAnsiTheme="majorBidi" w:cstheme="majorBidi"/>
      <w:b/>
      <w:bCs/>
      <w:sz w:val="26"/>
      <w:szCs w:val="26"/>
      <w:lang w:val="en-GB"/>
    </w:rPr>
  </w:style>
  <w:style w:type="character" w:customStyle="1" w:styleId="Heading3Char">
    <w:name w:val="Heading 3 Char"/>
    <w:basedOn w:val="DefaultParagraphFont"/>
    <w:link w:val="Heading3"/>
    <w:uiPriority w:val="9"/>
    <w:semiHidden/>
    <w:rsid w:val="006C459A"/>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6C459A"/>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6C459A"/>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6C459A"/>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C459A"/>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6C459A"/>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C459A"/>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6C4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59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6C45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59A"/>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6C459A"/>
    <w:pPr>
      <w:spacing w:before="160"/>
      <w:jc w:val="center"/>
    </w:pPr>
    <w:rPr>
      <w:i/>
      <w:iCs/>
      <w:color w:val="404040" w:themeColor="text1" w:themeTint="BF"/>
    </w:rPr>
  </w:style>
  <w:style w:type="character" w:customStyle="1" w:styleId="QuoteChar">
    <w:name w:val="Quote Char"/>
    <w:basedOn w:val="DefaultParagraphFont"/>
    <w:link w:val="Quote"/>
    <w:uiPriority w:val="29"/>
    <w:rsid w:val="006C459A"/>
    <w:rPr>
      <w:i/>
      <w:iCs/>
      <w:color w:val="404040" w:themeColor="text1" w:themeTint="BF"/>
      <w:lang w:val="en-GB"/>
    </w:rPr>
  </w:style>
  <w:style w:type="paragraph" w:styleId="ListParagraph">
    <w:name w:val="List Paragraph"/>
    <w:basedOn w:val="Normal"/>
    <w:link w:val="ListParagraphChar"/>
    <w:uiPriority w:val="1"/>
    <w:qFormat/>
    <w:rsid w:val="006C459A"/>
    <w:pPr>
      <w:ind w:left="720"/>
      <w:contextualSpacing/>
    </w:pPr>
  </w:style>
  <w:style w:type="character" w:styleId="IntenseEmphasis">
    <w:name w:val="Intense Emphasis"/>
    <w:basedOn w:val="DefaultParagraphFont"/>
    <w:uiPriority w:val="21"/>
    <w:qFormat/>
    <w:rsid w:val="006C459A"/>
    <w:rPr>
      <w:i/>
      <w:iCs/>
      <w:color w:val="0F4761" w:themeColor="accent1" w:themeShade="BF"/>
    </w:rPr>
  </w:style>
  <w:style w:type="paragraph" w:styleId="IntenseQuote">
    <w:name w:val="Intense Quote"/>
    <w:basedOn w:val="Normal"/>
    <w:next w:val="Normal"/>
    <w:link w:val="IntenseQuoteChar"/>
    <w:uiPriority w:val="30"/>
    <w:qFormat/>
    <w:rsid w:val="006C4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59A"/>
    <w:rPr>
      <w:i/>
      <w:iCs/>
      <w:color w:val="0F4761" w:themeColor="accent1" w:themeShade="BF"/>
      <w:lang w:val="en-GB"/>
    </w:rPr>
  </w:style>
  <w:style w:type="character" w:styleId="IntenseReference">
    <w:name w:val="Intense Reference"/>
    <w:basedOn w:val="DefaultParagraphFont"/>
    <w:uiPriority w:val="32"/>
    <w:qFormat/>
    <w:rsid w:val="006C459A"/>
    <w:rPr>
      <w:b/>
      <w:bCs/>
      <w:smallCaps/>
      <w:color w:val="0F4761" w:themeColor="accent1" w:themeShade="BF"/>
      <w:spacing w:val="5"/>
    </w:rPr>
  </w:style>
  <w:style w:type="paragraph" w:styleId="FootnoteText">
    <w:name w:val="footnote text"/>
    <w:basedOn w:val="Normal"/>
    <w:link w:val="FootnoteTextChar"/>
    <w:uiPriority w:val="99"/>
    <w:unhideWhenUsed/>
    <w:rsid w:val="006C459A"/>
    <w:pPr>
      <w:spacing w:after="0" w:line="240" w:lineRule="auto"/>
    </w:pPr>
    <w:rPr>
      <w:noProof/>
      <w:sz w:val="20"/>
      <w:szCs w:val="20"/>
      <w:lang w:val="id-ID"/>
    </w:rPr>
  </w:style>
  <w:style w:type="character" w:customStyle="1" w:styleId="FootnoteTextChar">
    <w:name w:val="Footnote Text Char"/>
    <w:basedOn w:val="DefaultParagraphFont"/>
    <w:link w:val="FootnoteText"/>
    <w:uiPriority w:val="99"/>
    <w:rsid w:val="006C459A"/>
    <w:rPr>
      <w:noProof/>
      <w:sz w:val="20"/>
      <w:szCs w:val="20"/>
      <w:lang w:val="id-ID"/>
    </w:rPr>
  </w:style>
  <w:style w:type="character" w:styleId="FootnoteReference">
    <w:name w:val="footnote reference"/>
    <w:basedOn w:val="DefaultParagraphFont"/>
    <w:uiPriority w:val="99"/>
    <w:unhideWhenUsed/>
    <w:rsid w:val="006C459A"/>
    <w:rPr>
      <w:vertAlign w:val="superscript"/>
    </w:rPr>
  </w:style>
  <w:style w:type="paragraph" w:styleId="NormalWeb">
    <w:name w:val="Normal (Web)"/>
    <w:basedOn w:val="Normal"/>
    <w:link w:val="NormalWebChar"/>
    <w:uiPriority w:val="99"/>
    <w:unhideWhenUsed/>
    <w:rsid w:val="006C459A"/>
    <w:pPr>
      <w:spacing w:before="100" w:beforeAutospacing="1" w:after="100" w:afterAutospacing="1" w:line="240" w:lineRule="auto"/>
    </w:pPr>
    <w:rPr>
      <w:rFonts w:ascii="Times New Roman" w:eastAsia="Times New Roman" w:hAnsi="Times New Roman" w:cs="Times New Roman"/>
      <w:kern w:val="0"/>
      <w:lang w:eastAsia="en-AU"/>
    </w:rPr>
  </w:style>
  <w:style w:type="character" w:customStyle="1" w:styleId="ListParagraphChar">
    <w:name w:val="List Paragraph Char"/>
    <w:link w:val="ListParagraph"/>
    <w:uiPriority w:val="1"/>
    <w:rsid w:val="006C459A"/>
    <w:rPr>
      <w:lang w:val="en-GB"/>
    </w:rPr>
  </w:style>
  <w:style w:type="paragraph" w:customStyle="1" w:styleId="EndNoteBibliographyTitle">
    <w:name w:val="EndNote Bibliography Title"/>
    <w:basedOn w:val="Normal"/>
    <w:link w:val="EndNoteBibliographyTitleChar"/>
    <w:rsid w:val="006C459A"/>
    <w:pPr>
      <w:spacing w:after="0"/>
      <w:jc w:val="center"/>
    </w:pPr>
    <w:rPr>
      <w:rFonts w:ascii="Aptos" w:eastAsia="Times New Roman" w:hAnsi="Aptos" w:cs="Times New Roman"/>
      <w:noProof/>
      <w:kern w:val="0"/>
      <w:lang w:val="en-US" w:eastAsia="en-AU"/>
    </w:rPr>
  </w:style>
  <w:style w:type="character" w:customStyle="1" w:styleId="NormalWebChar">
    <w:name w:val="Normal (Web) Char"/>
    <w:basedOn w:val="DefaultParagraphFont"/>
    <w:link w:val="NormalWeb"/>
    <w:uiPriority w:val="99"/>
    <w:rsid w:val="006C459A"/>
    <w:rPr>
      <w:rFonts w:ascii="Times New Roman" w:eastAsia="Times New Roman" w:hAnsi="Times New Roman" w:cs="Times New Roman"/>
      <w:kern w:val="0"/>
      <w:lang w:val="en-GB" w:eastAsia="en-AU"/>
    </w:rPr>
  </w:style>
  <w:style w:type="character" w:customStyle="1" w:styleId="EndNoteBibliographyTitleChar">
    <w:name w:val="EndNote Bibliography Title Char"/>
    <w:basedOn w:val="NormalWebChar"/>
    <w:link w:val="EndNoteBibliographyTitle"/>
    <w:rsid w:val="006C459A"/>
    <w:rPr>
      <w:rFonts w:ascii="Aptos" w:eastAsia="Times New Roman" w:hAnsi="Aptos" w:cs="Times New Roman"/>
      <w:noProof/>
      <w:kern w:val="0"/>
      <w:lang w:val="en-US" w:eastAsia="en-AU"/>
    </w:rPr>
  </w:style>
  <w:style w:type="paragraph" w:customStyle="1" w:styleId="EndNoteBibliography">
    <w:name w:val="EndNote Bibliography"/>
    <w:basedOn w:val="Normal"/>
    <w:link w:val="EndNoteBibliographyChar"/>
    <w:rsid w:val="006C459A"/>
    <w:pPr>
      <w:spacing w:line="240" w:lineRule="auto"/>
    </w:pPr>
    <w:rPr>
      <w:rFonts w:ascii="Aptos" w:eastAsia="Times New Roman" w:hAnsi="Aptos" w:cs="Times New Roman"/>
      <w:noProof/>
      <w:kern w:val="0"/>
      <w:lang w:val="en-US" w:eastAsia="en-AU"/>
    </w:rPr>
  </w:style>
  <w:style w:type="character" w:customStyle="1" w:styleId="EndNoteBibliographyChar">
    <w:name w:val="EndNote Bibliography Char"/>
    <w:basedOn w:val="NormalWebChar"/>
    <w:link w:val="EndNoteBibliography"/>
    <w:rsid w:val="006C459A"/>
    <w:rPr>
      <w:rFonts w:ascii="Aptos" w:eastAsia="Times New Roman" w:hAnsi="Aptos" w:cs="Times New Roman"/>
      <w:noProof/>
      <w:kern w:val="0"/>
      <w:lang w:val="en-US" w:eastAsia="en-AU"/>
    </w:rPr>
  </w:style>
  <w:style w:type="character" w:styleId="Hyperlink">
    <w:name w:val="Hyperlink"/>
    <w:basedOn w:val="DefaultParagraphFont"/>
    <w:uiPriority w:val="99"/>
    <w:unhideWhenUsed/>
    <w:rsid w:val="006C459A"/>
    <w:rPr>
      <w:color w:val="467886" w:themeColor="hyperlink"/>
      <w:u w:val="single"/>
    </w:rPr>
  </w:style>
  <w:style w:type="character" w:customStyle="1" w:styleId="UnresolvedMention1">
    <w:name w:val="Unresolved Mention1"/>
    <w:basedOn w:val="DefaultParagraphFont"/>
    <w:uiPriority w:val="99"/>
    <w:semiHidden/>
    <w:unhideWhenUsed/>
    <w:rsid w:val="006C459A"/>
    <w:rPr>
      <w:color w:val="605E5C"/>
      <w:shd w:val="clear" w:color="auto" w:fill="E1DFDD"/>
    </w:rPr>
  </w:style>
  <w:style w:type="paragraph" w:styleId="EndnoteText">
    <w:name w:val="endnote text"/>
    <w:basedOn w:val="Normal"/>
    <w:link w:val="EndnoteTextChar"/>
    <w:uiPriority w:val="99"/>
    <w:semiHidden/>
    <w:unhideWhenUsed/>
    <w:rsid w:val="006C459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C459A"/>
    <w:rPr>
      <w:sz w:val="20"/>
      <w:szCs w:val="20"/>
      <w:lang w:val="en-GB"/>
    </w:rPr>
  </w:style>
  <w:style w:type="character" w:styleId="EndnoteReference">
    <w:name w:val="endnote reference"/>
    <w:basedOn w:val="DefaultParagraphFont"/>
    <w:uiPriority w:val="99"/>
    <w:semiHidden/>
    <w:unhideWhenUsed/>
    <w:rsid w:val="006C459A"/>
    <w:rPr>
      <w:vertAlign w:val="superscript"/>
    </w:rPr>
  </w:style>
  <w:style w:type="paragraph" w:styleId="Revision">
    <w:name w:val="Revision"/>
    <w:hidden/>
    <w:uiPriority w:val="99"/>
    <w:semiHidden/>
    <w:rsid w:val="003F5CF6"/>
    <w:pPr>
      <w:spacing w:after="0" w:line="240" w:lineRule="auto"/>
    </w:pPr>
    <w:rPr>
      <w:lang w:val="en-GB"/>
    </w:rPr>
  </w:style>
  <w:style w:type="character" w:styleId="CommentReference">
    <w:name w:val="annotation reference"/>
    <w:basedOn w:val="DefaultParagraphFont"/>
    <w:uiPriority w:val="99"/>
    <w:semiHidden/>
    <w:unhideWhenUsed/>
    <w:rsid w:val="003F5CF6"/>
    <w:rPr>
      <w:sz w:val="16"/>
      <w:szCs w:val="16"/>
    </w:rPr>
  </w:style>
  <w:style w:type="paragraph" w:styleId="CommentText">
    <w:name w:val="annotation text"/>
    <w:basedOn w:val="Normal"/>
    <w:link w:val="CommentTextChar"/>
    <w:uiPriority w:val="99"/>
    <w:unhideWhenUsed/>
    <w:rsid w:val="003F5CF6"/>
    <w:pPr>
      <w:spacing w:line="240" w:lineRule="auto"/>
    </w:pPr>
    <w:rPr>
      <w:sz w:val="20"/>
      <w:szCs w:val="20"/>
    </w:rPr>
  </w:style>
  <w:style w:type="character" w:customStyle="1" w:styleId="CommentTextChar">
    <w:name w:val="Comment Text Char"/>
    <w:basedOn w:val="DefaultParagraphFont"/>
    <w:link w:val="CommentText"/>
    <w:uiPriority w:val="99"/>
    <w:rsid w:val="003F5CF6"/>
    <w:rPr>
      <w:sz w:val="20"/>
      <w:szCs w:val="20"/>
      <w:lang w:val="en-GB"/>
    </w:rPr>
  </w:style>
  <w:style w:type="paragraph" w:styleId="CommentSubject">
    <w:name w:val="annotation subject"/>
    <w:basedOn w:val="CommentText"/>
    <w:next w:val="CommentText"/>
    <w:link w:val="CommentSubjectChar"/>
    <w:uiPriority w:val="99"/>
    <w:semiHidden/>
    <w:unhideWhenUsed/>
    <w:rsid w:val="003F5CF6"/>
    <w:rPr>
      <w:b/>
      <w:bCs/>
    </w:rPr>
  </w:style>
  <w:style w:type="character" w:customStyle="1" w:styleId="CommentSubjectChar">
    <w:name w:val="Comment Subject Char"/>
    <w:basedOn w:val="CommentTextChar"/>
    <w:link w:val="CommentSubject"/>
    <w:uiPriority w:val="99"/>
    <w:semiHidden/>
    <w:rsid w:val="003F5CF6"/>
    <w:rPr>
      <w:b/>
      <w:bCs/>
      <w:sz w:val="20"/>
      <w:szCs w:val="20"/>
      <w:lang w:val="en-GB"/>
    </w:rPr>
  </w:style>
  <w:style w:type="paragraph" w:styleId="Header">
    <w:name w:val="header"/>
    <w:basedOn w:val="Normal"/>
    <w:link w:val="HeaderChar"/>
    <w:uiPriority w:val="99"/>
    <w:unhideWhenUsed/>
    <w:rsid w:val="006435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35D1"/>
    <w:rPr>
      <w:lang w:val="en-GB"/>
    </w:rPr>
  </w:style>
  <w:style w:type="paragraph" w:styleId="Footer">
    <w:name w:val="footer"/>
    <w:basedOn w:val="Normal"/>
    <w:link w:val="FooterChar"/>
    <w:uiPriority w:val="99"/>
    <w:unhideWhenUsed/>
    <w:rsid w:val="006435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35D1"/>
    <w:rPr>
      <w:lang w:val="en-GB"/>
    </w:rPr>
  </w:style>
  <w:style w:type="paragraph" w:styleId="BalloonText">
    <w:name w:val="Balloon Text"/>
    <w:basedOn w:val="Normal"/>
    <w:link w:val="BalloonTextChar"/>
    <w:uiPriority w:val="99"/>
    <w:semiHidden/>
    <w:unhideWhenUsed/>
    <w:rsid w:val="00236B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BD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 Type="http://schemas.openxmlformats.org/officeDocument/2006/relationships/styles" Target="styles.xml"/><Relationship Id="rId21" Type="http://schemas.openxmlformats.org/officeDocument/2006/relationships/diagramData" Target="diagrams/data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10" Type="http://schemas.microsoft.com/office/2016/09/relationships/commentsIds" Target="commentsIds.xml"/><Relationship Id="rId19" Type="http://schemas.openxmlformats.org/officeDocument/2006/relationships/diagramColors" Target="diagrams/colors2.xml"/><Relationship Id="rId31"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2565C2-C23D-40E6-9E00-387792E159C4}" type="doc">
      <dgm:prSet loTypeId="urn:microsoft.com/office/officeart/2008/layout/LinedList" loCatId="hierarchy" qsTypeId="urn:microsoft.com/office/officeart/2005/8/quickstyle/simple5" qsCatId="simple" csTypeId="urn:microsoft.com/office/officeart/2005/8/colors/accent1_2" csCatId="accent1" phldr="1"/>
      <dgm:spPr/>
      <dgm:t>
        <a:bodyPr/>
        <a:lstStyle/>
        <a:p>
          <a:endParaRPr lang="en-AU"/>
        </a:p>
      </dgm:t>
    </dgm:pt>
    <dgm:pt modelId="{7E7AE724-7AA3-4C9B-9EFC-35ABFFE23507}">
      <dgm:prSet phldrT="[Text]" custT="1"/>
      <dgm:spPr/>
      <dgm:t>
        <a:bodyPr/>
        <a:lstStyle/>
        <a:p>
          <a:r>
            <a:rPr lang="en-AU" sz="1000">
              <a:latin typeface="Times New Roman" panose="02020603050405020304" pitchFamily="18" charset="0"/>
              <a:cs typeface="Times New Roman" panose="02020603050405020304" pitchFamily="18" charset="0"/>
            </a:rPr>
            <a:t>Regulation</a:t>
          </a:r>
        </a:p>
      </dgm:t>
    </dgm:pt>
    <dgm:pt modelId="{EECCA689-878C-4DF2-A4FE-22190B9CFDCF}" type="parTrans" cxnId="{4F7A3DD5-CBA5-4F36-B27D-D38F5F5725C3}">
      <dgm:prSet/>
      <dgm:spPr/>
      <dgm:t>
        <a:bodyPr/>
        <a:lstStyle/>
        <a:p>
          <a:endParaRPr lang="en-AU" sz="1000">
            <a:latin typeface="Times New Roman" panose="02020603050405020304" pitchFamily="18" charset="0"/>
            <a:cs typeface="Times New Roman" panose="02020603050405020304" pitchFamily="18" charset="0"/>
          </a:endParaRPr>
        </a:p>
      </dgm:t>
    </dgm:pt>
    <dgm:pt modelId="{DE01E186-716D-474C-83C9-BB381BEBB3DB}" type="sibTrans" cxnId="{4F7A3DD5-CBA5-4F36-B27D-D38F5F5725C3}">
      <dgm:prSet/>
      <dgm:spPr/>
      <dgm:t>
        <a:bodyPr/>
        <a:lstStyle/>
        <a:p>
          <a:endParaRPr lang="en-AU" sz="1000">
            <a:latin typeface="Times New Roman" panose="02020603050405020304" pitchFamily="18" charset="0"/>
            <a:cs typeface="Times New Roman" panose="02020603050405020304" pitchFamily="18" charset="0"/>
          </a:endParaRPr>
        </a:p>
      </dgm:t>
    </dgm:pt>
    <dgm:pt modelId="{A99F54A5-C14A-43F2-BDBF-B5F537C61219}">
      <dgm:prSet phldrT="[Text]" custT="1"/>
      <dgm:spPr/>
      <dgm:t>
        <a:bodyPr/>
        <a:lstStyle/>
        <a:p>
          <a:r>
            <a:rPr lang="en-AU" sz="1000">
              <a:latin typeface="Times New Roman" panose="02020603050405020304" pitchFamily="18" charset="0"/>
              <a:cs typeface="Times New Roman" panose="02020603050405020304" pitchFamily="18" charset="0"/>
            </a:rPr>
            <a:t>1. Objective, Independence and powers</a:t>
          </a:r>
        </a:p>
      </dgm:t>
    </dgm:pt>
    <dgm:pt modelId="{835F7C51-BEDC-49BC-902D-C05F843AFE3B}" type="parTrans" cxnId="{7510E349-619A-4A17-A68C-4C71B9BAC27C}">
      <dgm:prSet/>
      <dgm:spPr/>
      <dgm:t>
        <a:bodyPr/>
        <a:lstStyle/>
        <a:p>
          <a:endParaRPr lang="en-AU" sz="1000">
            <a:latin typeface="Times New Roman" panose="02020603050405020304" pitchFamily="18" charset="0"/>
            <a:cs typeface="Times New Roman" panose="02020603050405020304" pitchFamily="18" charset="0"/>
          </a:endParaRPr>
        </a:p>
      </dgm:t>
    </dgm:pt>
    <dgm:pt modelId="{4F7F575B-079C-424F-9478-066700FC7735}" type="sibTrans" cxnId="{7510E349-619A-4A17-A68C-4C71B9BAC27C}">
      <dgm:prSet/>
      <dgm:spPr/>
      <dgm:t>
        <a:bodyPr/>
        <a:lstStyle/>
        <a:p>
          <a:endParaRPr lang="en-AU" sz="1000">
            <a:latin typeface="Times New Roman" panose="02020603050405020304" pitchFamily="18" charset="0"/>
            <a:cs typeface="Times New Roman" panose="02020603050405020304" pitchFamily="18" charset="0"/>
          </a:endParaRPr>
        </a:p>
      </dgm:t>
    </dgm:pt>
    <dgm:pt modelId="{01A58FD1-3098-44DB-BE57-C30934E83B2E}">
      <dgm:prSet phldrT="[Text]" custT="1"/>
      <dgm:spPr/>
      <dgm:t>
        <a:bodyPr/>
        <a:lstStyle/>
        <a:p>
          <a:r>
            <a:rPr lang="en-AU" sz="1000">
              <a:latin typeface="Times New Roman" panose="02020603050405020304" pitchFamily="18" charset="0"/>
              <a:cs typeface="Times New Roman" panose="02020603050405020304" pitchFamily="18" charset="0"/>
            </a:rPr>
            <a:t>Supervision</a:t>
          </a:r>
        </a:p>
      </dgm:t>
    </dgm:pt>
    <dgm:pt modelId="{B457C239-3909-4B9F-86AB-F9419307F653}" type="parTrans" cxnId="{18CE00FF-C129-4591-99E4-E66F63215419}">
      <dgm:prSet/>
      <dgm:spPr/>
      <dgm:t>
        <a:bodyPr/>
        <a:lstStyle/>
        <a:p>
          <a:endParaRPr lang="en-AU" sz="1000">
            <a:latin typeface="Times New Roman" panose="02020603050405020304" pitchFamily="18" charset="0"/>
            <a:cs typeface="Times New Roman" panose="02020603050405020304" pitchFamily="18" charset="0"/>
          </a:endParaRPr>
        </a:p>
      </dgm:t>
    </dgm:pt>
    <dgm:pt modelId="{A7041E88-6FCD-451E-BAA1-151CDC6928AF}" type="sibTrans" cxnId="{18CE00FF-C129-4591-99E4-E66F63215419}">
      <dgm:prSet/>
      <dgm:spPr/>
      <dgm:t>
        <a:bodyPr/>
        <a:lstStyle/>
        <a:p>
          <a:endParaRPr lang="en-AU" sz="1000">
            <a:latin typeface="Times New Roman" panose="02020603050405020304" pitchFamily="18" charset="0"/>
            <a:cs typeface="Times New Roman" panose="02020603050405020304" pitchFamily="18" charset="0"/>
          </a:endParaRPr>
        </a:p>
      </dgm:t>
    </dgm:pt>
    <dgm:pt modelId="{A68D6847-2956-49C2-BEC3-2D85A75922A0}">
      <dgm:prSet phldrT="[Text]" custT="1"/>
      <dgm:spPr/>
      <dgm:t>
        <a:bodyPr/>
        <a:lstStyle/>
        <a:p>
          <a:r>
            <a:rPr lang="en-AU" sz="1000">
              <a:latin typeface="Times New Roman" panose="02020603050405020304" pitchFamily="18" charset="0"/>
              <a:cs typeface="Times New Roman" panose="02020603050405020304" pitchFamily="18" charset="0"/>
            </a:rPr>
            <a:t>4. Supervisory approach</a:t>
          </a:r>
        </a:p>
      </dgm:t>
    </dgm:pt>
    <dgm:pt modelId="{66D3B28D-156E-4BCE-BCB5-54A7F602FB00}" type="parTrans" cxnId="{27E2C0D5-ED14-4E58-96B3-37DF62523516}">
      <dgm:prSet/>
      <dgm:spPr/>
      <dgm:t>
        <a:bodyPr/>
        <a:lstStyle/>
        <a:p>
          <a:endParaRPr lang="en-AU" sz="1000">
            <a:latin typeface="Times New Roman" panose="02020603050405020304" pitchFamily="18" charset="0"/>
            <a:cs typeface="Times New Roman" panose="02020603050405020304" pitchFamily="18" charset="0"/>
          </a:endParaRPr>
        </a:p>
      </dgm:t>
    </dgm:pt>
    <dgm:pt modelId="{3D3BE0FF-DDE0-4CE0-BC29-4932710DD0F7}" type="sibTrans" cxnId="{27E2C0D5-ED14-4E58-96B3-37DF62523516}">
      <dgm:prSet/>
      <dgm:spPr/>
      <dgm:t>
        <a:bodyPr/>
        <a:lstStyle/>
        <a:p>
          <a:endParaRPr lang="en-AU" sz="1000">
            <a:latin typeface="Times New Roman" panose="02020603050405020304" pitchFamily="18" charset="0"/>
            <a:cs typeface="Times New Roman" panose="02020603050405020304" pitchFamily="18" charset="0"/>
          </a:endParaRPr>
        </a:p>
      </dgm:t>
    </dgm:pt>
    <dgm:pt modelId="{52E8B837-A5B0-477C-9C59-1CEEF14BBAD1}">
      <dgm:prSet phldrT="[Text]" custT="1"/>
      <dgm:spPr/>
      <dgm:t>
        <a:bodyPr/>
        <a:lstStyle/>
        <a:p>
          <a:r>
            <a:rPr lang="en-AU" sz="1000">
              <a:latin typeface="Times New Roman" panose="02020603050405020304" pitchFamily="18" charset="0"/>
              <a:cs typeface="Times New Roman" panose="02020603050405020304" pitchFamily="18" charset="0"/>
            </a:rPr>
            <a:t>C&amp;D Management</a:t>
          </a:r>
        </a:p>
      </dgm:t>
    </dgm:pt>
    <dgm:pt modelId="{0A8ECBDC-93DC-4BA2-903A-3246D3F5A296}" type="parTrans" cxnId="{1DB741C8-E15E-4DBD-BB9B-4463E18B8528}">
      <dgm:prSet/>
      <dgm:spPr/>
      <dgm:t>
        <a:bodyPr/>
        <a:lstStyle/>
        <a:p>
          <a:endParaRPr lang="en-AU" sz="1000">
            <a:latin typeface="Times New Roman" panose="02020603050405020304" pitchFamily="18" charset="0"/>
            <a:cs typeface="Times New Roman" panose="02020603050405020304" pitchFamily="18" charset="0"/>
          </a:endParaRPr>
        </a:p>
      </dgm:t>
    </dgm:pt>
    <dgm:pt modelId="{EB785E9A-9F65-4731-ACC9-67ECA5F5112F}" type="sibTrans" cxnId="{1DB741C8-E15E-4DBD-BB9B-4463E18B8528}">
      <dgm:prSet/>
      <dgm:spPr/>
      <dgm:t>
        <a:bodyPr/>
        <a:lstStyle/>
        <a:p>
          <a:endParaRPr lang="en-AU" sz="1000">
            <a:latin typeface="Times New Roman" panose="02020603050405020304" pitchFamily="18" charset="0"/>
            <a:cs typeface="Times New Roman" panose="02020603050405020304" pitchFamily="18" charset="0"/>
          </a:endParaRPr>
        </a:p>
      </dgm:t>
    </dgm:pt>
    <dgm:pt modelId="{6EAF6ADD-1B3A-4F89-9EDA-C6BFEA3B58C2}">
      <dgm:prSet phldrT="[Text]" custT="1"/>
      <dgm:spPr/>
      <dgm:t>
        <a:bodyPr/>
        <a:lstStyle/>
        <a:p>
          <a:r>
            <a:rPr lang="en-AU" sz="1000">
              <a:latin typeface="Times New Roman" panose="02020603050405020304" pitchFamily="18" charset="0"/>
              <a:cs typeface="Times New Roman" panose="02020603050405020304" pitchFamily="18" charset="0"/>
            </a:rPr>
            <a:t>8. Good Amil Governance</a:t>
          </a:r>
        </a:p>
      </dgm:t>
    </dgm:pt>
    <dgm:pt modelId="{0BCA7565-502F-4D50-B5E2-6CC79D47487C}" type="parTrans" cxnId="{560E9F25-6966-4B25-92FE-CAFC2DA8147E}">
      <dgm:prSet/>
      <dgm:spPr/>
      <dgm:t>
        <a:bodyPr/>
        <a:lstStyle/>
        <a:p>
          <a:endParaRPr lang="en-AU" sz="1000">
            <a:latin typeface="Times New Roman" panose="02020603050405020304" pitchFamily="18" charset="0"/>
            <a:cs typeface="Times New Roman" panose="02020603050405020304" pitchFamily="18" charset="0"/>
          </a:endParaRPr>
        </a:p>
      </dgm:t>
    </dgm:pt>
    <dgm:pt modelId="{8BEE88FD-93DF-42A6-BE5B-B2DDFE284F8E}" type="sibTrans" cxnId="{560E9F25-6966-4B25-92FE-CAFC2DA8147E}">
      <dgm:prSet/>
      <dgm:spPr/>
      <dgm:t>
        <a:bodyPr/>
        <a:lstStyle/>
        <a:p>
          <a:endParaRPr lang="en-AU" sz="1000">
            <a:latin typeface="Times New Roman" panose="02020603050405020304" pitchFamily="18" charset="0"/>
            <a:cs typeface="Times New Roman" panose="02020603050405020304" pitchFamily="18" charset="0"/>
          </a:endParaRPr>
        </a:p>
      </dgm:t>
    </dgm:pt>
    <dgm:pt modelId="{C750A7C0-01D9-40D4-9DF3-013F9670D83A}">
      <dgm:prSet phldrT="[Text]" custT="1"/>
      <dgm:spPr/>
      <dgm:t>
        <a:bodyPr/>
        <a:lstStyle/>
        <a:p>
          <a:r>
            <a:rPr lang="en-AU" sz="1000">
              <a:latin typeface="Times New Roman" panose="02020603050405020304" pitchFamily="18" charset="0"/>
              <a:cs typeface="Times New Roman" panose="02020603050405020304" pitchFamily="18" charset="0"/>
            </a:rPr>
            <a:t>Risk Management</a:t>
          </a:r>
        </a:p>
      </dgm:t>
    </dgm:pt>
    <dgm:pt modelId="{89EF62B5-048B-49AB-A490-5462105BD0B5}" type="parTrans" cxnId="{179D6341-E1D0-4B42-8D97-BF9207071327}">
      <dgm:prSet/>
      <dgm:spPr/>
      <dgm:t>
        <a:bodyPr/>
        <a:lstStyle/>
        <a:p>
          <a:endParaRPr lang="en-AU" sz="1000">
            <a:latin typeface="Times New Roman" panose="02020603050405020304" pitchFamily="18" charset="0"/>
            <a:cs typeface="Times New Roman" panose="02020603050405020304" pitchFamily="18" charset="0"/>
          </a:endParaRPr>
        </a:p>
      </dgm:t>
    </dgm:pt>
    <dgm:pt modelId="{20B21F03-72BD-46AF-A026-F02AAF0A400D}" type="sibTrans" cxnId="{179D6341-E1D0-4B42-8D97-BF9207071327}">
      <dgm:prSet/>
      <dgm:spPr/>
      <dgm:t>
        <a:bodyPr/>
        <a:lstStyle/>
        <a:p>
          <a:endParaRPr lang="en-AU" sz="1000">
            <a:latin typeface="Times New Roman" panose="02020603050405020304" pitchFamily="18" charset="0"/>
            <a:cs typeface="Times New Roman" panose="02020603050405020304" pitchFamily="18" charset="0"/>
          </a:endParaRPr>
        </a:p>
      </dgm:t>
    </dgm:pt>
    <dgm:pt modelId="{7034CA8C-FF3C-45F3-988D-0C4E82A7A98A}">
      <dgm:prSet phldrT="[Text]" custT="1"/>
      <dgm:spPr/>
      <dgm:t>
        <a:bodyPr/>
        <a:lstStyle/>
        <a:p>
          <a:r>
            <a:rPr lang="en-AU" sz="1000">
              <a:latin typeface="Times New Roman" panose="02020603050405020304" pitchFamily="18" charset="0"/>
              <a:cs typeface="Times New Roman" panose="02020603050405020304" pitchFamily="18" charset="0"/>
            </a:rPr>
            <a:t>11. Country and Transfer Risk</a:t>
          </a:r>
        </a:p>
      </dgm:t>
    </dgm:pt>
    <dgm:pt modelId="{55C25B5D-7B79-4E0D-8187-493E971F8A91}" type="parTrans" cxnId="{61210259-3E80-4E8D-BFDB-D36DF253D867}">
      <dgm:prSet/>
      <dgm:spPr/>
      <dgm:t>
        <a:bodyPr/>
        <a:lstStyle/>
        <a:p>
          <a:endParaRPr lang="en-AU" sz="1000">
            <a:latin typeface="Times New Roman" panose="02020603050405020304" pitchFamily="18" charset="0"/>
            <a:cs typeface="Times New Roman" panose="02020603050405020304" pitchFamily="18" charset="0"/>
          </a:endParaRPr>
        </a:p>
      </dgm:t>
    </dgm:pt>
    <dgm:pt modelId="{BED6AFB1-CBA7-4C0A-B83D-D56C414E396C}" type="sibTrans" cxnId="{61210259-3E80-4E8D-BFDB-D36DF253D867}">
      <dgm:prSet/>
      <dgm:spPr/>
      <dgm:t>
        <a:bodyPr/>
        <a:lstStyle/>
        <a:p>
          <a:endParaRPr lang="en-AU" sz="1000">
            <a:latin typeface="Times New Roman" panose="02020603050405020304" pitchFamily="18" charset="0"/>
            <a:cs typeface="Times New Roman" panose="02020603050405020304" pitchFamily="18" charset="0"/>
          </a:endParaRPr>
        </a:p>
      </dgm:t>
    </dgm:pt>
    <dgm:pt modelId="{F17F2633-BC06-4CC7-A524-AD58CDC2CA2A}">
      <dgm:prSet phldrT="[Text]" custT="1"/>
      <dgm:spPr/>
      <dgm:t>
        <a:bodyPr/>
        <a:lstStyle/>
        <a:p>
          <a:r>
            <a:rPr lang="en-AU" sz="1000">
              <a:latin typeface="Times New Roman" panose="02020603050405020304" pitchFamily="18" charset="0"/>
              <a:cs typeface="Times New Roman" panose="02020603050405020304" pitchFamily="18" charset="0"/>
            </a:rPr>
            <a:t>2. Permissible activities</a:t>
          </a:r>
        </a:p>
      </dgm:t>
    </dgm:pt>
    <dgm:pt modelId="{EC6D1E8B-BE27-4250-835E-72A5A5B56AB7}" type="parTrans" cxnId="{882D9060-26AF-4AA3-A277-F62B625137B5}">
      <dgm:prSet/>
      <dgm:spPr/>
      <dgm:t>
        <a:bodyPr/>
        <a:lstStyle/>
        <a:p>
          <a:endParaRPr lang="en-AU" sz="1000">
            <a:latin typeface="Times New Roman" panose="02020603050405020304" pitchFamily="18" charset="0"/>
            <a:cs typeface="Times New Roman" panose="02020603050405020304" pitchFamily="18" charset="0"/>
          </a:endParaRPr>
        </a:p>
      </dgm:t>
    </dgm:pt>
    <dgm:pt modelId="{76714E21-A304-45CF-8FD7-25D28362CCAF}" type="sibTrans" cxnId="{882D9060-26AF-4AA3-A277-F62B625137B5}">
      <dgm:prSet/>
      <dgm:spPr/>
      <dgm:t>
        <a:bodyPr/>
        <a:lstStyle/>
        <a:p>
          <a:endParaRPr lang="en-AU" sz="1000">
            <a:latin typeface="Times New Roman" panose="02020603050405020304" pitchFamily="18" charset="0"/>
            <a:cs typeface="Times New Roman" panose="02020603050405020304" pitchFamily="18" charset="0"/>
          </a:endParaRPr>
        </a:p>
      </dgm:t>
    </dgm:pt>
    <dgm:pt modelId="{4BC26B1A-5A73-4513-86D3-6FDE75376BB3}">
      <dgm:prSet phldrT="[Text]" custT="1"/>
      <dgm:spPr/>
      <dgm:t>
        <a:bodyPr/>
        <a:lstStyle/>
        <a:p>
          <a:r>
            <a:rPr lang="en-AU" sz="1000">
              <a:latin typeface="Times New Roman" panose="02020603050405020304" pitchFamily="18" charset="0"/>
              <a:cs typeface="Times New Roman" panose="02020603050405020304" pitchFamily="18" charset="0"/>
            </a:rPr>
            <a:t>3. Licensing Criteria</a:t>
          </a:r>
        </a:p>
      </dgm:t>
    </dgm:pt>
    <dgm:pt modelId="{0B9850AD-B51D-44C8-A204-6F84CB923637}" type="parTrans" cxnId="{51BF1DEF-B50F-4FC9-A1FF-24282B05EA71}">
      <dgm:prSet/>
      <dgm:spPr/>
      <dgm:t>
        <a:bodyPr/>
        <a:lstStyle/>
        <a:p>
          <a:endParaRPr lang="en-AU" sz="1000">
            <a:latin typeface="Times New Roman" panose="02020603050405020304" pitchFamily="18" charset="0"/>
            <a:cs typeface="Times New Roman" panose="02020603050405020304" pitchFamily="18" charset="0"/>
          </a:endParaRPr>
        </a:p>
      </dgm:t>
    </dgm:pt>
    <dgm:pt modelId="{5E9D05F5-F224-491C-82B4-70B2F4AEDF1E}" type="sibTrans" cxnId="{51BF1DEF-B50F-4FC9-A1FF-24282B05EA71}">
      <dgm:prSet/>
      <dgm:spPr/>
      <dgm:t>
        <a:bodyPr/>
        <a:lstStyle/>
        <a:p>
          <a:endParaRPr lang="en-AU" sz="1000">
            <a:latin typeface="Times New Roman" panose="02020603050405020304" pitchFamily="18" charset="0"/>
            <a:cs typeface="Times New Roman" panose="02020603050405020304" pitchFamily="18" charset="0"/>
          </a:endParaRPr>
        </a:p>
      </dgm:t>
    </dgm:pt>
    <dgm:pt modelId="{0B370262-AA2C-4F9A-846B-3B5F3DA4D529}">
      <dgm:prSet phldrT="[Text]" custT="1"/>
      <dgm:spPr/>
      <dgm:t>
        <a:bodyPr/>
        <a:lstStyle/>
        <a:p>
          <a:r>
            <a:rPr lang="en-AU" sz="1000">
              <a:latin typeface="Times New Roman" panose="02020603050405020304" pitchFamily="18" charset="0"/>
              <a:cs typeface="Times New Roman" panose="02020603050405020304" pitchFamily="18" charset="0"/>
            </a:rPr>
            <a:t>5. Supervisory technique and tools</a:t>
          </a:r>
        </a:p>
      </dgm:t>
    </dgm:pt>
    <dgm:pt modelId="{D58B6223-1D86-4084-9599-64F17B4CE66F}" type="parTrans" cxnId="{AD81121F-F082-4374-9288-DF11D0F3E0D0}">
      <dgm:prSet/>
      <dgm:spPr/>
      <dgm:t>
        <a:bodyPr/>
        <a:lstStyle/>
        <a:p>
          <a:endParaRPr lang="en-AU" sz="1000">
            <a:latin typeface="Times New Roman" panose="02020603050405020304" pitchFamily="18" charset="0"/>
            <a:cs typeface="Times New Roman" panose="02020603050405020304" pitchFamily="18" charset="0"/>
          </a:endParaRPr>
        </a:p>
      </dgm:t>
    </dgm:pt>
    <dgm:pt modelId="{2D0E9598-CEC3-4DFA-898F-CF63EE1988BF}" type="sibTrans" cxnId="{AD81121F-F082-4374-9288-DF11D0F3E0D0}">
      <dgm:prSet/>
      <dgm:spPr/>
      <dgm:t>
        <a:bodyPr/>
        <a:lstStyle/>
        <a:p>
          <a:endParaRPr lang="en-AU" sz="1000">
            <a:latin typeface="Times New Roman" panose="02020603050405020304" pitchFamily="18" charset="0"/>
            <a:cs typeface="Times New Roman" panose="02020603050405020304" pitchFamily="18" charset="0"/>
          </a:endParaRPr>
        </a:p>
      </dgm:t>
    </dgm:pt>
    <dgm:pt modelId="{3EF279CB-7E39-498F-AED7-CA356A2A6D41}">
      <dgm:prSet phldrT="[Text]" custT="1"/>
      <dgm:spPr/>
      <dgm:t>
        <a:bodyPr/>
        <a:lstStyle/>
        <a:p>
          <a:r>
            <a:rPr lang="en-AU" sz="1000">
              <a:latin typeface="Times New Roman" panose="02020603050405020304" pitchFamily="18" charset="0"/>
              <a:cs typeface="Times New Roman" panose="02020603050405020304" pitchFamily="18" charset="0"/>
            </a:rPr>
            <a:t>6. Supervisory Reporting</a:t>
          </a:r>
        </a:p>
      </dgm:t>
    </dgm:pt>
    <dgm:pt modelId="{FBB58B10-8EC1-477D-BB13-11BCD3488B16}" type="parTrans" cxnId="{68DB46DF-DCF6-4425-91AA-3195508F774F}">
      <dgm:prSet/>
      <dgm:spPr/>
      <dgm:t>
        <a:bodyPr/>
        <a:lstStyle/>
        <a:p>
          <a:endParaRPr lang="en-AU" sz="1000">
            <a:latin typeface="Times New Roman" panose="02020603050405020304" pitchFamily="18" charset="0"/>
            <a:cs typeface="Times New Roman" panose="02020603050405020304" pitchFamily="18" charset="0"/>
          </a:endParaRPr>
        </a:p>
      </dgm:t>
    </dgm:pt>
    <dgm:pt modelId="{07A05F12-1ADE-425D-BCE1-FFF3D509EDD9}" type="sibTrans" cxnId="{68DB46DF-DCF6-4425-91AA-3195508F774F}">
      <dgm:prSet/>
      <dgm:spPr/>
      <dgm:t>
        <a:bodyPr/>
        <a:lstStyle/>
        <a:p>
          <a:endParaRPr lang="en-AU" sz="1000">
            <a:latin typeface="Times New Roman" panose="02020603050405020304" pitchFamily="18" charset="0"/>
            <a:cs typeface="Times New Roman" panose="02020603050405020304" pitchFamily="18" charset="0"/>
          </a:endParaRPr>
        </a:p>
      </dgm:t>
    </dgm:pt>
    <dgm:pt modelId="{DF30D160-41E0-49DE-8B7D-EBB86A246F86}">
      <dgm:prSet phldrT="[Text]" custT="1"/>
      <dgm:spPr/>
      <dgm:t>
        <a:bodyPr/>
        <a:lstStyle/>
        <a:p>
          <a:r>
            <a:rPr lang="en-AU" sz="1000">
              <a:latin typeface="Times New Roman" panose="02020603050405020304" pitchFamily="18" charset="0"/>
              <a:cs typeface="Times New Roman" panose="02020603050405020304" pitchFamily="18" charset="0"/>
            </a:rPr>
            <a:t>9. Collection Management</a:t>
          </a:r>
        </a:p>
      </dgm:t>
    </dgm:pt>
    <dgm:pt modelId="{113E2E3C-6831-408D-8FC0-91946B666372}" type="parTrans" cxnId="{A3F58544-CE5C-4FB4-8369-F5F86798694A}">
      <dgm:prSet/>
      <dgm:spPr/>
      <dgm:t>
        <a:bodyPr/>
        <a:lstStyle/>
        <a:p>
          <a:endParaRPr lang="en-AU" sz="1000">
            <a:latin typeface="Times New Roman" panose="02020603050405020304" pitchFamily="18" charset="0"/>
            <a:cs typeface="Times New Roman" panose="02020603050405020304" pitchFamily="18" charset="0"/>
          </a:endParaRPr>
        </a:p>
      </dgm:t>
    </dgm:pt>
    <dgm:pt modelId="{731F9E7F-9601-4632-83BA-5A7E56E0A4DF}" type="sibTrans" cxnId="{A3F58544-CE5C-4FB4-8369-F5F86798694A}">
      <dgm:prSet/>
      <dgm:spPr/>
      <dgm:t>
        <a:bodyPr/>
        <a:lstStyle/>
        <a:p>
          <a:endParaRPr lang="en-AU" sz="1000">
            <a:latin typeface="Times New Roman" panose="02020603050405020304" pitchFamily="18" charset="0"/>
            <a:cs typeface="Times New Roman" panose="02020603050405020304" pitchFamily="18" charset="0"/>
          </a:endParaRPr>
        </a:p>
      </dgm:t>
    </dgm:pt>
    <dgm:pt modelId="{3373878B-919D-4973-8623-602773FB9554}">
      <dgm:prSet phldrT="[Text]" custT="1"/>
      <dgm:spPr/>
      <dgm:t>
        <a:bodyPr/>
        <a:lstStyle/>
        <a:p>
          <a:r>
            <a:rPr lang="en-AU" sz="1000">
              <a:latin typeface="Times New Roman" panose="02020603050405020304" pitchFamily="18" charset="0"/>
              <a:cs typeface="Times New Roman" panose="02020603050405020304" pitchFamily="18" charset="0"/>
            </a:rPr>
            <a:t>10. Disbursement Management</a:t>
          </a:r>
        </a:p>
      </dgm:t>
    </dgm:pt>
    <dgm:pt modelId="{106A3234-8F3F-475B-9942-C41D4DCBE0E5}" type="parTrans" cxnId="{674D17B1-083A-4603-AC35-5607F45391CA}">
      <dgm:prSet/>
      <dgm:spPr/>
      <dgm:t>
        <a:bodyPr/>
        <a:lstStyle/>
        <a:p>
          <a:endParaRPr lang="en-AU" sz="1000">
            <a:latin typeface="Times New Roman" panose="02020603050405020304" pitchFamily="18" charset="0"/>
            <a:cs typeface="Times New Roman" panose="02020603050405020304" pitchFamily="18" charset="0"/>
          </a:endParaRPr>
        </a:p>
      </dgm:t>
    </dgm:pt>
    <dgm:pt modelId="{34EBE310-AD71-44A2-9CCC-7F44C5296FFE}" type="sibTrans" cxnId="{674D17B1-083A-4603-AC35-5607F45391CA}">
      <dgm:prSet/>
      <dgm:spPr/>
      <dgm:t>
        <a:bodyPr/>
        <a:lstStyle/>
        <a:p>
          <a:endParaRPr lang="en-AU" sz="1000">
            <a:latin typeface="Times New Roman" panose="02020603050405020304" pitchFamily="18" charset="0"/>
            <a:cs typeface="Times New Roman" panose="02020603050405020304" pitchFamily="18" charset="0"/>
          </a:endParaRPr>
        </a:p>
      </dgm:t>
    </dgm:pt>
    <dgm:pt modelId="{D6615415-291D-4F83-B966-6738E5C88E76}">
      <dgm:prSet phldrT="[Text]" custT="1"/>
      <dgm:spPr/>
      <dgm:t>
        <a:bodyPr/>
        <a:lstStyle/>
        <a:p>
          <a:r>
            <a:rPr lang="en-AU" sz="1000">
              <a:latin typeface="Times New Roman" panose="02020603050405020304" pitchFamily="18" charset="0"/>
              <a:cs typeface="Times New Roman" panose="02020603050405020304" pitchFamily="18" charset="0"/>
            </a:rPr>
            <a:t>12. Reputation and </a:t>
          </a:r>
          <a:r>
            <a:rPr lang="en-AU" sz="1000" i="1">
              <a:latin typeface="Times New Roman" panose="02020603050405020304" pitchFamily="18" charset="0"/>
              <a:cs typeface="Times New Roman" panose="02020603050405020304" pitchFamily="18" charset="0"/>
            </a:rPr>
            <a:t>Muzakki</a:t>
          </a:r>
          <a:r>
            <a:rPr lang="en-AU" sz="1000">
              <a:latin typeface="Times New Roman" panose="02020603050405020304" pitchFamily="18" charset="0"/>
              <a:cs typeface="Times New Roman" panose="02020603050405020304" pitchFamily="18" charset="0"/>
            </a:rPr>
            <a:t> Loss Risks</a:t>
          </a:r>
        </a:p>
      </dgm:t>
    </dgm:pt>
    <dgm:pt modelId="{FDB32DFA-EE06-4DA8-AACC-0D2602D079D3}" type="parTrans" cxnId="{FA0147CC-9B6F-4ED2-A427-8C6420ED41D5}">
      <dgm:prSet/>
      <dgm:spPr/>
      <dgm:t>
        <a:bodyPr/>
        <a:lstStyle/>
        <a:p>
          <a:endParaRPr lang="en-AU" sz="1000">
            <a:latin typeface="Times New Roman" panose="02020603050405020304" pitchFamily="18" charset="0"/>
            <a:cs typeface="Times New Roman" panose="02020603050405020304" pitchFamily="18" charset="0"/>
          </a:endParaRPr>
        </a:p>
      </dgm:t>
    </dgm:pt>
    <dgm:pt modelId="{975826E3-D9F2-49F3-9868-F24421A353B4}" type="sibTrans" cxnId="{FA0147CC-9B6F-4ED2-A427-8C6420ED41D5}">
      <dgm:prSet/>
      <dgm:spPr/>
      <dgm:t>
        <a:bodyPr/>
        <a:lstStyle/>
        <a:p>
          <a:endParaRPr lang="en-AU" sz="1000">
            <a:latin typeface="Times New Roman" panose="02020603050405020304" pitchFamily="18" charset="0"/>
            <a:cs typeface="Times New Roman" panose="02020603050405020304" pitchFamily="18" charset="0"/>
          </a:endParaRPr>
        </a:p>
      </dgm:t>
    </dgm:pt>
    <dgm:pt modelId="{3BF1BBAA-7E8C-468A-ABA8-B21FE63D48FD}">
      <dgm:prSet phldrT="[Text]" custT="1"/>
      <dgm:spPr/>
      <dgm:t>
        <a:bodyPr/>
        <a:lstStyle/>
        <a:p>
          <a:r>
            <a:rPr lang="en-AU" sz="1000">
              <a:latin typeface="Times New Roman" panose="02020603050405020304" pitchFamily="18" charset="0"/>
              <a:cs typeface="Times New Roman" panose="02020603050405020304" pitchFamily="18" charset="0"/>
            </a:rPr>
            <a:t>13. Disburesement Risk</a:t>
          </a:r>
        </a:p>
      </dgm:t>
    </dgm:pt>
    <dgm:pt modelId="{E0A14028-B6F1-4012-9D06-FEB391491DC8}" type="parTrans" cxnId="{94D14B71-B942-4D45-8A0A-C90BB50E6208}">
      <dgm:prSet/>
      <dgm:spPr/>
      <dgm:t>
        <a:bodyPr/>
        <a:lstStyle/>
        <a:p>
          <a:endParaRPr lang="en-AU" sz="1000">
            <a:latin typeface="Times New Roman" panose="02020603050405020304" pitchFamily="18" charset="0"/>
            <a:cs typeface="Times New Roman" panose="02020603050405020304" pitchFamily="18" charset="0"/>
          </a:endParaRPr>
        </a:p>
      </dgm:t>
    </dgm:pt>
    <dgm:pt modelId="{8E0CFBE3-4209-45A5-84F5-0A56426EBC5F}" type="sibTrans" cxnId="{94D14B71-B942-4D45-8A0A-C90BB50E6208}">
      <dgm:prSet/>
      <dgm:spPr/>
      <dgm:t>
        <a:bodyPr/>
        <a:lstStyle/>
        <a:p>
          <a:endParaRPr lang="en-AU" sz="1000">
            <a:latin typeface="Times New Roman" panose="02020603050405020304" pitchFamily="18" charset="0"/>
            <a:cs typeface="Times New Roman" panose="02020603050405020304" pitchFamily="18" charset="0"/>
          </a:endParaRPr>
        </a:p>
      </dgm:t>
    </dgm:pt>
    <dgm:pt modelId="{76433548-1208-487A-A8E8-361C1A1BA598}">
      <dgm:prSet phldrT="[Text]" custT="1"/>
      <dgm:spPr/>
      <dgm:t>
        <a:bodyPr/>
        <a:lstStyle/>
        <a:p>
          <a:r>
            <a:rPr lang="en-AU" sz="1000">
              <a:latin typeface="Times New Roman" panose="02020603050405020304" pitchFamily="18" charset="0"/>
              <a:cs typeface="Times New Roman" panose="02020603050405020304" pitchFamily="18" charset="0"/>
            </a:rPr>
            <a:t>14. Operational Risk</a:t>
          </a:r>
        </a:p>
      </dgm:t>
    </dgm:pt>
    <dgm:pt modelId="{9FCE66ED-835F-4D0F-AEBF-81D13CFDDE66}" type="parTrans" cxnId="{BC366D80-C4F0-4079-9043-B15DF8E4BFEA}">
      <dgm:prSet/>
      <dgm:spPr/>
      <dgm:t>
        <a:bodyPr/>
        <a:lstStyle/>
        <a:p>
          <a:endParaRPr lang="en-AU" sz="1000">
            <a:latin typeface="Times New Roman" panose="02020603050405020304" pitchFamily="18" charset="0"/>
            <a:cs typeface="Times New Roman" panose="02020603050405020304" pitchFamily="18" charset="0"/>
          </a:endParaRPr>
        </a:p>
      </dgm:t>
    </dgm:pt>
    <dgm:pt modelId="{39868C88-1ED4-4941-8D52-AB1325C7CE50}" type="sibTrans" cxnId="{BC366D80-C4F0-4079-9043-B15DF8E4BFEA}">
      <dgm:prSet/>
      <dgm:spPr/>
      <dgm:t>
        <a:bodyPr/>
        <a:lstStyle/>
        <a:p>
          <a:endParaRPr lang="en-AU" sz="1000">
            <a:latin typeface="Times New Roman" panose="02020603050405020304" pitchFamily="18" charset="0"/>
            <a:cs typeface="Times New Roman" panose="02020603050405020304" pitchFamily="18" charset="0"/>
          </a:endParaRPr>
        </a:p>
      </dgm:t>
    </dgm:pt>
    <dgm:pt modelId="{9768200F-0D9F-4642-AF6D-4B93D58F12E3}">
      <dgm:prSet phldrT="[Text]" custT="1"/>
      <dgm:spPr/>
      <dgm:t>
        <a:bodyPr/>
        <a:lstStyle/>
        <a:p>
          <a:r>
            <a:rPr lang="en-AU" sz="1000">
              <a:latin typeface="Times New Roman" panose="02020603050405020304" pitchFamily="18" charset="0"/>
              <a:cs typeface="Times New Roman" panose="02020603050405020304" pitchFamily="18" charset="0"/>
            </a:rPr>
            <a:t>Audit &amp; Transparency</a:t>
          </a:r>
        </a:p>
      </dgm:t>
    </dgm:pt>
    <dgm:pt modelId="{D469FADD-B01B-42E2-B1FA-60A988E16E91}" type="parTrans" cxnId="{69A4D0E1-5090-4B14-B248-B03720771E91}">
      <dgm:prSet/>
      <dgm:spPr/>
      <dgm:t>
        <a:bodyPr/>
        <a:lstStyle/>
        <a:p>
          <a:endParaRPr lang="en-AU" sz="1000">
            <a:latin typeface="Times New Roman" panose="02020603050405020304" pitchFamily="18" charset="0"/>
            <a:cs typeface="Times New Roman" panose="02020603050405020304" pitchFamily="18" charset="0"/>
          </a:endParaRPr>
        </a:p>
      </dgm:t>
    </dgm:pt>
    <dgm:pt modelId="{15201434-E829-4477-A0F1-ABE317BF5C91}" type="sibTrans" cxnId="{69A4D0E1-5090-4B14-B248-B03720771E91}">
      <dgm:prSet/>
      <dgm:spPr/>
      <dgm:t>
        <a:bodyPr/>
        <a:lstStyle/>
        <a:p>
          <a:endParaRPr lang="en-AU" sz="1000">
            <a:latin typeface="Times New Roman" panose="02020603050405020304" pitchFamily="18" charset="0"/>
            <a:cs typeface="Times New Roman" panose="02020603050405020304" pitchFamily="18" charset="0"/>
          </a:endParaRPr>
        </a:p>
      </dgm:t>
    </dgm:pt>
    <dgm:pt modelId="{B2B27438-CA50-47DE-AD23-A783203B1684}">
      <dgm:prSet phldrT="[Text]" custT="1"/>
      <dgm:spPr/>
      <dgm:t>
        <a:bodyPr/>
        <a:lstStyle/>
        <a:p>
          <a:r>
            <a:rPr lang="en-AU" sz="1000">
              <a:latin typeface="Times New Roman" panose="02020603050405020304" pitchFamily="18" charset="0"/>
              <a:cs typeface="Times New Roman" panose="02020603050405020304" pitchFamily="18" charset="0"/>
            </a:rPr>
            <a:t>15. Sharia control and internal audit</a:t>
          </a:r>
        </a:p>
      </dgm:t>
    </dgm:pt>
    <dgm:pt modelId="{2E98E534-132E-4052-848F-B32249664D1D}" type="parTrans" cxnId="{0E2DC47A-AB86-4CB5-A05D-16D999276F82}">
      <dgm:prSet/>
      <dgm:spPr/>
      <dgm:t>
        <a:bodyPr/>
        <a:lstStyle/>
        <a:p>
          <a:endParaRPr lang="en-AU" sz="1000">
            <a:latin typeface="Times New Roman" panose="02020603050405020304" pitchFamily="18" charset="0"/>
            <a:cs typeface="Times New Roman" panose="02020603050405020304" pitchFamily="18" charset="0"/>
          </a:endParaRPr>
        </a:p>
      </dgm:t>
    </dgm:pt>
    <dgm:pt modelId="{66DB7FF8-F768-492B-A7F5-340C35125C2A}" type="sibTrans" cxnId="{0E2DC47A-AB86-4CB5-A05D-16D999276F82}">
      <dgm:prSet/>
      <dgm:spPr/>
      <dgm:t>
        <a:bodyPr/>
        <a:lstStyle/>
        <a:p>
          <a:endParaRPr lang="en-AU" sz="1000">
            <a:latin typeface="Times New Roman" panose="02020603050405020304" pitchFamily="18" charset="0"/>
            <a:cs typeface="Times New Roman" panose="02020603050405020304" pitchFamily="18" charset="0"/>
          </a:endParaRPr>
        </a:p>
      </dgm:t>
    </dgm:pt>
    <dgm:pt modelId="{5D03AF31-EC72-4ABC-9BFF-38DD842D1CE1}">
      <dgm:prSet phldrT="[Text]" custT="1"/>
      <dgm:spPr/>
      <dgm:t>
        <a:bodyPr/>
        <a:lstStyle/>
        <a:p>
          <a:r>
            <a:rPr lang="en-AU" sz="1000">
              <a:latin typeface="Times New Roman" panose="02020603050405020304" pitchFamily="18" charset="0"/>
              <a:cs typeface="Times New Roman" panose="02020603050405020304" pitchFamily="18" charset="0"/>
            </a:rPr>
            <a:t>7. Corrective and Sanctioning Power of Zakat Supervisor</a:t>
          </a:r>
        </a:p>
      </dgm:t>
    </dgm:pt>
    <dgm:pt modelId="{52F70CC9-F4E9-4CAC-AF7B-96667129A820}" type="parTrans" cxnId="{AF1C55BF-8747-4624-9EC4-F92DC0BA2833}">
      <dgm:prSet/>
      <dgm:spPr/>
      <dgm:t>
        <a:bodyPr/>
        <a:lstStyle/>
        <a:p>
          <a:endParaRPr lang="en-AU" sz="1000">
            <a:latin typeface="Times New Roman" panose="02020603050405020304" pitchFamily="18" charset="0"/>
            <a:cs typeface="Times New Roman" panose="02020603050405020304" pitchFamily="18" charset="0"/>
          </a:endParaRPr>
        </a:p>
      </dgm:t>
    </dgm:pt>
    <dgm:pt modelId="{A20FDCAD-AA2D-4364-B7AB-AF1A3C0217B5}" type="sibTrans" cxnId="{AF1C55BF-8747-4624-9EC4-F92DC0BA2833}">
      <dgm:prSet/>
      <dgm:spPr/>
      <dgm:t>
        <a:bodyPr/>
        <a:lstStyle/>
        <a:p>
          <a:endParaRPr lang="en-AU" sz="1000">
            <a:latin typeface="Times New Roman" panose="02020603050405020304" pitchFamily="18" charset="0"/>
            <a:cs typeface="Times New Roman" panose="02020603050405020304" pitchFamily="18" charset="0"/>
          </a:endParaRPr>
        </a:p>
      </dgm:t>
    </dgm:pt>
    <dgm:pt modelId="{DA1FA4A0-D63A-4121-B1DB-FB3B74CD9DD1}">
      <dgm:prSet phldrT="[Text]" custT="1"/>
      <dgm:spPr/>
      <dgm:t>
        <a:bodyPr/>
        <a:lstStyle/>
        <a:p>
          <a:r>
            <a:rPr lang="en-AU" sz="1000">
              <a:latin typeface="Times New Roman" panose="02020603050405020304" pitchFamily="18" charset="0"/>
              <a:cs typeface="Times New Roman" panose="02020603050405020304" pitchFamily="18" charset="0"/>
            </a:rPr>
            <a:t>16. Financial reporting and external audit</a:t>
          </a:r>
        </a:p>
      </dgm:t>
    </dgm:pt>
    <dgm:pt modelId="{DF7247E8-1D4D-4D18-82D4-E907B0C09988}" type="parTrans" cxnId="{E51B8DAC-EFAA-41FE-B066-CD1841B7632C}">
      <dgm:prSet/>
      <dgm:spPr/>
      <dgm:t>
        <a:bodyPr/>
        <a:lstStyle/>
        <a:p>
          <a:endParaRPr lang="en-AU" sz="1000">
            <a:latin typeface="Times New Roman" panose="02020603050405020304" pitchFamily="18" charset="0"/>
            <a:cs typeface="Times New Roman" panose="02020603050405020304" pitchFamily="18" charset="0"/>
          </a:endParaRPr>
        </a:p>
      </dgm:t>
    </dgm:pt>
    <dgm:pt modelId="{8E08F272-FB06-44F8-95AD-3330D808AB04}" type="sibTrans" cxnId="{E51B8DAC-EFAA-41FE-B066-CD1841B7632C}">
      <dgm:prSet/>
      <dgm:spPr/>
      <dgm:t>
        <a:bodyPr/>
        <a:lstStyle/>
        <a:p>
          <a:endParaRPr lang="en-AU" sz="1000">
            <a:latin typeface="Times New Roman" panose="02020603050405020304" pitchFamily="18" charset="0"/>
            <a:cs typeface="Times New Roman" panose="02020603050405020304" pitchFamily="18" charset="0"/>
          </a:endParaRPr>
        </a:p>
      </dgm:t>
    </dgm:pt>
    <dgm:pt modelId="{5574F748-4156-46A3-BCFF-27F7786C0D04}">
      <dgm:prSet phldrT="[Text]" custT="1"/>
      <dgm:spPr/>
      <dgm:t>
        <a:bodyPr/>
        <a:lstStyle/>
        <a:p>
          <a:r>
            <a:rPr lang="en-AU" sz="1000">
              <a:latin typeface="Times New Roman" panose="02020603050405020304" pitchFamily="18" charset="0"/>
              <a:cs typeface="Times New Roman" panose="02020603050405020304" pitchFamily="18" charset="0"/>
            </a:rPr>
            <a:t>17. Disclosure and Transparency</a:t>
          </a:r>
        </a:p>
      </dgm:t>
    </dgm:pt>
    <dgm:pt modelId="{60370CDE-47FF-4396-B11A-5684EA536ED0}" type="parTrans" cxnId="{849E2FE8-B923-45E9-83F2-EFB4739EB8D4}">
      <dgm:prSet/>
      <dgm:spPr/>
      <dgm:t>
        <a:bodyPr/>
        <a:lstStyle/>
        <a:p>
          <a:endParaRPr lang="en-AU" sz="1000">
            <a:latin typeface="Times New Roman" panose="02020603050405020304" pitchFamily="18" charset="0"/>
            <a:cs typeface="Times New Roman" panose="02020603050405020304" pitchFamily="18" charset="0"/>
          </a:endParaRPr>
        </a:p>
      </dgm:t>
    </dgm:pt>
    <dgm:pt modelId="{FE5313DF-635F-4FF6-A574-0DC7E2368804}" type="sibTrans" cxnId="{849E2FE8-B923-45E9-83F2-EFB4739EB8D4}">
      <dgm:prSet/>
      <dgm:spPr/>
      <dgm:t>
        <a:bodyPr/>
        <a:lstStyle/>
        <a:p>
          <a:endParaRPr lang="en-AU" sz="1000">
            <a:latin typeface="Times New Roman" panose="02020603050405020304" pitchFamily="18" charset="0"/>
            <a:cs typeface="Times New Roman" panose="02020603050405020304" pitchFamily="18" charset="0"/>
          </a:endParaRPr>
        </a:p>
      </dgm:t>
    </dgm:pt>
    <dgm:pt modelId="{BA5AB7CC-9E2B-455B-8BB0-A7742343BD08}">
      <dgm:prSet phldrT="[Text]" custT="1"/>
      <dgm:spPr/>
      <dgm:t>
        <a:bodyPr/>
        <a:lstStyle/>
        <a:p>
          <a:r>
            <a:rPr lang="en-AU" sz="1000">
              <a:latin typeface="Times New Roman" panose="02020603050405020304" pitchFamily="18" charset="0"/>
              <a:cs typeface="Times New Roman" panose="02020603050405020304" pitchFamily="18" charset="0"/>
            </a:rPr>
            <a:t>18. Abuse of zakat services</a:t>
          </a:r>
        </a:p>
      </dgm:t>
    </dgm:pt>
    <dgm:pt modelId="{C83DC843-5BC0-4730-8C30-4321CB4B04BA}" type="parTrans" cxnId="{6CD4EC1B-40D6-47A3-BA20-912817F34140}">
      <dgm:prSet/>
      <dgm:spPr/>
      <dgm:t>
        <a:bodyPr/>
        <a:lstStyle/>
        <a:p>
          <a:endParaRPr lang="en-AU" sz="1000">
            <a:latin typeface="Times New Roman" panose="02020603050405020304" pitchFamily="18" charset="0"/>
            <a:cs typeface="Times New Roman" panose="02020603050405020304" pitchFamily="18" charset="0"/>
          </a:endParaRPr>
        </a:p>
      </dgm:t>
    </dgm:pt>
    <dgm:pt modelId="{377B4EE6-3A01-44B2-BA97-FC8FD20623C4}" type="sibTrans" cxnId="{6CD4EC1B-40D6-47A3-BA20-912817F34140}">
      <dgm:prSet/>
      <dgm:spPr/>
      <dgm:t>
        <a:bodyPr/>
        <a:lstStyle/>
        <a:p>
          <a:endParaRPr lang="en-AU" sz="1000">
            <a:latin typeface="Times New Roman" panose="02020603050405020304" pitchFamily="18" charset="0"/>
            <a:cs typeface="Times New Roman" panose="02020603050405020304" pitchFamily="18" charset="0"/>
          </a:endParaRPr>
        </a:p>
      </dgm:t>
    </dgm:pt>
    <dgm:pt modelId="{3870B61F-2F5C-4576-A570-17B6D6B7B515}" type="pres">
      <dgm:prSet presAssocID="{532565C2-C23D-40E6-9E00-387792E159C4}" presName="vert0" presStyleCnt="0">
        <dgm:presLayoutVars>
          <dgm:dir/>
          <dgm:animOne val="branch"/>
          <dgm:animLvl val="lvl"/>
        </dgm:presLayoutVars>
      </dgm:prSet>
      <dgm:spPr/>
    </dgm:pt>
    <dgm:pt modelId="{CD24B603-5C82-4703-A94D-4868BE65C668}" type="pres">
      <dgm:prSet presAssocID="{7E7AE724-7AA3-4C9B-9EFC-35ABFFE23507}" presName="thickLine" presStyleLbl="alignNode1" presStyleIdx="0" presStyleCnt="5"/>
      <dgm:spPr/>
    </dgm:pt>
    <dgm:pt modelId="{50D1C06B-87A6-4248-BF64-5A7E98BBDEBF}" type="pres">
      <dgm:prSet presAssocID="{7E7AE724-7AA3-4C9B-9EFC-35ABFFE23507}" presName="horz1" presStyleCnt="0"/>
      <dgm:spPr/>
    </dgm:pt>
    <dgm:pt modelId="{992C19AA-0D6B-4CE3-8BCC-B12418F6016C}" type="pres">
      <dgm:prSet presAssocID="{7E7AE724-7AA3-4C9B-9EFC-35ABFFE23507}" presName="tx1" presStyleLbl="revTx" presStyleIdx="0" presStyleCnt="23"/>
      <dgm:spPr/>
    </dgm:pt>
    <dgm:pt modelId="{EF1672A6-ACDB-45AB-89A1-D344EFF317D3}" type="pres">
      <dgm:prSet presAssocID="{7E7AE724-7AA3-4C9B-9EFC-35ABFFE23507}" presName="vert1" presStyleCnt="0"/>
      <dgm:spPr/>
    </dgm:pt>
    <dgm:pt modelId="{A823877F-AFA6-47BD-9DD3-7D92FDFDB846}" type="pres">
      <dgm:prSet presAssocID="{A99F54A5-C14A-43F2-BDBF-B5F537C61219}" presName="vertSpace2a" presStyleCnt="0"/>
      <dgm:spPr/>
    </dgm:pt>
    <dgm:pt modelId="{3A72CD66-0711-4DDD-A5F7-9F0232E0368D}" type="pres">
      <dgm:prSet presAssocID="{A99F54A5-C14A-43F2-BDBF-B5F537C61219}" presName="horz2" presStyleCnt="0"/>
      <dgm:spPr/>
    </dgm:pt>
    <dgm:pt modelId="{A001548F-8C0B-48B9-AC0E-3806A1BDDE12}" type="pres">
      <dgm:prSet presAssocID="{A99F54A5-C14A-43F2-BDBF-B5F537C61219}" presName="horzSpace2" presStyleCnt="0"/>
      <dgm:spPr/>
    </dgm:pt>
    <dgm:pt modelId="{9263F55F-B8BB-4163-A137-A08A864F564A}" type="pres">
      <dgm:prSet presAssocID="{A99F54A5-C14A-43F2-BDBF-B5F537C61219}" presName="tx2" presStyleLbl="revTx" presStyleIdx="1" presStyleCnt="23"/>
      <dgm:spPr/>
    </dgm:pt>
    <dgm:pt modelId="{074DCAE2-EA8F-49DB-8F24-6FBCAFABBC53}" type="pres">
      <dgm:prSet presAssocID="{A99F54A5-C14A-43F2-BDBF-B5F537C61219}" presName="vert2" presStyleCnt="0"/>
      <dgm:spPr/>
    </dgm:pt>
    <dgm:pt modelId="{8A7A456F-AD7D-41D5-B724-E35F1980BF28}" type="pres">
      <dgm:prSet presAssocID="{A99F54A5-C14A-43F2-BDBF-B5F537C61219}" presName="thinLine2b" presStyleLbl="callout" presStyleIdx="0" presStyleCnt="18"/>
      <dgm:spPr/>
    </dgm:pt>
    <dgm:pt modelId="{27223B9A-5AE5-4B9B-ACD7-F8E5448725A4}" type="pres">
      <dgm:prSet presAssocID="{A99F54A5-C14A-43F2-BDBF-B5F537C61219}" presName="vertSpace2b" presStyleCnt="0"/>
      <dgm:spPr/>
    </dgm:pt>
    <dgm:pt modelId="{CD609CB4-5D86-4BEC-ADCB-E05E024E6C2D}" type="pres">
      <dgm:prSet presAssocID="{F17F2633-BC06-4CC7-A524-AD58CDC2CA2A}" presName="horz2" presStyleCnt="0"/>
      <dgm:spPr/>
    </dgm:pt>
    <dgm:pt modelId="{DDA28733-8B5E-414B-BA3C-A02135454A42}" type="pres">
      <dgm:prSet presAssocID="{F17F2633-BC06-4CC7-A524-AD58CDC2CA2A}" presName="horzSpace2" presStyleCnt="0"/>
      <dgm:spPr/>
    </dgm:pt>
    <dgm:pt modelId="{F23AE444-3992-4AE4-B2E5-C555283D9172}" type="pres">
      <dgm:prSet presAssocID="{F17F2633-BC06-4CC7-A524-AD58CDC2CA2A}" presName="tx2" presStyleLbl="revTx" presStyleIdx="2" presStyleCnt="23"/>
      <dgm:spPr/>
    </dgm:pt>
    <dgm:pt modelId="{745C3C46-B61B-4CC6-A818-74C96A62437E}" type="pres">
      <dgm:prSet presAssocID="{F17F2633-BC06-4CC7-A524-AD58CDC2CA2A}" presName="vert2" presStyleCnt="0"/>
      <dgm:spPr/>
    </dgm:pt>
    <dgm:pt modelId="{8BF135B0-F9FD-46D6-9C74-84C2C2F5A03F}" type="pres">
      <dgm:prSet presAssocID="{F17F2633-BC06-4CC7-A524-AD58CDC2CA2A}" presName="thinLine2b" presStyleLbl="callout" presStyleIdx="1" presStyleCnt="18"/>
      <dgm:spPr/>
    </dgm:pt>
    <dgm:pt modelId="{4673A6BC-D775-4AA1-8D76-DF1CC0ACFC59}" type="pres">
      <dgm:prSet presAssocID="{F17F2633-BC06-4CC7-A524-AD58CDC2CA2A}" presName="vertSpace2b" presStyleCnt="0"/>
      <dgm:spPr/>
    </dgm:pt>
    <dgm:pt modelId="{38AAB760-5D95-415B-814A-86E02EE031B3}" type="pres">
      <dgm:prSet presAssocID="{4BC26B1A-5A73-4513-86D3-6FDE75376BB3}" presName="horz2" presStyleCnt="0"/>
      <dgm:spPr/>
    </dgm:pt>
    <dgm:pt modelId="{F9D6A486-E7A7-4456-A4C8-F49D974E625A}" type="pres">
      <dgm:prSet presAssocID="{4BC26B1A-5A73-4513-86D3-6FDE75376BB3}" presName="horzSpace2" presStyleCnt="0"/>
      <dgm:spPr/>
    </dgm:pt>
    <dgm:pt modelId="{301612F8-3A31-4A61-97DB-1C2140052B43}" type="pres">
      <dgm:prSet presAssocID="{4BC26B1A-5A73-4513-86D3-6FDE75376BB3}" presName="tx2" presStyleLbl="revTx" presStyleIdx="3" presStyleCnt="23"/>
      <dgm:spPr/>
    </dgm:pt>
    <dgm:pt modelId="{D70653E0-BA99-46E5-92B8-762280F0F97F}" type="pres">
      <dgm:prSet presAssocID="{4BC26B1A-5A73-4513-86D3-6FDE75376BB3}" presName="vert2" presStyleCnt="0"/>
      <dgm:spPr/>
    </dgm:pt>
    <dgm:pt modelId="{1B43E4CD-2C1E-4810-9E87-6A80226AF0AE}" type="pres">
      <dgm:prSet presAssocID="{4BC26B1A-5A73-4513-86D3-6FDE75376BB3}" presName="thinLine2b" presStyleLbl="callout" presStyleIdx="2" presStyleCnt="18"/>
      <dgm:spPr/>
    </dgm:pt>
    <dgm:pt modelId="{6B577BD0-E1F7-4DE8-B110-AF8B9575CB65}" type="pres">
      <dgm:prSet presAssocID="{4BC26B1A-5A73-4513-86D3-6FDE75376BB3}" presName="vertSpace2b" presStyleCnt="0"/>
      <dgm:spPr/>
    </dgm:pt>
    <dgm:pt modelId="{2AEA2A82-8357-49DF-963F-B2849D3AB5C8}" type="pres">
      <dgm:prSet presAssocID="{01A58FD1-3098-44DB-BE57-C30934E83B2E}" presName="thickLine" presStyleLbl="alignNode1" presStyleIdx="1" presStyleCnt="5"/>
      <dgm:spPr/>
    </dgm:pt>
    <dgm:pt modelId="{59CF9E46-8CE8-4B6C-9954-96A49E46CF46}" type="pres">
      <dgm:prSet presAssocID="{01A58FD1-3098-44DB-BE57-C30934E83B2E}" presName="horz1" presStyleCnt="0"/>
      <dgm:spPr/>
    </dgm:pt>
    <dgm:pt modelId="{C787C4B1-83F1-46E0-8898-EFF7503A60F9}" type="pres">
      <dgm:prSet presAssocID="{01A58FD1-3098-44DB-BE57-C30934E83B2E}" presName="tx1" presStyleLbl="revTx" presStyleIdx="4" presStyleCnt="23"/>
      <dgm:spPr/>
    </dgm:pt>
    <dgm:pt modelId="{6D6B3758-A769-4F06-82CB-D957D0F8A27E}" type="pres">
      <dgm:prSet presAssocID="{01A58FD1-3098-44DB-BE57-C30934E83B2E}" presName="vert1" presStyleCnt="0"/>
      <dgm:spPr/>
    </dgm:pt>
    <dgm:pt modelId="{EEBA19A7-2D0E-417D-8B8A-FA45C42EF752}" type="pres">
      <dgm:prSet presAssocID="{A68D6847-2956-49C2-BEC3-2D85A75922A0}" presName="vertSpace2a" presStyleCnt="0"/>
      <dgm:spPr/>
    </dgm:pt>
    <dgm:pt modelId="{648DA2A1-144E-40D4-80BD-6C28D73D39EB}" type="pres">
      <dgm:prSet presAssocID="{A68D6847-2956-49C2-BEC3-2D85A75922A0}" presName="horz2" presStyleCnt="0"/>
      <dgm:spPr/>
    </dgm:pt>
    <dgm:pt modelId="{8606645B-9A02-46E7-A418-E20A987FE6AF}" type="pres">
      <dgm:prSet presAssocID="{A68D6847-2956-49C2-BEC3-2D85A75922A0}" presName="horzSpace2" presStyleCnt="0"/>
      <dgm:spPr/>
    </dgm:pt>
    <dgm:pt modelId="{D0CF3991-608C-46DF-8184-2786BAB7FDD2}" type="pres">
      <dgm:prSet presAssocID="{A68D6847-2956-49C2-BEC3-2D85A75922A0}" presName="tx2" presStyleLbl="revTx" presStyleIdx="5" presStyleCnt="23"/>
      <dgm:spPr/>
    </dgm:pt>
    <dgm:pt modelId="{B9559A49-516E-42D2-B359-00516EB65FB8}" type="pres">
      <dgm:prSet presAssocID="{A68D6847-2956-49C2-BEC3-2D85A75922A0}" presName="vert2" presStyleCnt="0"/>
      <dgm:spPr/>
    </dgm:pt>
    <dgm:pt modelId="{DC69C71B-75EF-4482-AB77-94FA72A62097}" type="pres">
      <dgm:prSet presAssocID="{A68D6847-2956-49C2-BEC3-2D85A75922A0}" presName="thinLine2b" presStyleLbl="callout" presStyleIdx="3" presStyleCnt="18"/>
      <dgm:spPr/>
    </dgm:pt>
    <dgm:pt modelId="{1AA091A5-29AE-4A8E-BCB9-37FF3AA25B31}" type="pres">
      <dgm:prSet presAssocID="{A68D6847-2956-49C2-BEC3-2D85A75922A0}" presName="vertSpace2b" presStyleCnt="0"/>
      <dgm:spPr/>
    </dgm:pt>
    <dgm:pt modelId="{B530BCE0-16A3-4AD9-A141-159922904ADF}" type="pres">
      <dgm:prSet presAssocID="{0B370262-AA2C-4F9A-846B-3B5F3DA4D529}" presName="horz2" presStyleCnt="0"/>
      <dgm:spPr/>
    </dgm:pt>
    <dgm:pt modelId="{7A10E2D3-656F-4A21-B50A-C27317A75817}" type="pres">
      <dgm:prSet presAssocID="{0B370262-AA2C-4F9A-846B-3B5F3DA4D529}" presName="horzSpace2" presStyleCnt="0"/>
      <dgm:spPr/>
    </dgm:pt>
    <dgm:pt modelId="{CEF9C524-BFA5-437A-8D92-079AB7441D59}" type="pres">
      <dgm:prSet presAssocID="{0B370262-AA2C-4F9A-846B-3B5F3DA4D529}" presName="tx2" presStyleLbl="revTx" presStyleIdx="6" presStyleCnt="23"/>
      <dgm:spPr/>
    </dgm:pt>
    <dgm:pt modelId="{D686613C-DECC-4701-BFB7-765E5F065EE6}" type="pres">
      <dgm:prSet presAssocID="{0B370262-AA2C-4F9A-846B-3B5F3DA4D529}" presName="vert2" presStyleCnt="0"/>
      <dgm:spPr/>
    </dgm:pt>
    <dgm:pt modelId="{1106A63B-31BA-4899-8D27-84133E8E2E65}" type="pres">
      <dgm:prSet presAssocID="{0B370262-AA2C-4F9A-846B-3B5F3DA4D529}" presName="thinLine2b" presStyleLbl="callout" presStyleIdx="4" presStyleCnt="18"/>
      <dgm:spPr/>
    </dgm:pt>
    <dgm:pt modelId="{69A0E111-E882-4DC1-B907-5C9FCC00AD41}" type="pres">
      <dgm:prSet presAssocID="{0B370262-AA2C-4F9A-846B-3B5F3DA4D529}" presName="vertSpace2b" presStyleCnt="0"/>
      <dgm:spPr/>
    </dgm:pt>
    <dgm:pt modelId="{36EFE0D1-001D-4311-9B5E-553A11C65D8D}" type="pres">
      <dgm:prSet presAssocID="{3EF279CB-7E39-498F-AED7-CA356A2A6D41}" presName="horz2" presStyleCnt="0"/>
      <dgm:spPr/>
    </dgm:pt>
    <dgm:pt modelId="{3B1FC8F5-CBE4-41EC-91DF-3C6E69E14FB4}" type="pres">
      <dgm:prSet presAssocID="{3EF279CB-7E39-498F-AED7-CA356A2A6D41}" presName="horzSpace2" presStyleCnt="0"/>
      <dgm:spPr/>
    </dgm:pt>
    <dgm:pt modelId="{0B6BC507-2AAC-4F2E-A162-61EFE85D715F}" type="pres">
      <dgm:prSet presAssocID="{3EF279CB-7E39-498F-AED7-CA356A2A6D41}" presName="tx2" presStyleLbl="revTx" presStyleIdx="7" presStyleCnt="23"/>
      <dgm:spPr/>
    </dgm:pt>
    <dgm:pt modelId="{5A774AB4-D7BB-4CB3-AE44-36DD0F39566B}" type="pres">
      <dgm:prSet presAssocID="{3EF279CB-7E39-498F-AED7-CA356A2A6D41}" presName="vert2" presStyleCnt="0"/>
      <dgm:spPr/>
    </dgm:pt>
    <dgm:pt modelId="{81283C21-5750-4963-8C8F-9809ABB1A5C8}" type="pres">
      <dgm:prSet presAssocID="{3EF279CB-7E39-498F-AED7-CA356A2A6D41}" presName="thinLine2b" presStyleLbl="callout" presStyleIdx="5" presStyleCnt="18"/>
      <dgm:spPr/>
    </dgm:pt>
    <dgm:pt modelId="{5EF5E634-A476-4A0D-B079-AAEB8E5E166E}" type="pres">
      <dgm:prSet presAssocID="{3EF279CB-7E39-498F-AED7-CA356A2A6D41}" presName="vertSpace2b" presStyleCnt="0"/>
      <dgm:spPr/>
    </dgm:pt>
    <dgm:pt modelId="{900BDFC8-9D5C-4139-A780-4EEA709BEB88}" type="pres">
      <dgm:prSet presAssocID="{5D03AF31-EC72-4ABC-9BFF-38DD842D1CE1}" presName="horz2" presStyleCnt="0"/>
      <dgm:spPr/>
    </dgm:pt>
    <dgm:pt modelId="{90C4037B-7B02-4607-A30E-BEA7855A7A49}" type="pres">
      <dgm:prSet presAssocID="{5D03AF31-EC72-4ABC-9BFF-38DD842D1CE1}" presName="horzSpace2" presStyleCnt="0"/>
      <dgm:spPr/>
    </dgm:pt>
    <dgm:pt modelId="{B8A123D9-F8BF-4990-B53A-7804A73B6727}" type="pres">
      <dgm:prSet presAssocID="{5D03AF31-EC72-4ABC-9BFF-38DD842D1CE1}" presName="tx2" presStyleLbl="revTx" presStyleIdx="8" presStyleCnt="23"/>
      <dgm:spPr/>
    </dgm:pt>
    <dgm:pt modelId="{C6A82FA2-B7C3-4F96-9F13-8CB70755B327}" type="pres">
      <dgm:prSet presAssocID="{5D03AF31-EC72-4ABC-9BFF-38DD842D1CE1}" presName="vert2" presStyleCnt="0"/>
      <dgm:spPr/>
    </dgm:pt>
    <dgm:pt modelId="{34E929E0-9F90-4E06-B26E-19BBD0F167F6}" type="pres">
      <dgm:prSet presAssocID="{5D03AF31-EC72-4ABC-9BFF-38DD842D1CE1}" presName="thinLine2b" presStyleLbl="callout" presStyleIdx="6" presStyleCnt="18"/>
      <dgm:spPr/>
    </dgm:pt>
    <dgm:pt modelId="{33ABFA85-5FE7-4F67-99A0-0F7F721A37DA}" type="pres">
      <dgm:prSet presAssocID="{5D03AF31-EC72-4ABC-9BFF-38DD842D1CE1}" presName="vertSpace2b" presStyleCnt="0"/>
      <dgm:spPr/>
    </dgm:pt>
    <dgm:pt modelId="{D87B014C-BC72-48F2-9478-56550D48DF0A}" type="pres">
      <dgm:prSet presAssocID="{52E8B837-A5B0-477C-9C59-1CEEF14BBAD1}" presName="thickLine" presStyleLbl="alignNode1" presStyleIdx="2" presStyleCnt="5"/>
      <dgm:spPr/>
    </dgm:pt>
    <dgm:pt modelId="{239AE8CE-7B81-410B-8661-1BB8EC86D88A}" type="pres">
      <dgm:prSet presAssocID="{52E8B837-A5B0-477C-9C59-1CEEF14BBAD1}" presName="horz1" presStyleCnt="0"/>
      <dgm:spPr/>
    </dgm:pt>
    <dgm:pt modelId="{3A8E3B77-F30D-4324-862F-28102151CF4C}" type="pres">
      <dgm:prSet presAssocID="{52E8B837-A5B0-477C-9C59-1CEEF14BBAD1}" presName="tx1" presStyleLbl="revTx" presStyleIdx="9" presStyleCnt="23"/>
      <dgm:spPr/>
    </dgm:pt>
    <dgm:pt modelId="{43C8BC75-A022-4937-8383-858C299958FC}" type="pres">
      <dgm:prSet presAssocID="{52E8B837-A5B0-477C-9C59-1CEEF14BBAD1}" presName="vert1" presStyleCnt="0"/>
      <dgm:spPr/>
    </dgm:pt>
    <dgm:pt modelId="{C2CDDC27-2EAE-40E7-8D2B-64362AF9170F}" type="pres">
      <dgm:prSet presAssocID="{6EAF6ADD-1B3A-4F89-9EDA-C6BFEA3B58C2}" presName="vertSpace2a" presStyleCnt="0"/>
      <dgm:spPr/>
    </dgm:pt>
    <dgm:pt modelId="{89A8FE2A-1729-4776-B0E8-4FE0630EDB91}" type="pres">
      <dgm:prSet presAssocID="{6EAF6ADD-1B3A-4F89-9EDA-C6BFEA3B58C2}" presName="horz2" presStyleCnt="0"/>
      <dgm:spPr/>
    </dgm:pt>
    <dgm:pt modelId="{7D7EDBF9-84BC-4EFC-8DDD-5F01B71E464D}" type="pres">
      <dgm:prSet presAssocID="{6EAF6ADD-1B3A-4F89-9EDA-C6BFEA3B58C2}" presName="horzSpace2" presStyleCnt="0"/>
      <dgm:spPr/>
    </dgm:pt>
    <dgm:pt modelId="{07F3ACF7-289A-4158-9D1B-241052F578F9}" type="pres">
      <dgm:prSet presAssocID="{6EAF6ADD-1B3A-4F89-9EDA-C6BFEA3B58C2}" presName="tx2" presStyleLbl="revTx" presStyleIdx="10" presStyleCnt="23"/>
      <dgm:spPr/>
    </dgm:pt>
    <dgm:pt modelId="{33BD5E00-C5D2-4739-AD23-A25791323F31}" type="pres">
      <dgm:prSet presAssocID="{6EAF6ADD-1B3A-4F89-9EDA-C6BFEA3B58C2}" presName="vert2" presStyleCnt="0"/>
      <dgm:spPr/>
    </dgm:pt>
    <dgm:pt modelId="{491A0F0D-15F8-41C6-B198-CB73119CB658}" type="pres">
      <dgm:prSet presAssocID="{6EAF6ADD-1B3A-4F89-9EDA-C6BFEA3B58C2}" presName="thinLine2b" presStyleLbl="callout" presStyleIdx="7" presStyleCnt="18"/>
      <dgm:spPr/>
    </dgm:pt>
    <dgm:pt modelId="{45284CAA-99B8-42F6-9598-DC28AAC37CC2}" type="pres">
      <dgm:prSet presAssocID="{6EAF6ADD-1B3A-4F89-9EDA-C6BFEA3B58C2}" presName="vertSpace2b" presStyleCnt="0"/>
      <dgm:spPr/>
    </dgm:pt>
    <dgm:pt modelId="{E580958F-3666-4AFC-A5BE-B89D432DD89C}" type="pres">
      <dgm:prSet presAssocID="{DF30D160-41E0-49DE-8B7D-EBB86A246F86}" presName="horz2" presStyleCnt="0"/>
      <dgm:spPr/>
    </dgm:pt>
    <dgm:pt modelId="{E2741F63-38AC-459B-97FD-FF6103DDC323}" type="pres">
      <dgm:prSet presAssocID="{DF30D160-41E0-49DE-8B7D-EBB86A246F86}" presName="horzSpace2" presStyleCnt="0"/>
      <dgm:spPr/>
    </dgm:pt>
    <dgm:pt modelId="{1B9FEACD-944B-483A-AB1D-ED63EEB34163}" type="pres">
      <dgm:prSet presAssocID="{DF30D160-41E0-49DE-8B7D-EBB86A246F86}" presName="tx2" presStyleLbl="revTx" presStyleIdx="11" presStyleCnt="23"/>
      <dgm:spPr/>
    </dgm:pt>
    <dgm:pt modelId="{549389CB-8474-4746-9867-4D2361D075A5}" type="pres">
      <dgm:prSet presAssocID="{DF30D160-41E0-49DE-8B7D-EBB86A246F86}" presName="vert2" presStyleCnt="0"/>
      <dgm:spPr/>
    </dgm:pt>
    <dgm:pt modelId="{1C32CDB4-23A8-4408-95E5-F78A89546075}" type="pres">
      <dgm:prSet presAssocID="{DF30D160-41E0-49DE-8B7D-EBB86A246F86}" presName="thinLine2b" presStyleLbl="callout" presStyleIdx="8" presStyleCnt="18"/>
      <dgm:spPr/>
    </dgm:pt>
    <dgm:pt modelId="{72EC85EB-A1EA-4052-8DF9-AA3552EE28B8}" type="pres">
      <dgm:prSet presAssocID="{DF30D160-41E0-49DE-8B7D-EBB86A246F86}" presName="vertSpace2b" presStyleCnt="0"/>
      <dgm:spPr/>
    </dgm:pt>
    <dgm:pt modelId="{8A8F4B66-A910-42DF-BD25-07C4E5AE9EA5}" type="pres">
      <dgm:prSet presAssocID="{3373878B-919D-4973-8623-602773FB9554}" presName="horz2" presStyleCnt="0"/>
      <dgm:spPr/>
    </dgm:pt>
    <dgm:pt modelId="{AD962B67-2000-44C8-B944-20653E4777BC}" type="pres">
      <dgm:prSet presAssocID="{3373878B-919D-4973-8623-602773FB9554}" presName="horzSpace2" presStyleCnt="0"/>
      <dgm:spPr/>
    </dgm:pt>
    <dgm:pt modelId="{21BCB711-3B10-4568-A5B1-496700535A89}" type="pres">
      <dgm:prSet presAssocID="{3373878B-919D-4973-8623-602773FB9554}" presName="tx2" presStyleLbl="revTx" presStyleIdx="12" presStyleCnt="23"/>
      <dgm:spPr/>
    </dgm:pt>
    <dgm:pt modelId="{6DF628C6-835C-4784-8781-4449831398A6}" type="pres">
      <dgm:prSet presAssocID="{3373878B-919D-4973-8623-602773FB9554}" presName="vert2" presStyleCnt="0"/>
      <dgm:spPr/>
    </dgm:pt>
    <dgm:pt modelId="{5070D5FE-FF08-4785-8AD0-C642873593CA}" type="pres">
      <dgm:prSet presAssocID="{3373878B-919D-4973-8623-602773FB9554}" presName="thinLine2b" presStyleLbl="callout" presStyleIdx="9" presStyleCnt="18"/>
      <dgm:spPr/>
    </dgm:pt>
    <dgm:pt modelId="{1B237EB1-CF5C-4869-9C83-BA9C5651864E}" type="pres">
      <dgm:prSet presAssocID="{3373878B-919D-4973-8623-602773FB9554}" presName="vertSpace2b" presStyleCnt="0"/>
      <dgm:spPr/>
    </dgm:pt>
    <dgm:pt modelId="{D8085711-0BF1-4AB4-875E-0BFDE25F139E}" type="pres">
      <dgm:prSet presAssocID="{C750A7C0-01D9-40D4-9DF3-013F9670D83A}" presName="thickLine" presStyleLbl="alignNode1" presStyleIdx="3" presStyleCnt="5"/>
      <dgm:spPr/>
    </dgm:pt>
    <dgm:pt modelId="{5C0F3622-B2FD-49D5-BF36-E3A48F2C1166}" type="pres">
      <dgm:prSet presAssocID="{C750A7C0-01D9-40D4-9DF3-013F9670D83A}" presName="horz1" presStyleCnt="0"/>
      <dgm:spPr/>
    </dgm:pt>
    <dgm:pt modelId="{91646B1E-06B0-4C50-870A-AE86EB4EA9E3}" type="pres">
      <dgm:prSet presAssocID="{C750A7C0-01D9-40D4-9DF3-013F9670D83A}" presName="tx1" presStyleLbl="revTx" presStyleIdx="13" presStyleCnt="23"/>
      <dgm:spPr/>
    </dgm:pt>
    <dgm:pt modelId="{5BEECCCF-8568-4B69-BF85-6140B0F12658}" type="pres">
      <dgm:prSet presAssocID="{C750A7C0-01D9-40D4-9DF3-013F9670D83A}" presName="vert1" presStyleCnt="0"/>
      <dgm:spPr/>
    </dgm:pt>
    <dgm:pt modelId="{3826AECB-D153-4252-9236-6F25077D594B}" type="pres">
      <dgm:prSet presAssocID="{7034CA8C-FF3C-45F3-988D-0C4E82A7A98A}" presName="vertSpace2a" presStyleCnt="0"/>
      <dgm:spPr/>
    </dgm:pt>
    <dgm:pt modelId="{09578966-60CF-48CA-ADC9-4B6DE514912F}" type="pres">
      <dgm:prSet presAssocID="{7034CA8C-FF3C-45F3-988D-0C4E82A7A98A}" presName="horz2" presStyleCnt="0"/>
      <dgm:spPr/>
    </dgm:pt>
    <dgm:pt modelId="{5ECE042C-A8D0-4735-8D57-C7C413499CD2}" type="pres">
      <dgm:prSet presAssocID="{7034CA8C-FF3C-45F3-988D-0C4E82A7A98A}" presName="horzSpace2" presStyleCnt="0"/>
      <dgm:spPr/>
    </dgm:pt>
    <dgm:pt modelId="{D2ECF601-6A54-44CB-8DC3-21E5B4E35E63}" type="pres">
      <dgm:prSet presAssocID="{7034CA8C-FF3C-45F3-988D-0C4E82A7A98A}" presName="tx2" presStyleLbl="revTx" presStyleIdx="14" presStyleCnt="23"/>
      <dgm:spPr/>
    </dgm:pt>
    <dgm:pt modelId="{CFF0C621-C656-4E53-AD54-9AF6767EBA8F}" type="pres">
      <dgm:prSet presAssocID="{7034CA8C-FF3C-45F3-988D-0C4E82A7A98A}" presName="vert2" presStyleCnt="0"/>
      <dgm:spPr/>
    </dgm:pt>
    <dgm:pt modelId="{F504BFAB-5305-4625-B49F-09C30DE3BA65}" type="pres">
      <dgm:prSet presAssocID="{7034CA8C-FF3C-45F3-988D-0C4E82A7A98A}" presName="thinLine2b" presStyleLbl="callout" presStyleIdx="10" presStyleCnt="18"/>
      <dgm:spPr/>
    </dgm:pt>
    <dgm:pt modelId="{203C1176-DBDD-4C38-8590-CCC3626BD53E}" type="pres">
      <dgm:prSet presAssocID="{7034CA8C-FF3C-45F3-988D-0C4E82A7A98A}" presName="vertSpace2b" presStyleCnt="0"/>
      <dgm:spPr/>
    </dgm:pt>
    <dgm:pt modelId="{D43306F8-92F1-4C5C-B1D3-F0CC54525C51}" type="pres">
      <dgm:prSet presAssocID="{D6615415-291D-4F83-B966-6738E5C88E76}" presName="horz2" presStyleCnt="0"/>
      <dgm:spPr/>
    </dgm:pt>
    <dgm:pt modelId="{3F897932-1EAA-4845-956C-3483F75C4585}" type="pres">
      <dgm:prSet presAssocID="{D6615415-291D-4F83-B966-6738E5C88E76}" presName="horzSpace2" presStyleCnt="0"/>
      <dgm:spPr/>
    </dgm:pt>
    <dgm:pt modelId="{3DDAFEFA-6060-4AB8-B2A6-735C2369185F}" type="pres">
      <dgm:prSet presAssocID="{D6615415-291D-4F83-B966-6738E5C88E76}" presName="tx2" presStyleLbl="revTx" presStyleIdx="15" presStyleCnt="23"/>
      <dgm:spPr/>
    </dgm:pt>
    <dgm:pt modelId="{A315A934-BBE0-48A2-A9C0-34FD87735771}" type="pres">
      <dgm:prSet presAssocID="{D6615415-291D-4F83-B966-6738E5C88E76}" presName="vert2" presStyleCnt="0"/>
      <dgm:spPr/>
    </dgm:pt>
    <dgm:pt modelId="{B38C9216-7A10-4D41-A050-E5A6E0CB9107}" type="pres">
      <dgm:prSet presAssocID="{D6615415-291D-4F83-B966-6738E5C88E76}" presName="thinLine2b" presStyleLbl="callout" presStyleIdx="11" presStyleCnt="18"/>
      <dgm:spPr/>
    </dgm:pt>
    <dgm:pt modelId="{0F56ABF8-50CB-446E-8122-94250CE3F7AB}" type="pres">
      <dgm:prSet presAssocID="{D6615415-291D-4F83-B966-6738E5C88E76}" presName="vertSpace2b" presStyleCnt="0"/>
      <dgm:spPr/>
    </dgm:pt>
    <dgm:pt modelId="{72BB27B6-738F-4846-923D-0029359B99FB}" type="pres">
      <dgm:prSet presAssocID="{3BF1BBAA-7E8C-468A-ABA8-B21FE63D48FD}" presName="horz2" presStyleCnt="0"/>
      <dgm:spPr/>
    </dgm:pt>
    <dgm:pt modelId="{F6CB2FF0-B8EB-4FF8-8A3D-2B74F5B04DBE}" type="pres">
      <dgm:prSet presAssocID="{3BF1BBAA-7E8C-468A-ABA8-B21FE63D48FD}" presName="horzSpace2" presStyleCnt="0"/>
      <dgm:spPr/>
    </dgm:pt>
    <dgm:pt modelId="{F6DE94F9-3822-4FEB-B904-32C698DD4976}" type="pres">
      <dgm:prSet presAssocID="{3BF1BBAA-7E8C-468A-ABA8-B21FE63D48FD}" presName="tx2" presStyleLbl="revTx" presStyleIdx="16" presStyleCnt="23"/>
      <dgm:spPr/>
    </dgm:pt>
    <dgm:pt modelId="{F3A1B4C3-8BFF-4E5F-96E2-1033C3F21B0D}" type="pres">
      <dgm:prSet presAssocID="{3BF1BBAA-7E8C-468A-ABA8-B21FE63D48FD}" presName="vert2" presStyleCnt="0"/>
      <dgm:spPr/>
    </dgm:pt>
    <dgm:pt modelId="{AEB64C62-CDFF-4DAE-8FA9-FF0E20E4DD7B}" type="pres">
      <dgm:prSet presAssocID="{3BF1BBAA-7E8C-468A-ABA8-B21FE63D48FD}" presName="thinLine2b" presStyleLbl="callout" presStyleIdx="12" presStyleCnt="18"/>
      <dgm:spPr/>
    </dgm:pt>
    <dgm:pt modelId="{EB6DC815-6107-4413-A6B5-70862FB0910A}" type="pres">
      <dgm:prSet presAssocID="{3BF1BBAA-7E8C-468A-ABA8-B21FE63D48FD}" presName="vertSpace2b" presStyleCnt="0"/>
      <dgm:spPr/>
    </dgm:pt>
    <dgm:pt modelId="{269579A3-2242-46A4-9542-BE1EE4A7795F}" type="pres">
      <dgm:prSet presAssocID="{76433548-1208-487A-A8E8-361C1A1BA598}" presName="horz2" presStyleCnt="0"/>
      <dgm:spPr/>
    </dgm:pt>
    <dgm:pt modelId="{E7237D86-826B-4ED2-B68A-90F9FD55C163}" type="pres">
      <dgm:prSet presAssocID="{76433548-1208-487A-A8E8-361C1A1BA598}" presName="horzSpace2" presStyleCnt="0"/>
      <dgm:spPr/>
    </dgm:pt>
    <dgm:pt modelId="{89E35009-270A-44E9-BD3D-D4541F1EF1BE}" type="pres">
      <dgm:prSet presAssocID="{76433548-1208-487A-A8E8-361C1A1BA598}" presName="tx2" presStyleLbl="revTx" presStyleIdx="17" presStyleCnt="23"/>
      <dgm:spPr/>
    </dgm:pt>
    <dgm:pt modelId="{0C50C285-5DC3-42DD-B190-BEB9553CA3DC}" type="pres">
      <dgm:prSet presAssocID="{76433548-1208-487A-A8E8-361C1A1BA598}" presName="vert2" presStyleCnt="0"/>
      <dgm:spPr/>
    </dgm:pt>
    <dgm:pt modelId="{24A07761-8E03-4458-B8E3-14132502CE93}" type="pres">
      <dgm:prSet presAssocID="{76433548-1208-487A-A8E8-361C1A1BA598}" presName="thinLine2b" presStyleLbl="callout" presStyleIdx="13" presStyleCnt="18"/>
      <dgm:spPr/>
    </dgm:pt>
    <dgm:pt modelId="{5DDD472E-56AC-450D-8011-F4ED45F6098F}" type="pres">
      <dgm:prSet presAssocID="{76433548-1208-487A-A8E8-361C1A1BA598}" presName="vertSpace2b" presStyleCnt="0"/>
      <dgm:spPr/>
    </dgm:pt>
    <dgm:pt modelId="{EC5E36B5-0DCA-4ABC-9C57-CD041E234756}" type="pres">
      <dgm:prSet presAssocID="{9768200F-0D9F-4642-AF6D-4B93D58F12E3}" presName="thickLine" presStyleLbl="alignNode1" presStyleIdx="4" presStyleCnt="5"/>
      <dgm:spPr/>
    </dgm:pt>
    <dgm:pt modelId="{BBC62BFB-3CDB-432D-8718-622BC79C751E}" type="pres">
      <dgm:prSet presAssocID="{9768200F-0D9F-4642-AF6D-4B93D58F12E3}" presName="horz1" presStyleCnt="0"/>
      <dgm:spPr/>
    </dgm:pt>
    <dgm:pt modelId="{7982A1ED-3448-45BD-A111-1B46E72C9887}" type="pres">
      <dgm:prSet presAssocID="{9768200F-0D9F-4642-AF6D-4B93D58F12E3}" presName="tx1" presStyleLbl="revTx" presStyleIdx="18" presStyleCnt="23"/>
      <dgm:spPr/>
    </dgm:pt>
    <dgm:pt modelId="{C41A8094-750C-4D0B-9361-90B362E4EA98}" type="pres">
      <dgm:prSet presAssocID="{9768200F-0D9F-4642-AF6D-4B93D58F12E3}" presName="vert1" presStyleCnt="0"/>
      <dgm:spPr/>
    </dgm:pt>
    <dgm:pt modelId="{41BF314D-9A94-438A-ADF6-D0B5BD1ED8A2}" type="pres">
      <dgm:prSet presAssocID="{B2B27438-CA50-47DE-AD23-A783203B1684}" presName="vertSpace2a" presStyleCnt="0"/>
      <dgm:spPr/>
    </dgm:pt>
    <dgm:pt modelId="{46BBC308-1E3B-43E4-8D8D-714AAD591437}" type="pres">
      <dgm:prSet presAssocID="{B2B27438-CA50-47DE-AD23-A783203B1684}" presName="horz2" presStyleCnt="0"/>
      <dgm:spPr/>
    </dgm:pt>
    <dgm:pt modelId="{B43F43F7-1745-4481-BCF8-BAAB5A2099D5}" type="pres">
      <dgm:prSet presAssocID="{B2B27438-CA50-47DE-AD23-A783203B1684}" presName="horzSpace2" presStyleCnt="0"/>
      <dgm:spPr/>
    </dgm:pt>
    <dgm:pt modelId="{F6CF71A4-32DC-4D17-9238-AC3E738AC0EA}" type="pres">
      <dgm:prSet presAssocID="{B2B27438-CA50-47DE-AD23-A783203B1684}" presName="tx2" presStyleLbl="revTx" presStyleIdx="19" presStyleCnt="23"/>
      <dgm:spPr/>
    </dgm:pt>
    <dgm:pt modelId="{A2167207-5FD1-460C-9D34-86AA151ABC49}" type="pres">
      <dgm:prSet presAssocID="{B2B27438-CA50-47DE-AD23-A783203B1684}" presName="vert2" presStyleCnt="0"/>
      <dgm:spPr/>
    </dgm:pt>
    <dgm:pt modelId="{B154791B-A920-430D-AFB7-64F2AC1DFEF6}" type="pres">
      <dgm:prSet presAssocID="{B2B27438-CA50-47DE-AD23-A783203B1684}" presName="thinLine2b" presStyleLbl="callout" presStyleIdx="14" presStyleCnt="18"/>
      <dgm:spPr/>
    </dgm:pt>
    <dgm:pt modelId="{051BA5B2-FED5-4857-8FF9-F6EF1AF8F6B0}" type="pres">
      <dgm:prSet presAssocID="{B2B27438-CA50-47DE-AD23-A783203B1684}" presName="vertSpace2b" presStyleCnt="0"/>
      <dgm:spPr/>
    </dgm:pt>
    <dgm:pt modelId="{B8A0869F-8C6D-4F0E-9B84-762597D6A3A3}" type="pres">
      <dgm:prSet presAssocID="{DA1FA4A0-D63A-4121-B1DB-FB3B74CD9DD1}" presName="horz2" presStyleCnt="0"/>
      <dgm:spPr/>
    </dgm:pt>
    <dgm:pt modelId="{5961C030-251B-40B9-98D5-81489F656D44}" type="pres">
      <dgm:prSet presAssocID="{DA1FA4A0-D63A-4121-B1DB-FB3B74CD9DD1}" presName="horzSpace2" presStyleCnt="0"/>
      <dgm:spPr/>
    </dgm:pt>
    <dgm:pt modelId="{A523FF59-F0A0-47C7-9055-A6D4971D6C75}" type="pres">
      <dgm:prSet presAssocID="{DA1FA4A0-D63A-4121-B1DB-FB3B74CD9DD1}" presName="tx2" presStyleLbl="revTx" presStyleIdx="20" presStyleCnt="23"/>
      <dgm:spPr/>
    </dgm:pt>
    <dgm:pt modelId="{52E56C5D-1658-4806-BD8F-4660E033DD71}" type="pres">
      <dgm:prSet presAssocID="{DA1FA4A0-D63A-4121-B1DB-FB3B74CD9DD1}" presName="vert2" presStyleCnt="0"/>
      <dgm:spPr/>
    </dgm:pt>
    <dgm:pt modelId="{66420EAD-3C86-411F-BBA8-05B8392580BF}" type="pres">
      <dgm:prSet presAssocID="{DA1FA4A0-D63A-4121-B1DB-FB3B74CD9DD1}" presName="thinLine2b" presStyleLbl="callout" presStyleIdx="15" presStyleCnt="18"/>
      <dgm:spPr/>
    </dgm:pt>
    <dgm:pt modelId="{F2CE36CC-7BEE-4997-AC43-1937F81EA9C5}" type="pres">
      <dgm:prSet presAssocID="{DA1FA4A0-D63A-4121-B1DB-FB3B74CD9DD1}" presName="vertSpace2b" presStyleCnt="0"/>
      <dgm:spPr/>
    </dgm:pt>
    <dgm:pt modelId="{28EC7B98-1400-4A4C-843E-FBCAD6F16399}" type="pres">
      <dgm:prSet presAssocID="{5574F748-4156-46A3-BCFF-27F7786C0D04}" presName="horz2" presStyleCnt="0"/>
      <dgm:spPr/>
    </dgm:pt>
    <dgm:pt modelId="{827290EB-F436-45DF-9655-3AD5C7FEA2BF}" type="pres">
      <dgm:prSet presAssocID="{5574F748-4156-46A3-BCFF-27F7786C0D04}" presName="horzSpace2" presStyleCnt="0"/>
      <dgm:spPr/>
    </dgm:pt>
    <dgm:pt modelId="{B367D3BF-D19F-4AA8-B631-BED2ED619C04}" type="pres">
      <dgm:prSet presAssocID="{5574F748-4156-46A3-BCFF-27F7786C0D04}" presName="tx2" presStyleLbl="revTx" presStyleIdx="21" presStyleCnt="23"/>
      <dgm:spPr/>
    </dgm:pt>
    <dgm:pt modelId="{414E44DA-579E-4C07-BE06-20D38CA2B964}" type="pres">
      <dgm:prSet presAssocID="{5574F748-4156-46A3-BCFF-27F7786C0D04}" presName="vert2" presStyleCnt="0"/>
      <dgm:spPr/>
    </dgm:pt>
    <dgm:pt modelId="{9AEF9902-D804-4AAD-AC29-FFD0CA41D889}" type="pres">
      <dgm:prSet presAssocID="{5574F748-4156-46A3-BCFF-27F7786C0D04}" presName="thinLine2b" presStyleLbl="callout" presStyleIdx="16" presStyleCnt="18"/>
      <dgm:spPr/>
    </dgm:pt>
    <dgm:pt modelId="{28DC5DF0-4DE2-48F4-9485-FAED0BDD6C37}" type="pres">
      <dgm:prSet presAssocID="{5574F748-4156-46A3-BCFF-27F7786C0D04}" presName="vertSpace2b" presStyleCnt="0"/>
      <dgm:spPr/>
    </dgm:pt>
    <dgm:pt modelId="{192CAB2A-2A7D-4809-9DC5-D3869BAED766}" type="pres">
      <dgm:prSet presAssocID="{BA5AB7CC-9E2B-455B-8BB0-A7742343BD08}" presName="horz2" presStyleCnt="0"/>
      <dgm:spPr/>
    </dgm:pt>
    <dgm:pt modelId="{55FC2CE9-4529-4FEF-9F29-4A375E400C47}" type="pres">
      <dgm:prSet presAssocID="{BA5AB7CC-9E2B-455B-8BB0-A7742343BD08}" presName="horzSpace2" presStyleCnt="0"/>
      <dgm:spPr/>
    </dgm:pt>
    <dgm:pt modelId="{42B6345E-2855-43AE-95F1-57E7BC6BFAAF}" type="pres">
      <dgm:prSet presAssocID="{BA5AB7CC-9E2B-455B-8BB0-A7742343BD08}" presName="tx2" presStyleLbl="revTx" presStyleIdx="22" presStyleCnt="23"/>
      <dgm:spPr/>
    </dgm:pt>
    <dgm:pt modelId="{642BA5D9-7F91-484E-8D41-7814C8A7A860}" type="pres">
      <dgm:prSet presAssocID="{BA5AB7CC-9E2B-455B-8BB0-A7742343BD08}" presName="vert2" presStyleCnt="0"/>
      <dgm:spPr/>
    </dgm:pt>
    <dgm:pt modelId="{3827736C-09D7-42F0-8855-BA21D16DEDAD}" type="pres">
      <dgm:prSet presAssocID="{BA5AB7CC-9E2B-455B-8BB0-A7742343BD08}" presName="thinLine2b" presStyleLbl="callout" presStyleIdx="17" presStyleCnt="18"/>
      <dgm:spPr/>
    </dgm:pt>
    <dgm:pt modelId="{7147AA08-541F-47B1-B5C0-BEF675ED166A}" type="pres">
      <dgm:prSet presAssocID="{BA5AB7CC-9E2B-455B-8BB0-A7742343BD08}" presName="vertSpace2b" presStyleCnt="0"/>
      <dgm:spPr/>
    </dgm:pt>
  </dgm:ptLst>
  <dgm:cxnLst>
    <dgm:cxn modelId="{9706AB0B-9594-4832-A044-39713496584A}" type="presOf" srcId="{0B370262-AA2C-4F9A-846B-3B5F3DA4D529}" destId="{CEF9C524-BFA5-437A-8D92-079AB7441D59}" srcOrd="0" destOrd="0" presId="urn:microsoft.com/office/officeart/2008/layout/LinedList"/>
    <dgm:cxn modelId="{FE65E80C-6B6B-4752-B8BF-B862198B74C6}" type="presOf" srcId="{C750A7C0-01D9-40D4-9DF3-013F9670D83A}" destId="{91646B1E-06B0-4C50-870A-AE86EB4EA9E3}" srcOrd="0" destOrd="0" presId="urn:microsoft.com/office/officeart/2008/layout/LinedList"/>
    <dgm:cxn modelId="{F829B60F-2871-43CD-B9C1-0D844FAA367A}" type="presOf" srcId="{B2B27438-CA50-47DE-AD23-A783203B1684}" destId="{F6CF71A4-32DC-4D17-9238-AC3E738AC0EA}" srcOrd="0" destOrd="0" presId="urn:microsoft.com/office/officeart/2008/layout/LinedList"/>
    <dgm:cxn modelId="{C4566012-7B4A-4A60-B4FB-E54B1C2EF31D}" type="presOf" srcId="{5D03AF31-EC72-4ABC-9BFF-38DD842D1CE1}" destId="{B8A123D9-F8BF-4990-B53A-7804A73B6727}" srcOrd="0" destOrd="0" presId="urn:microsoft.com/office/officeart/2008/layout/LinedList"/>
    <dgm:cxn modelId="{E715DC15-3AB7-4EA0-859C-087B09AFFC73}" type="presOf" srcId="{A99F54A5-C14A-43F2-BDBF-B5F537C61219}" destId="{9263F55F-B8BB-4163-A137-A08A864F564A}" srcOrd="0" destOrd="0" presId="urn:microsoft.com/office/officeart/2008/layout/LinedList"/>
    <dgm:cxn modelId="{6CD4EC1B-40D6-47A3-BA20-912817F34140}" srcId="{9768200F-0D9F-4642-AF6D-4B93D58F12E3}" destId="{BA5AB7CC-9E2B-455B-8BB0-A7742343BD08}" srcOrd="3" destOrd="0" parTransId="{C83DC843-5BC0-4730-8C30-4321CB4B04BA}" sibTransId="{377B4EE6-3A01-44B2-BA97-FC8FD20623C4}"/>
    <dgm:cxn modelId="{AD81121F-F082-4374-9288-DF11D0F3E0D0}" srcId="{01A58FD1-3098-44DB-BE57-C30934E83B2E}" destId="{0B370262-AA2C-4F9A-846B-3B5F3DA4D529}" srcOrd="1" destOrd="0" parTransId="{D58B6223-1D86-4084-9599-64F17B4CE66F}" sibTransId="{2D0E9598-CEC3-4DFA-898F-CF63EE1988BF}"/>
    <dgm:cxn modelId="{560E9F25-6966-4B25-92FE-CAFC2DA8147E}" srcId="{52E8B837-A5B0-477C-9C59-1CEEF14BBAD1}" destId="{6EAF6ADD-1B3A-4F89-9EDA-C6BFEA3B58C2}" srcOrd="0" destOrd="0" parTransId="{0BCA7565-502F-4D50-B5E2-6CC79D47487C}" sibTransId="{8BEE88FD-93DF-42A6-BE5B-B2DDFE284F8E}"/>
    <dgm:cxn modelId="{4EFC4530-099F-499E-A9F6-9219A25C7E3E}" type="presOf" srcId="{9768200F-0D9F-4642-AF6D-4B93D58F12E3}" destId="{7982A1ED-3448-45BD-A111-1B46E72C9887}" srcOrd="0" destOrd="0" presId="urn:microsoft.com/office/officeart/2008/layout/LinedList"/>
    <dgm:cxn modelId="{B491673C-3DF3-4EE1-8B74-63EC81B0F8C8}" type="presOf" srcId="{6EAF6ADD-1B3A-4F89-9EDA-C6BFEA3B58C2}" destId="{07F3ACF7-289A-4158-9D1B-241052F578F9}" srcOrd="0" destOrd="0" presId="urn:microsoft.com/office/officeart/2008/layout/LinedList"/>
    <dgm:cxn modelId="{882D9060-26AF-4AA3-A277-F62B625137B5}" srcId="{7E7AE724-7AA3-4C9B-9EFC-35ABFFE23507}" destId="{F17F2633-BC06-4CC7-A524-AD58CDC2CA2A}" srcOrd="1" destOrd="0" parTransId="{EC6D1E8B-BE27-4250-835E-72A5A5B56AB7}" sibTransId="{76714E21-A304-45CF-8FD7-25D28362CCAF}"/>
    <dgm:cxn modelId="{179D6341-E1D0-4B42-8D97-BF9207071327}" srcId="{532565C2-C23D-40E6-9E00-387792E159C4}" destId="{C750A7C0-01D9-40D4-9DF3-013F9670D83A}" srcOrd="3" destOrd="0" parTransId="{89EF62B5-048B-49AB-A490-5462105BD0B5}" sibTransId="{20B21F03-72BD-46AF-A026-F02AAF0A400D}"/>
    <dgm:cxn modelId="{A3F58544-CE5C-4FB4-8369-F5F86798694A}" srcId="{52E8B837-A5B0-477C-9C59-1CEEF14BBAD1}" destId="{DF30D160-41E0-49DE-8B7D-EBB86A246F86}" srcOrd="1" destOrd="0" parTransId="{113E2E3C-6831-408D-8FC0-91946B666372}" sibTransId="{731F9E7F-9601-4632-83BA-5A7E56E0A4DF}"/>
    <dgm:cxn modelId="{7510E349-619A-4A17-A68C-4C71B9BAC27C}" srcId="{7E7AE724-7AA3-4C9B-9EFC-35ABFFE23507}" destId="{A99F54A5-C14A-43F2-BDBF-B5F537C61219}" srcOrd="0" destOrd="0" parTransId="{835F7C51-BEDC-49BC-902D-C05F843AFE3B}" sibTransId="{4F7F575B-079C-424F-9478-066700FC7735}"/>
    <dgm:cxn modelId="{B94EF349-9650-4880-B17D-1DCBABFD49E5}" type="presOf" srcId="{5574F748-4156-46A3-BCFF-27F7786C0D04}" destId="{B367D3BF-D19F-4AA8-B631-BED2ED619C04}" srcOrd="0" destOrd="0" presId="urn:microsoft.com/office/officeart/2008/layout/LinedList"/>
    <dgm:cxn modelId="{94D14B71-B942-4D45-8A0A-C90BB50E6208}" srcId="{C750A7C0-01D9-40D4-9DF3-013F9670D83A}" destId="{3BF1BBAA-7E8C-468A-ABA8-B21FE63D48FD}" srcOrd="2" destOrd="0" parTransId="{E0A14028-B6F1-4012-9D06-FEB391491DC8}" sibTransId="{8E0CFBE3-4209-45A5-84F5-0A56426EBC5F}"/>
    <dgm:cxn modelId="{0D59E452-C9C7-4D1D-ACBD-2833FBD00358}" type="presOf" srcId="{76433548-1208-487A-A8E8-361C1A1BA598}" destId="{89E35009-270A-44E9-BD3D-D4541F1EF1BE}" srcOrd="0" destOrd="0" presId="urn:microsoft.com/office/officeart/2008/layout/LinedList"/>
    <dgm:cxn modelId="{FBF1DC73-A292-42A7-8957-835FA414B2E7}" type="presOf" srcId="{3EF279CB-7E39-498F-AED7-CA356A2A6D41}" destId="{0B6BC507-2AAC-4F2E-A162-61EFE85D715F}" srcOrd="0" destOrd="0" presId="urn:microsoft.com/office/officeart/2008/layout/LinedList"/>
    <dgm:cxn modelId="{7C042656-6F06-420D-93A4-8791AABF0E78}" type="presOf" srcId="{DF30D160-41E0-49DE-8B7D-EBB86A246F86}" destId="{1B9FEACD-944B-483A-AB1D-ED63EEB34163}" srcOrd="0" destOrd="0" presId="urn:microsoft.com/office/officeart/2008/layout/LinedList"/>
    <dgm:cxn modelId="{61210259-3E80-4E8D-BFDB-D36DF253D867}" srcId="{C750A7C0-01D9-40D4-9DF3-013F9670D83A}" destId="{7034CA8C-FF3C-45F3-988D-0C4E82A7A98A}" srcOrd="0" destOrd="0" parTransId="{55C25B5D-7B79-4E0D-8187-493E971F8A91}" sibTransId="{BED6AFB1-CBA7-4C0A-B83D-D56C414E396C}"/>
    <dgm:cxn modelId="{0E2DC47A-AB86-4CB5-A05D-16D999276F82}" srcId="{9768200F-0D9F-4642-AF6D-4B93D58F12E3}" destId="{B2B27438-CA50-47DE-AD23-A783203B1684}" srcOrd="0" destOrd="0" parTransId="{2E98E534-132E-4052-848F-B32249664D1D}" sibTransId="{66DB7FF8-F768-492B-A7F5-340C35125C2A}"/>
    <dgm:cxn modelId="{7C8CE37B-27B2-4F7B-9C38-49DA38481160}" type="presOf" srcId="{532565C2-C23D-40E6-9E00-387792E159C4}" destId="{3870B61F-2F5C-4576-A570-17B6D6B7B515}" srcOrd="0" destOrd="0" presId="urn:microsoft.com/office/officeart/2008/layout/LinedList"/>
    <dgm:cxn modelId="{BC366D80-C4F0-4079-9043-B15DF8E4BFEA}" srcId="{C750A7C0-01D9-40D4-9DF3-013F9670D83A}" destId="{76433548-1208-487A-A8E8-361C1A1BA598}" srcOrd="3" destOrd="0" parTransId="{9FCE66ED-835F-4D0F-AEBF-81D13CFDDE66}" sibTransId="{39868C88-1ED4-4941-8D52-AB1325C7CE50}"/>
    <dgm:cxn modelId="{76D95E83-5F2F-42C9-A505-F22D0A6B4AFB}" type="presOf" srcId="{4BC26B1A-5A73-4513-86D3-6FDE75376BB3}" destId="{301612F8-3A31-4A61-97DB-1C2140052B43}" srcOrd="0" destOrd="0" presId="urn:microsoft.com/office/officeart/2008/layout/LinedList"/>
    <dgm:cxn modelId="{D2790A87-536E-403D-8524-47F6A329303F}" type="presOf" srcId="{D6615415-291D-4F83-B966-6738E5C88E76}" destId="{3DDAFEFA-6060-4AB8-B2A6-735C2369185F}" srcOrd="0" destOrd="0" presId="urn:microsoft.com/office/officeart/2008/layout/LinedList"/>
    <dgm:cxn modelId="{11612E8A-1CEF-4656-9E26-0F2FF602FBA8}" type="presOf" srcId="{52E8B837-A5B0-477C-9C59-1CEEF14BBAD1}" destId="{3A8E3B77-F30D-4324-862F-28102151CF4C}" srcOrd="0" destOrd="0" presId="urn:microsoft.com/office/officeart/2008/layout/LinedList"/>
    <dgm:cxn modelId="{44D19894-218F-414D-8777-C77B3E34A1D7}" type="presOf" srcId="{BA5AB7CC-9E2B-455B-8BB0-A7742343BD08}" destId="{42B6345E-2855-43AE-95F1-57E7BC6BFAAF}" srcOrd="0" destOrd="0" presId="urn:microsoft.com/office/officeart/2008/layout/LinedList"/>
    <dgm:cxn modelId="{F87DAE9B-9CB1-4CAE-BE87-784EB62856FB}" type="presOf" srcId="{A68D6847-2956-49C2-BEC3-2D85A75922A0}" destId="{D0CF3991-608C-46DF-8184-2786BAB7FDD2}" srcOrd="0" destOrd="0" presId="urn:microsoft.com/office/officeart/2008/layout/LinedList"/>
    <dgm:cxn modelId="{2CC243A6-B15A-434F-BC3E-C1D760979C16}" type="presOf" srcId="{3373878B-919D-4973-8623-602773FB9554}" destId="{21BCB711-3B10-4568-A5B1-496700535A89}" srcOrd="0" destOrd="0" presId="urn:microsoft.com/office/officeart/2008/layout/LinedList"/>
    <dgm:cxn modelId="{D15868A9-0CED-40BB-BB55-5435C256DC97}" type="presOf" srcId="{F17F2633-BC06-4CC7-A524-AD58CDC2CA2A}" destId="{F23AE444-3992-4AE4-B2E5-C555283D9172}" srcOrd="0" destOrd="0" presId="urn:microsoft.com/office/officeart/2008/layout/LinedList"/>
    <dgm:cxn modelId="{E51B8DAC-EFAA-41FE-B066-CD1841B7632C}" srcId="{9768200F-0D9F-4642-AF6D-4B93D58F12E3}" destId="{DA1FA4A0-D63A-4121-B1DB-FB3B74CD9DD1}" srcOrd="1" destOrd="0" parTransId="{DF7247E8-1D4D-4D18-82D4-E907B0C09988}" sibTransId="{8E08F272-FB06-44F8-95AD-3330D808AB04}"/>
    <dgm:cxn modelId="{BA4BA2AC-A0BF-4B2F-B4F7-9F9C8270C072}" type="presOf" srcId="{3BF1BBAA-7E8C-468A-ABA8-B21FE63D48FD}" destId="{F6DE94F9-3822-4FEB-B904-32C698DD4976}" srcOrd="0" destOrd="0" presId="urn:microsoft.com/office/officeart/2008/layout/LinedList"/>
    <dgm:cxn modelId="{674D17B1-083A-4603-AC35-5607F45391CA}" srcId="{52E8B837-A5B0-477C-9C59-1CEEF14BBAD1}" destId="{3373878B-919D-4973-8623-602773FB9554}" srcOrd="2" destOrd="0" parTransId="{106A3234-8F3F-475B-9942-C41D4DCBE0E5}" sibTransId="{34EBE310-AD71-44A2-9CCC-7F44C5296FFE}"/>
    <dgm:cxn modelId="{AF1C55BF-8747-4624-9EC4-F92DC0BA2833}" srcId="{01A58FD1-3098-44DB-BE57-C30934E83B2E}" destId="{5D03AF31-EC72-4ABC-9BFF-38DD842D1CE1}" srcOrd="3" destOrd="0" parTransId="{52F70CC9-F4E9-4CAC-AF7B-96667129A820}" sibTransId="{A20FDCAD-AA2D-4364-B7AB-AF1A3C0217B5}"/>
    <dgm:cxn modelId="{26F061C0-17A3-45A5-87C2-59C6F92DE955}" type="presOf" srcId="{01A58FD1-3098-44DB-BE57-C30934E83B2E}" destId="{C787C4B1-83F1-46E0-8898-EFF7503A60F9}" srcOrd="0" destOrd="0" presId="urn:microsoft.com/office/officeart/2008/layout/LinedList"/>
    <dgm:cxn modelId="{1DB741C8-E15E-4DBD-BB9B-4463E18B8528}" srcId="{532565C2-C23D-40E6-9E00-387792E159C4}" destId="{52E8B837-A5B0-477C-9C59-1CEEF14BBAD1}" srcOrd="2" destOrd="0" parTransId="{0A8ECBDC-93DC-4BA2-903A-3246D3F5A296}" sibTransId="{EB785E9A-9F65-4731-ACC9-67ECA5F5112F}"/>
    <dgm:cxn modelId="{FA0147CC-9B6F-4ED2-A427-8C6420ED41D5}" srcId="{C750A7C0-01D9-40D4-9DF3-013F9670D83A}" destId="{D6615415-291D-4F83-B966-6738E5C88E76}" srcOrd="1" destOrd="0" parTransId="{FDB32DFA-EE06-4DA8-AACC-0D2602D079D3}" sibTransId="{975826E3-D9F2-49F3-9868-F24421A353B4}"/>
    <dgm:cxn modelId="{4F7A3DD5-CBA5-4F36-B27D-D38F5F5725C3}" srcId="{532565C2-C23D-40E6-9E00-387792E159C4}" destId="{7E7AE724-7AA3-4C9B-9EFC-35ABFFE23507}" srcOrd="0" destOrd="0" parTransId="{EECCA689-878C-4DF2-A4FE-22190B9CFDCF}" sibTransId="{DE01E186-716D-474C-83C9-BB381BEBB3DB}"/>
    <dgm:cxn modelId="{27E2C0D5-ED14-4E58-96B3-37DF62523516}" srcId="{01A58FD1-3098-44DB-BE57-C30934E83B2E}" destId="{A68D6847-2956-49C2-BEC3-2D85A75922A0}" srcOrd="0" destOrd="0" parTransId="{66D3B28D-156E-4BCE-BCB5-54A7F602FB00}" sibTransId="{3D3BE0FF-DDE0-4CE0-BC29-4932710DD0F7}"/>
    <dgm:cxn modelId="{68DB46DF-DCF6-4425-91AA-3195508F774F}" srcId="{01A58FD1-3098-44DB-BE57-C30934E83B2E}" destId="{3EF279CB-7E39-498F-AED7-CA356A2A6D41}" srcOrd="2" destOrd="0" parTransId="{FBB58B10-8EC1-477D-BB13-11BCD3488B16}" sibTransId="{07A05F12-1ADE-425D-BCE1-FFF3D509EDD9}"/>
    <dgm:cxn modelId="{69A4D0E1-5090-4B14-B248-B03720771E91}" srcId="{532565C2-C23D-40E6-9E00-387792E159C4}" destId="{9768200F-0D9F-4642-AF6D-4B93D58F12E3}" srcOrd="4" destOrd="0" parTransId="{D469FADD-B01B-42E2-B1FA-60A988E16E91}" sibTransId="{15201434-E829-4477-A0F1-ABE317BF5C91}"/>
    <dgm:cxn modelId="{89C9DBE3-2BA7-4DE4-A16D-70B480493D2F}" type="presOf" srcId="{7E7AE724-7AA3-4C9B-9EFC-35ABFFE23507}" destId="{992C19AA-0D6B-4CE3-8BCC-B12418F6016C}" srcOrd="0" destOrd="0" presId="urn:microsoft.com/office/officeart/2008/layout/LinedList"/>
    <dgm:cxn modelId="{849E2FE8-B923-45E9-83F2-EFB4739EB8D4}" srcId="{9768200F-0D9F-4642-AF6D-4B93D58F12E3}" destId="{5574F748-4156-46A3-BCFF-27F7786C0D04}" srcOrd="2" destOrd="0" parTransId="{60370CDE-47FF-4396-B11A-5684EA536ED0}" sibTransId="{FE5313DF-635F-4FF6-A574-0DC7E2368804}"/>
    <dgm:cxn modelId="{019304E9-A0A7-4135-8270-AF4BBE7EFE66}" type="presOf" srcId="{7034CA8C-FF3C-45F3-988D-0C4E82A7A98A}" destId="{D2ECF601-6A54-44CB-8DC3-21E5B4E35E63}" srcOrd="0" destOrd="0" presId="urn:microsoft.com/office/officeart/2008/layout/LinedList"/>
    <dgm:cxn modelId="{51BF1DEF-B50F-4FC9-A1FF-24282B05EA71}" srcId="{7E7AE724-7AA3-4C9B-9EFC-35ABFFE23507}" destId="{4BC26B1A-5A73-4513-86D3-6FDE75376BB3}" srcOrd="2" destOrd="0" parTransId="{0B9850AD-B51D-44C8-A204-6F84CB923637}" sibTransId="{5E9D05F5-F224-491C-82B4-70B2F4AEDF1E}"/>
    <dgm:cxn modelId="{B7B271F9-E61D-447B-8011-BE55B0C88A56}" type="presOf" srcId="{DA1FA4A0-D63A-4121-B1DB-FB3B74CD9DD1}" destId="{A523FF59-F0A0-47C7-9055-A6D4971D6C75}" srcOrd="0" destOrd="0" presId="urn:microsoft.com/office/officeart/2008/layout/LinedList"/>
    <dgm:cxn modelId="{18CE00FF-C129-4591-99E4-E66F63215419}" srcId="{532565C2-C23D-40E6-9E00-387792E159C4}" destId="{01A58FD1-3098-44DB-BE57-C30934E83B2E}" srcOrd="1" destOrd="0" parTransId="{B457C239-3909-4B9F-86AB-F9419307F653}" sibTransId="{A7041E88-6FCD-451E-BAA1-151CDC6928AF}"/>
    <dgm:cxn modelId="{8DE8DDD1-E236-4813-8285-89462192E472}" type="presParOf" srcId="{3870B61F-2F5C-4576-A570-17B6D6B7B515}" destId="{CD24B603-5C82-4703-A94D-4868BE65C668}" srcOrd="0" destOrd="0" presId="urn:microsoft.com/office/officeart/2008/layout/LinedList"/>
    <dgm:cxn modelId="{CC56225E-D4B0-406E-A71D-56A4A3600F83}" type="presParOf" srcId="{3870B61F-2F5C-4576-A570-17B6D6B7B515}" destId="{50D1C06B-87A6-4248-BF64-5A7E98BBDEBF}" srcOrd="1" destOrd="0" presId="urn:microsoft.com/office/officeart/2008/layout/LinedList"/>
    <dgm:cxn modelId="{EB63975F-9A63-4B61-9712-FB61AD9E2349}" type="presParOf" srcId="{50D1C06B-87A6-4248-BF64-5A7E98BBDEBF}" destId="{992C19AA-0D6B-4CE3-8BCC-B12418F6016C}" srcOrd="0" destOrd="0" presId="urn:microsoft.com/office/officeart/2008/layout/LinedList"/>
    <dgm:cxn modelId="{669272D9-8F59-48C9-B5E0-48E171996E48}" type="presParOf" srcId="{50D1C06B-87A6-4248-BF64-5A7E98BBDEBF}" destId="{EF1672A6-ACDB-45AB-89A1-D344EFF317D3}" srcOrd="1" destOrd="0" presId="urn:microsoft.com/office/officeart/2008/layout/LinedList"/>
    <dgm:cxn modelId="{9DBA7697-46A2-45E8-94D1-5C5623FBDD13}" type="presParOf" srcId="{EF1672A6-ACDB-45AB-89A1-D344EFF317D3}" destId="{A823877F-AFA6-47BD-9DD3-7D92FDFDB846}" srcOrd="0" destOrd="0" presId="urn:microsoft.com/office/officeart/2008/layout/LinedList"/>
    <dgm:cxn modelId="{9B30E895-3F42-4128-8D47-683A36992659}" type="presParOf" srcId="{EF1672A6-ACDB-45AB-89A1-D344EFF317D3}" destId="{3A72CD66-0711-4DDD-A5F7-9F0232E0368D}" srcOrd="1" destOrd="0" presId="urn:microsoft.com/office/officeart/2008/layout/LinedList"/>
    <dgm:cxn modelId="{71913262-5EC8-498F-834A-A443E1901A91}" type="presParOf" srcId="{3A72CD66-0711-4DDD-A5F7-9F0232E0368D}" destId="{A001548F-8C0B-48B9-AC0E-3806A1BDDE12}" srcOrd="0" destOrd="0" presId="urn:microsoft.com/office/officeart/2008/layout/LinedList"/>
    <dgm:cxn modelId="{F7310681-688B-466F-AF67-C1355F223B83}" type="presParOf" srcId="{3A72CD66-0711-4DDD-A5F7-9F0232E0368D}" destId="{9263F55F-B8BB-4163-A137-A08A864F564A}" srcOrd="1" destOrd="0" presId="urn:microsoft.com/office/officeart/2008/layout/LinedList"/>
    <dgm:cxn modelId="{D7357B51-6E70-47F7-9ECF-6A80AB28FF01}" type="presParOf" srcId="{3A72CD66-0711-4DDD-A5F7-9F0232E0368D}" destId="{074DCAE2-EA8F-49DB-8F24-6FBCAFABBC53}" srcOrd="2" destOrd="0" presId="urn:microsoft.com/office/officeart/2008/layout/LinedList"/>
    <dgm:cxn modelId="{0385BB75-DA65-4D1F-AF4F-8EBB202FBDC3}" type="presParOf" srcId="{EF1672A6-ACDB-45AB-89A1-D344EFF317D3}" destId="{8A7A456F-AD7D-41D5-B724-E35F1980BF28}" srcOrd="2" destOrd="0" presId="urn:microsoft.com/office/officeart/2008/layout/LinedList"/>
    <dgm:cxn modelId="{5C972127-5261-4791-9507-451D8F26ADF3}" type="presParOf" srcId="{EF1672A6-ACDB-45AB-89A1-D344EFF317D3}" destId="{27223B9A-5AE5-4B9B-ACD7-F8E5448725A4}" srcOrd="3" destOrd="0" presId="urn:microsoft.com/office/officeart/2008/layout/LinedList"/>
    <dgm:cxn modelId="{923852CE-3159-4EDC-8E07-963CB15ACE28}" type="presParOf" srcId="{EF1672A6-ACDB-45AB-89A1-D344EFF317D3}" destId="{CD609CB4-5D86-4BEC-ADCB-E05E024E6C2D}" srcOrd="4" destOrd="0" presId="urn:microsoft.com/office/officeart/2008/layout/LinedList"/>
    <dgm:cxn modelId="{D871CB55-9BD1-43EB-B193-A7953F452146}" type="presParOf" srcId="{CD609CB4-5D86-4BEC-ADCB-E05E024E6C2D}" destId="{DDA28733-8B5E-414B-BA3C-A02135454A42}" srcOrd="0" destOrd="0" presId="urn:microsoft.com/office/officeart/2008/layout/LinedList"/>
    <dgm:cxn modelId="{558320E3-622F-419F-B7A9-B8C9E78893B0}" type="presParOf" srcId="{CD609CB4-5D86-4BEC-ADCB-E05E024E6C2D}" destId="{F23AE444-3992-4AE4-B2E5-C555283D9172}" srcOrd="1" destOrd="0" presId="urn:microsoft.com/office/officeart/2008/layout/LinedList"/>
    <dgm:cxn modelId="{B500C142-F870-4E76-BE11-3DBA43E7CB7B}" type="presParOf" srcId="{CD609CB4-5D86-4BEC-ADCB-E05E024E6C2D}" destId="{745C3C46-B61B-4CC6-A818-74C96A62437E}" srcOrd="2" destOrd="0" presId="urn:microsoft.com/office/officeart/2008/layout/LinedList"/>
    <dgm:cxn modelId="{FD4CD970-51F1-46A3-AFD4-597692CB3908}" type="presParOf" srcId="{EF1672A6-ACDB-45AB-89A1-D344EFF317D3}" destId="{8BF135B0-F9FD-46D6-9C74-84C2C2F5A03F}" srcOrd="5" destOrd="0" presId="urn:microsoft.com/office/officeart/2008/layout/LinedList"/>
    <dgm:cxn modelId="{2B87D233-02C9-4E8D-B2A5-ADB1699B5E03}" type="presParOf" srcId="{EF1672A6-ACDB-45AB-89A1-D344EFF317D3}" destId="{4673A6BC-D775-4AA1-8D76-DF1CC0ACFC59}" srcOrd="6" destOrd="0" presId="urn:microsoft.com/office/officeart/2008/layout/LinedList"/>
    <dgm:cxn modelId="{31D3D5F1-FA71-4A7E-8A34-86B5AE19449F}" type="presParOf" srcId="{EF1672A6-ACDB-45AB-89A1-D344EFF317D3}" destId="{38AAB760-5D95-415B-814A-86E02EE031B3}" srcOrd="7" destOrd="0" presId="urn:microsoft.com/office/officeart/2008/layout/LinedList"/>
    <dgm:cxn modelId="{CD8B45C5-8313-497F-89A0-76CE4C1AA08B}" type="presParOf" srcId="{38AAB760-5D95-415B-814A-86E02EE031B3}" destId="{F9D6A486-E7A7-4456-A4C8-F49D974E625A}" srcOrd="0" destOrd="0" presId="urn:microsoft.com/office/officeart/2008/layout/LinedList"/>
    <dgm:cxn modelId="{651C7C96-482B-4760-9D4B-8C852965301E}" type="presParOf" srcId="{38AAB760-5D95-415B-814A-86E02EE031B3}" destId="{301612F8-3A31-4A61-97DB-1C2140052B43}" srcOrd="1" destOrd="0" presId="urn:microsoft.com/office/officeart/2008/layout/LinedList"/>
    <dgm:cxn modelId="{7125A09A-9430-4BEF-9B95-4159B79F3A16}" type="presParOf" srcId="{38AAB760-5D95-415B-814A-86E02EE031B3}" destId="{D70653E0-BA99-46E5-92B8-762280F0F97F}" srcOrd="2" destOrd="0" presId="urn:microsoft.com/office/officeart/2008/layout/LinedList"/>
    <dgm:cxn modelId="{9894D721-4AD6-4744-AF7C-DDB5A99849A4}" type="presParOf" srcId="{EF1672A6-ACDB-45AB-89A1-D344EFF317D3}" destId="{1B43E4CD-2C1E-4810-9E87-6A80226AF0AE}" srcOrd="8" destOrd="0" presId="urn:microsoft.com/office/officeart/2008/layout/LinedList"/>
    <dgm:cxn modelId="{3C886921-830C-4BC1-A975-45ECA634BE63}" type="presParOf" srcId="{EF1672A6-ACDB-45AB-89A1-D344EFF317D3}" destId="{6B577BD0-E1F7-4DE8-B110-AF8B9575CB65}" srcOrd="9" destOrd="0" presId="urn:microsoft.com/office/officeart/2008/layout/LinedList"/>
    <dgm:cxn modelId="{60B738D2-521D-4A2A-96BB-95A0D7EBEFCE}" type="presParOf" srcId="{3870B61F-2F5C-4576-A570-17B6D6B7B515}" destId="{2AEA2A82-8357-49DF-963F-B2849D3AB5C8}" srcOrd="2" destOrd="0" presId="urn:microsoft.com/office/officeart/2008/layout/LinedList"/>
    <dgm:cxn modelId="{DF518968-074C-4E2A-81F8-3309D6B4866A}" type="presParOf" srcId="{3870B61F-2F5C-4576-A570-17B6D6B7B515}" destId="{59CF9E46-8CE8-4B6C-9954-96A49E46CF46}" srcOrd="3" destOrd="0" presId="urn:microsoft.com/office/officeart/2008/layout/LinedList"/>
    <dgm:cxn modelId="{5C995366-138E-403A-B9BE-2C655636D123}" type="presParOf" srcId="{59CF9E46-8CE8-4B6C-9954-96A49E46CF46}" destId="{C787C4B1-83F1-46E0-8898-EFF7503A60F9}" srcOrd="0" destOrd="0" presId="urn:microsoft.com/office/officeart/2008/layout/LinedList"/>
    <dgm:cxn modelId="{CBE0C63E-D6BC-4CFC-92D3-E9DE643BE6B2}" type="presParOf" srcId="{59CF9E46-8CE8-4B6C-9954-96A49E46CF46}" destId="{6D6B3758-A769-4F06-82CB-D957D0F8A27E}" srcOrd="1" destOrd="0" presId="urn:microsoft.com/office/officeart/2008/layout/LinedList"/>
    <dgm:cxn modelId="{CCF1DEDB-7029-47E8-903C-5FD4FDAAE0C5}" type="presParOf" srcId="{6D6B3758-A769-4F06-82CB-D957D0F8A27E}" destId="{EEBA19A7-2D0E-417D-8B8A-FA45C42EF752}" srcOrd="0" destOrd="0" presId="urn:microsoft.com/office/officeart/2008/layout/LinedList"/>
    <dgm:cxn modelId="{D6013F87-AB17-444C-84E7-A1E1EC047FFA}" type="presParOf" srcId="{6D6B3758-A769-4F06-82CB-D957D0F8A27E}" destId="{648DA2A1-144E-40D4-80BD-6C28D73D39EB}" srcOrd="1" destOrd="0" presId="urn:microsoft.com/office/officeart/2008/layout/LinedList"/>
    <dgm:cxn modelId="{41E57839-18F0-440C-8484-50FD566980D5}" type="presParOf" srcId="{648DA2A1-144E-40D4-80BD-6C28D73D39EB}" destId="{8606645B-9A02-46E7-A418-E20A987FE6AF}" srcOrd="0" destOrd="0" presId="urn:microsoft.com/office/officeart/2008/layout/LinedList"/>
    <dgm:cxn modelId="{5511B527-2279-4F07-88FD-6F897CA040AE}" type="presParOf" srcId="{648DA2A1-144E-40D4-80BD-6C28D73D39EB}" destId="{D0CF3991-608C-46DF-8184-2786BAB7FDD2}" srcOrd="1" destOrd="0" presId="urn:microsoft.com/office/officeart/2008/layout/LinedList"/>
    <dgm:cxn modelId="{5579D4A6-6128-48A7-9E98-B803207C0152}" type="presParOf" srcId="{648DA2A1-144E-40D4-80BD-6C28D73D39EB}" destId="{B9559A49-516E-42D2-B359-00516EB65FB8}" srcOrd="2" destOrd="0" presId="urn:microsoft.com/office/officeart/2008/layout/LinedList"/>
    <dgm:cxn modelId="{77B77DD9-9BD2-4910-AE24-8ABE89891B70}" type="presParOf" srcId="{6D6B3758-A769-4F06-82CB-D957D0F8A27E}" destId="{DC69C71B-75EF-4482-AB77-94FA72A62097}" srcOrd="2" destOrd="0" presId="urn:microsoft.com/office/officeart/2008/layout/LinedList"/>
    <dgm:cxn modelId="{3DD48AEC-916F-4385-8297-9B595437613F}" type="presParOf" srcId="{6D6B3758-A769-4F06-82CB-D957D0F8A27E}" destId="{1AA091A5-29AE-4A8E-BCB9-37FF3AA25B31}" srcOrd="3" destOrd="0" presId="urn:microsoft.com/office/officeart/2008/layout/LinedList"/>
    <dgm:cxn modelId="{C6B91481-A07C-435E-9121-0E2995A4C7AE}" type="presParOf" srcId="{6D6B3758-A769-4F06-82CB-D957D0F8A27E}" destId="{B530BCE0-16A3-4AD9-A141-159922904ADF}" srcOrd="4" destOrd="0" presId="urn:microsoft.com/office/officeart/2008/layout/LinedList"/>
    <dgm:cxn modelId="{F11448C3-CB89-49FC-9569-033F0BD724FF}" type="presParOf" srcId="{B530BCE0-16A3-4AD9-A141-159922904ADF}" destId="{7A10E2D3-656F-4A21-B50A-C27317A75817}" srcOrd="0" destOrd="0" presId="urn:microsoft.com/office/officeart/2008/layout/LinedList"/>
    <dgm:cxn modelId="{DB66B952-C29D-49B9-AA5B-D00BAC0D81D9}" type="presParOf" srcId="{B530BCE0-16A3-4AD9-A141-159922904ADF}" destId="{CEF9C524-BFA5-437A-8D92-079AB7441D59}" srcOrd="1" destOrd="0" presId="urn:microsoft.com/office/officeart/2008/layout/LinedList"/>
    <dgm:cxn modelId="{11E5D8A8-B10D-44C0-ABCC-C4DCAC1271A9}" type="presParOf" srcId="{B530BCE0-16A3-4AD9-A141-159922904ADF}" destId="{D686613C-DECC-4701-BFB7-765E5F065EE6}" srcOrd="2" destOrd="0" presId="urn:microsoft.com/office/officeart/2008/layout/LinedList"/>
    <dgm:cxn modelId="{C9DA72CA-898F-460A-952D-E324E233390E}" type="presParOf" srcId="{6D6B3758-A769-4F06-82CB-D957D0F8A27E}" destId="{1106A63B-31BA-4899-8D27-84133E8E2E65}" srcOrd="5" destOrd="0" presId="urn:microsoft.com/office/officeart/2008/layout/LinedList"/>
    <dgm:cxn modelId="{1B4059AA-0A4A-498F-A9B3-A0AD832D909C}" type="presParOf" srcId="{6D6B3758-A769-4F06-82CB-D957D0F8A27E}" destId="{69A0E111-E882-4DC1-B907-5C9FCC00AD41}" srcOrd="6" destOrd="0" presId="urn:microsoft.com/office/officeart/2008/layout/LinedList"/>
    <dgm:cxn modelId="{E366D094-AB48-4C26-B18A-BCC4448C4953}" type="presParOf" srcId="{6D6B3758-A769-4F06-82CB-D957D0F8A27E}" destId="{36EFE0D1-001D-4311-9B5E-553A11C65D8D}" srcOrd="7" destOrd="0" presId="urn:microsoft.com/office/officeart/2008/layout/LinedList"/>
    <dgm:cxn modelId="{097B1D07-3BC9-406E-8955-898478DD5A55}" type="presParOf" srcId="{36EFE0D1-001D-4311-9B5E-553A11C65D8D}" destId="{3B1FC8F5-CBE4-41EC-91DF-3C6E69E14FB4}" srcOrd="0" destOrd="0" presId="urn:microsoft.com/office/officeart/2008/layout/LinedList"/>
    <dgm:cxn modelId="{2C2B2698-1F36-413A-B8DB-694251173996}" type="presParOf" srcId="{36EFE0D1-001D-4311-9B5E-553A11C65D8D}" destId="{0B6BC507-2AAC-4F2E-A162-61EFE85D715F}" srcOrd="1" destOrd="0" presId="urn:microsoft.com/office/officeart/2008/layout/LinedList"/>
    <dgm:cxn modelId="{F03FDD60-EBCE-4392-81A7-7E401CDBBD0B}" type="presParOf" srcId="{36EFE0D1-001D-4311-9B5E-553A11C65D8D}" destId="{5A774AB4-D7BB-4CB3-AE44-36DD0F39566B}" srcOrd="2" destOrd="0" presId="urn:microsoft.com/office/officeart/2008/layout/LinedList"/>
    <dgm:cxn modelId="{8934136A-7244-46C9-BD95-E62626D85A22}" type="presParOf" srcId="{6D6B3758-A769-4F06-82CB-D957D0F8A27E}" destId="{81283C21-5750-4963-8C8F-9809ABB1A5C8}" srcOrd="8" destOrd="0" presId="urn:microsoft.com/office/officeart/2008/layout/LinedList"/>
    <dgm:cxn modelId="{B1940304-0342-416C-A28A-0A5599816AD9}" type="presParOf" srcId="{6D6B3758-A769-4F06-82CB-D957D0F8A27E}" destId="{5EF5E634-A476-4A0D-B079-AAEB8E5E166E}" srcOrd="9" destOrd="0" presId="urn:microsoft.com/office/officeart/2008/layout/LinedList"/>
    <dgm:cxn modelId="{2F5056A5-7CF2-4360-9FD3-830467ADBF2C}" type="presParOf" srcId="{6D6B3758-A769-4F06-82CB-D957D0F8A27E}" destId="{900BDFC8-9D5C-4139-A780-4EEA709BEB88}" srcOrd="10" destOrd="0" presId="urn:microsoft.com/office/officeart/2008/layout/LinedList"/>
    <dgm:cxn modelId="{281A178D-40D7-4E6C-98D7-A598E36C63F4}" type="presParOf" srcId="{900BDFC8-9D5C-4139-A780-4EEA709BEB88}" destId="{90C4037B-7B02-4607-A30E-BEA7855A7A49}" srcOrd="0" destOrd="0" presId="urn:microsoft.com/office/officeart/2008/layout/LinedList"/>
    <dgm:cxn modelId="{8613BE9D-3603-40E4-A9C6-33E09B1C2221}" type="presParOf" srcId="{900BDFC8-9D5C-4139-A780-4EEA709BEB88}" destId="{B8A123D9-F8BF-4990-B53A-7804A73B6727}" srcOrd="1" destOrd="0" presId="urn:microsoft.com/office/officeart/2008/layout/LinedList"/>
    <dgm:cxn modelId="{316F41CA-D5EE-4DD9-8AAE-E23089FDA0CD}" type="presParOf" srcId="{900BDFC8-9D5C-4139-A780-4EEA709BEB88}" destId="{C6A82FA2-B7C3-4F96-9F13-8CB70755B327}" srcOrd="2" destOrd="0" presId="urn:microsoft.com/office/officeart/2008/layout/LinedList"/>
    <dgm:cxn modelId="{072EB051-DE4A-4237-BC1A-EE1300CBB2CD}" type="presParOf" srcId="{6D6B3758-A769-4F06-82CB-D957D0F8A27E}" destId="{34E929E0-9F90-4E06-B26E-19BBD0F167F6}" srcOrd="11" destOrd="0" presId="urn:microsoft.com/office/officeart/2008/layout/LinedList"/>
    <dgm:cxn modelId="{BFF7613B-BC85-4F5C-834D-2AD008BB1604}" type="presParOf" srcId="{6D6B3758-A769-4F06-82CB-D957D0F8A27E}" destId="{33ABFA85-5FE7-4F67-99A0-0F7F721A37DA}" srcOrd="12" destOrd="0" presId="urn:microsoft.com/office/officeart/2008/layout/LinedList"/>
    <dgm:cxn modelId="{C1EF72EA-22EF-4BDD-9AB0-9AEF5FDB7A1B}" type="presParOf" srcId="{3870B61F-2F5C-4576-A570-17B6D6B7B515}" destId="{D87B014C-BC72-48F2-9478-56550D48DF0A}" srcOrd="4" destOrd="0" presId="urn:microsoft.com/office/officeart/2008/layout/LinedList"/>
    <dgm:cxn modelId="{2F9FA338-3B9E-4A2E-8DEA-D94CD10252F2}" type="presParOf" srcId="{3870B61F-2F5C-4576-A570-17B6D6B7B515}" destId="{239AE8CE-7B81-410B-8661-1BB8EC86D88A}" srcOrd="5" destOrd="0" presId="urn:microsoft.com/office/officeart/2008/layout/LinedList"/>
    <dgm:cxn modelId="{DD169E6F-37E2-4811-AC45-F0B6FEA78503}" type="presParOf" srcId="{239AE8CE-7B81-410B-8661-1BB8EC86D88A}" destId="{3A8E3B77-F30D-4324-862F-28102151CF4C}" srcOrd="0" destOrd="0" presId="urn:microsoft.com/office/officeart/2008/layout/LinedList"/>
    <dgm:cxn modelId="{1A3B665F-0222-4551-A713-1B66F84D3D3C}" type="presParOf" srcId="{239AE8CE-7B81-410B-8661-1BB8EC86D88A}" destId="{43C8BC75-A022-4937-8383-858C299958FC}" srcOrd="1" destOrd="0" presId="urn:microsoft.com/office/officeart/2008/layout/LinedList"/>
    <dgm:cxn modelId="{ECA512AE-464B-45F5-87FD-6B9EA0A0DD4E}" type="presParOf" srcId="{43C8BC75-A022-4937-8383-858C299958FC}" destId="{C2CDDC27-2EAE-40E7-8D2B-64362AF9170F}" srcOrd="0" destOrd="0" presId="urn:microsoft.com/office/officeart/2008/layout/LinedList"/>
    <dgm:cxn modelId="{281A9AF7-DFCB-49CD-8CD8-9A1780144854}" type="presParOf" srcId="{43C8BC75-A022-4937-8383-858C299958FC}" destId="{89A8FE2A-1729-4776-B0E8-4FE0630EDB91}" srcOrd="1" destOrd="0" presId="urn:microsoft.com/office/officeart/2008/layout/LinedList"/>
    <dgm:cxn modelId="{3714FF78-7289-44BA-873B-03C43A8BA5F9}" type="presParOf" srcId="{89A8FE2A-1729-4776-B0E8-4FE0630EDB91}" destId="{7D7EDBF9-84BC-4EFC-8DDD-5F01B71E464D}" srcOrd="0" destOrd="0" presId="urn:microsoft.com/office/officeart/2008/layout/LinedList"/>
    <dgm:cxn modelId="{7AD2005F-7EE5-4B1E-B1E1-1A0742ABC679}" type="presParOf" srcId="{89A8FE2A-1729-4776-B0E8-4FE0630EDB91}" destId="{07F3ACF7-289A-4158-9D1B-241052F578F9}" srcOrd="1" destOrd="0" presId="urn:microsoft.com/office/officeart/2008/layout/LinedList"/>
    <dgm:cxn modelId="{C38D568B-4B4C-4431-8D3C-9FFCD1B61C78}" type="presParOf" srcId="{89A8FE2A-1729-4776-B0E8-4FE0630EDB91}" destId="{33BD5E00-C5D2-4739-AD23-A25791323F31}" srcOrd="2" destOrd="0" presId="urn:microsoft.com/office/officeart/2008/layout/LinedList"/>
    <dgm:cxn modelId="{38176FE8-46E8-4AB5-B507-BB712D1FA897}" type="presParOf" srcId="{43C8BC75-A022-4937-8383-858C299958FC}" destId="{491A0F0D-15F8-41C6-B198-CB73119CB658}" srcOrd="2" destOrd="0" presId="urn:microsoft.com/office/officeart/2008/layout/LinedList"/>
    <dgm:cxn modelId="{D9CA9F7B-1195-41A8-857E-20C2FE98B07E}" type="presParOf" srcId="{43C8BC75-A022-4937-8383-858C299958FC}" destId="{45284CAA-99B8-42F6-9598-DC28AAC37CC2}" srcOrd="3" destOrd="0" presId="urn:microsoft.com/office/officeart/2008/layout/LinedList"/>
    <dgm:cxn modelId="{499ADD16-678A-4C90-B650-48A747ADAAA5}" type="presParOf" srcId="{43C8BC75-A022-4937-8383-858C299958FC}" destId="{E580958F-3666-4AFC-A5BE-B89D432DD89C}" srcOrd="4" destOrd="0" presId="urn:microsoft.com/office/officeart/2008/layout/LinedList"/>
    <dgm:cxn modelId="{4E4FE969-2822-4FEF-ADDB-AE8423E0D646}" type="presParOf" srcId="{E580958F-3666-4AFC-A5BE-B89D432DD89C}" destId="{E2741F63-38AC-459B-97FD-FF6103DDC323}" srcOrd="0" destOrd="0" presId="urn:microsoft.com/office/officeart/2008/layout/LinedList"/>
    <dgm:cxn modelId="{BE691EA7-5D24-451B-A14B-B6C66EBAB8A3}" type="presParOf" srcId="{E580958F-3666-4AFC-A5BE-B89D432DD89C}" destId="{1B9FEACD-944B-483A-AB1D-ED63EEB34163}" srcOrd="1" destOrd="0" presId="urn:microsoft.com/office/officeart/2008/layout/LinedList"/>
    <dgm:cxn modelId="{6F03F7F8-0D0C-43ED-9CD9-9DB5D70D7330}" type="presParOf" srcId="{E580958F-3666-4AFC-A5BE-B89D432DD89C}" destId="{549389CB-8474-4746-9867-4D2361D075A5}" srcOrd="2" destOrd="0" presId="urn:microsoft.com/office/officeart/2008/layout/LinedList"/>
    <dgm:cxn modelId="{5CE70BBC-8B54-40F0-9DA1-05EC3CF4999C}" type="presParOf" srcId="{43C8BC75-A022-4937-8383-858C299958FC}" destId="{1C32CDB4-23A8-4408-95E5-F78A89546075}" srcOrd="5" destOrd="0" presId="urn:microsoft.com/office/officeart/2008/layout/LinedList"/>
    <dgm:cxn modelId="{3A4FB697-8E37-44D6-B8E1-1D87110B637C}" type="presParOf" srcId="{43C8BC75-A022-4937-8383-858C299958FC}" destId="{72EC85EB-A1EA-4052-8DF9-AA3552EE28B8}" srcOrd="6" destOrd="0" presId="urn:microsoft.com/office/officeart/2008/layout/LinedList"/>
    <dgm:cxn modelId="{50765B78-423A-4891-A7A7-B364525F6523}" type="presParOf" srcId="{43C8BC75-A022-4937-8383-858C299958FC}" destId="{8A8F4B66-A910-42DF-BD25-07C4E5AE9EA5}" srcOrd="7" destOrd="0" presId="urn:microsoft.com/office/officeart/2008/layout/LinedList"/>
    <dgm:cxn modelId="{D83BEA5C-179F-4663-904B-8C0884766510}" type="presParOf" srcId="{8A8F4B66-A910-42DF-BD25-07C4E5AE9EA5}" destId="{AD962B67-2000-44C8-B944-20653E4777BC}" srcOrd="0" destOrd="0" presId="urn:microsoft.com/office/officeart/2008/layout/LinedList"/>
    <dgm:cxn modelId="{FADD132C-FDEB-4ED7-B386-C655C8D3AC65}" type="presParOf" srcId="{8A8F4B66-A910-42DF-BD25-07C4E5AE9EA5}" destId="{21BCB711-3B10-4568-A5B1-496700535A89}" srcOrd="1" destOrd="0" presId="urn:microsoft.com/office/officeart/2008/layout/LinedList"/>
    <dgm:cxn modelId="{42BB0B85-F453-4F5A-BD61-A9E051DE31F9}" type="presParOf" srcId="{8A8F4B66-A910-42DF-BD25-07C4E5AE9EA5}" destId="{6DF628C6-835C-4784-8781-4449831398A6}" srcOrd="2" destOrd="0" presId="urn:microsoft.com/office/officeart/2008/layout/LinedList"/>
    <dgm:cxn modelId="{47C5162A-802A-4548-819C-4ACC7A82D5EA}" type="presParOf" srcId="{43C8BC75-A022-4937-8383-858C299958FC}" destId="{5070D5FE-FF08-4785-8AD0-C642873593CA}" srcOrd="8" destOrd="0" presId="urn:microsoft.com/office/officeart/2008/layout/LinedList"/>
    <dgm:cxn modelId="{CA43F6B1-A23B-4D7B-9BC5-9A9D3F29176A}" type="presParOf" srcId="{43C8BC75-A022-4937-8383-858C299958FC}" destId="{1B237EB1-CF5C-4869-9C83-BA9C5651864E}" srcOrd="9" destOrd="0" presId="urn:microsoft.com/office/officeart/2008/layout/LinedList"/>
    <dgm:cxn modelId="{AE65493B-CA2E-4840-A033-4B9D55C1C2B1}" type="presParOf" srcId="{3870B61F-2F5C-4576-A570-17B6D6B7B515}" destId="{D8085711-0BF1-4AB4-875E-0BFDE25F139E}" srcOrd="6" destOrd="0" presId="urn:microsoft.com/office/officeart/2008/layout/LinedList"/>
    <dgm:cxn modelId="{66315423-EDCE-42F2-AF97-4067F67976E7}" type="presParOf" srcId="{3870B61F-2F5C-4576-A570-17B6D6B7B515}" destId="{5C0F3622-B2FD-49D5-BF36-E3A48F2C1166}" srcOrd="7" destOrd="0" presId="urn:microsoft.com/office/officeart/2008/layout/LinedList"/>
    <dgm:cxn modelId="{0E9E2CBB-5381-4A8B-BA45-5720B6CC3DD1}" type="presParOf" srcId="{5C0F3622-B2FD-49D5-BF36-E3A48F2C1166}" destId="{91646B1E-06B0-4C50-870A-AE86EB4EA9E3}" srcOrd="0" destOrd="0" presId="urn:microsoft.com/office/officeart/2008/layout/LinedList"/>
    <dgm:cxn modelId="{D7C52776-9DD2-4F66-957C-C4E289E3B287}" type="presParOf" srcId="{5C0F3622-B2FD-49D5-BF36-E3A48F2C1166}" destId="{5BEECCCF-8568-4B69-BF85-6140B0F12658}" srcOrd="1" destOrd="0" presId="urn:microsoft.com/office/officeart/2008/layout/LinedList"/>
    <dgm:cxn modelId="{07F1A32A-5AB5-4450-ABF7-622B1C39CABA}" type="presParOf" srcId="{5BEECCCF-8568-4B69-BF85-6140B0F12658}" destId="{3826AECB-D153-4252-9236-6F25077D594B}" srcOrd="0" destOrd="0" presId="urn:microsoft.com/office/officeart/2008/layout/LinedList"/>
    <dgm:cxn modelId="{FBCF8A7F-1060-4AA7-B843-CD91B88387A7}" type="presParOf" srcId="{5BEECCCF-8568-4B69-BF85-6140B0F12658}" destId="{09578966-60CF-48CA-ADC9-4B6DE514912F}" srcOrd="1" destOrd="0" presId="urn:microsoft.com/office/officeart/2008/layout/LinedList"/>
    <dgm:cxn modelId="{B12DC126-71C8-43D1-B482-817B2C5B7B06}" type="presParOf" srcId="{09578966-60CF-48CA-ADC9-4B6DE514912F}" destId="{5ECE042C-A8D0-4735-8D57-C7C413499CD2}" srcOrd="0" destOrd="0" presId="urn:microsoft.com/office/officeart/2008/layout/LinedList"/>
    <dgm:cxn modelId="{B9A29379-DE38-4F97-BF86-60592173FBC6}" type="presParOf" srcId="{09578966-60CF-48CA-ADC9-4B6DE514912F}" destId="{D2ECF601-6A54-44CB-8DC3-21E5B4E35E63}" srcOrd="1" destOrd="0" presId="urn:microsoft.com/office/officeart/2008/layout/LinedList"/>
    <dgm:cxn modelId="{F6E08213-070A-4728-815D-2CCF243D2952}" type="presParOf" srcId="{09578966-60CF-48CA-ADC9-4B6DE514912F}" destId="{CFF0C621-C656-4E53-AD54-9AF6767EBA8F}" srcOrd="2" destOrd="0" presId="urn:microsoft.com/office/officeart/2008/layout/LinedList"/>
    <dgm:cxn modelId="{EACAC9A5-BF00-4E0A-A4CF-E242CA1AD572}" type="presParOf" srcId="{5BEECCCF-8568-4B69-BF85-6140B0F12658}" destId="{F504BFAB-5305-4625-B49F-09C30DE3BA65}" srcOrd="2" destOrd="0" presId="urn:microsoft.com/office/officeart/2008/layout/LinedList"/>
    <dgm:cxn modelId="{C9ABCBA8-574D-4C64-B513-F9DD75090C9B}" type="presParOf" srcId="{5BEECCCF-8568-4B69-BF85-6140B0F12658}" destId="{203C1176-DBDD-4C38-8590-CCC3626BD53E}" srcOrd="3" destOrd="0" presId="urn:microsoft.com/office/officeart/2008/layout/LinedList"/>
    <dgm:cxn modelId="{DA32F2B2-5C2E-409A-A79F-95CBB3789A1A}" type="presParOf" srcId="{5BEECCCF-8568-4B69-BF85-6140B0F12658}" destId="{D43306F8-92F1-4C5C-B1D3-F0CC54525C51}" srcOrd="4" destOrd="0" presId="urn:microsoft.com/office/officeart/2008/layout/LinedList"/>
    <dgm:cxn modelId="{708D77AE-8E2C-41C8-885B-813599900D18}" type="presParOf" srcId="{D43306F8-92F1-4C5C-B1D3-F0CC54525C51}" destId="{3F897932-1EAA-4845-956C-3483F75C4585}" srcOrd="0" destOrd="0" presId="urn:microsoft.com/office/officeart/2008/layout/LinedList"/>
    <dgm:cxn modelId="{E2A5873E-B93F-4654-900C-0AEDDE3F8EB5}" type="presParOf" srcId="{D43306F8-92F1-4C5C-B1D3-F0CC54525C51}" destId="{3DDAFEFA-6060-4AB8-B2A6-735C2369185F}" srcOrd="1" destOrd="0" presId="urn:microsoft.com/office/officeart/2008/layout/LinedList"/>
    <dgm:cxn modelId="{19BC6885-A0F9-4339-8DCB-1158BD928291}" type="presParOf" srcId="{D43306F8-92F1-4C5C-B1D3-F0CC54525C51}" destId="{A315A934-BBE0-48A2-A9C0-34FD87735771}" srcOrd="2" destOrd="0" presId="urn:microsoft.com/office/officeart/2008/layout/LinedList"/>
    <dgm:cxn modelId="{CD0448D6-5CB4-4329-9011-7C2024F9FF00}" type="presParOf" srcId="{5BEECCCF-8568-4B69-BF85-6140B0F12658}" destId="{B38C9216-7A10-4D41-A050-E5A6E0CB9107}" srcOrd="5" destOrd="0" presId="urn:microsoft.com/office/officeart/2008/layout/LinedList"/>
    <dgm:cxn modelId="{7D2AF9E4-447B-404D-87B6-A25DC3AA635F}" type="presParOf" srcId="{5BEECCCF-8568-4B69-BF85-6140B0F12658}" destId="{0F56ABF8-50CB-446E-8122-94250CE3F7AB}" srcOrd="6" destOrd="0" presId="urn:microsoft.com/office/officeart/2008/layout/LinedList"/>
    <dgm:cxn modelId="{12F83F8E-96C6-4422-828F-57E32888F1EF}" type="presParOf" srcId="{5BEECCCF-8568-4B69-BF85-6140B0F12658}" destId="{72BB27B6-738F-4846-923D-0029359B99FB}" srcOrd="7" destOrd="0" presId="urn:microsoft.com/office/officeart/2008/layout/LinedList"/>
    <dgm:cxn modelId="{531A8028-D706-4231-A86F-B8C26B66709B}" type="presParOf" srcId="{72BB27B6-738F-4846-923D-0029359B99FB}" destId="{F6CB2FF0-B8EB-4FF8-8A3D-2B74F5B04DBE}" srcOrd="0" destOrd="0" presId="urn:microsoft.com/office/officeart/2008/layout/LinedList"/>
    <dgm:cxn modelId="{5133DB47-236F-46CC-83D6-7C65DCC79D57}" type="presParOf" srcId="{72BB27B6-738F-4846-923D-0029359B99FB}" destId="{F6DE94F9-3822-4FEB-B904-32C698DD4976}" srcOrd="1" destOrd="0" presId="urn:microsoft.com/office/officeart/2008/layout/LinedList"/>
    <dgm:cxn modelId="{8D1980E2-27DC-4CBA-BFFF-89FBA136B718}" type="presParOf" srcId="{72BB27B6-738F-4846-923D-0029359B99FB}" destId="{F3A1B4C3-8BFF-4E5F-96E2-1033C3F21B0D}" srcOrd="2" destOrd="0" presId="urn:microsoft.com/office/officeart/2008/layout/LinedList"/>
    <dgm:cxn modelId="{EF414352-E984-474A-A97E-F792ACDE6E83}" type="presParOf" srcId="{5BEECCCF-8568-4B69-BF85-6140B0F12658}" destId="{AEB64C62-CDFF-4DAE-8FA9-FF0E20E4DD7B}" srcOrd="8" destOrd="0" presId="urn:microsoft.com/office/officeart/2008/layout/LinedList"/>
    <dgm:cxn modelId="{29C84F74-68CB-41B5-8FD3-A840443AA081}" type="presParOf" srcId="{5BEECCCF-8568-4B69-BF85-6140B0F12658}" destId="{EB6DC815-6107-4413-A6B5-70862FB0910A}" srcOrd="9" destOrd="0" presId="urn:microsoft.com/office/officeart/2008/layout/LinedList"/>
    <dgm:cxn modelId="{EF93FB1A-B766-4BCB-91A2-9CBD4E898C45}" type="presParOf" srcId="{5BEECCCF-8568-4B69-BF85-6140B0F12658}" destId="{269579A3-2242-46A4-9542-BE1EE4A7795F}" srcOrd="10" destOrd="0" presId="urn:microsoft.com/office/officeart/2008/layout/LinedList"/>
    <dgm:cxn modelId="{8676923F-21E8-479A-A260-078325884FC7}" type="presParOf" srcId="{269579A3-2242-46A4-9542-BE1EE4A7795F}" destId="{E7237D86-826B-4ED2-B68A-90F9FD55C163}" srcOrd="0" destOrd="0" presId="urn:microsoft.com/office/officeart/2008/layout/LinedList"/>
    <dgm:cxn modelId="{7024F366-AE81-4BAD-AA7A-6EA755FEA057}" type="presParOf" srcId="{269579A3-2242-46A4-9542-BE1EE4A7795F}" destId="{89E35009-270A-44E9-BD3D-D4541F1EF1BE}" srcOrd="1" destOrd="0" presId="urn:microsoft.com/office/officeart/2008/layout/LinedList"/>
    <dgm:cxn modelId="{B8A144FE-9EC8-496D-84A4-8CE5000E530E}" type="presParOf" srcId="{269579A3-2242-46A4-9542-BE1EE4A7795F}" destId="{0C50C285-5DC3-42DD-B190-BEB9553CA3DC}" srcOrd="2" destOrd="0" presId="urn:microsoft.com/office/officeart/2008/layout/LinedList"/>
    <dgm:cxn modelId="{186F8D1E-852F-4EFA-B5D6-30C2DAB3B738}" type="presParOf" srcId="{5BEECCCF-8568-4B69-BF85-6140B0F12658}" destId="{24A07761-8E03-4458-B8E3-14132502CE93}" srcOrd="11" destOrd="0" presId="urn:microsoft.com/office/officeart/2008/layout/LinedList"/>
    <dgm:cxn modelId="{387CDA5B-7FE5-4CFE-83D9-A6396EC25E2A}" type="presParOf" srcId="{5BEECCCF-8568-4B69-BF85-6140B0F12658}" destId="{5DDD472E-56AC-450D-8011-F4ED45F6098F}" srcOrd="12" destOrd="0" presId="urn:microsoft.com/office/officeart/2008/layout/LinedList"/>
    <dgm:cxn modelId="{4E863928-4F7E-42C7-AC22-ADE7B9511986}" type="presParOf" srcId="{3870B61F-2F5C-4576-A570-17B6D6B7B515}" destId="{EC5E36B5-0DCA-4ABC-9C57-CD041E234756}" srcOrd="8" destOrd="0" presId="urn:microsoft.com/office/officeart/2008/layout/LinedList"/>
    <dgm:cxn modelId="{6B5215E6-CCDD-41BB-AD2A-00BF00ADF69D}" type="presParOf" srcId="{3870B61F-2F5C-4576-A570-17B6D6B7B515}" destId="{BBC62BFB-3CDB-432D-8718-622BC79C751E}" srcOrd="9" destOrd="0" presId="urn:microsoft.com/office/officeart/2008/layout/LinedList"/>
    <dgm:cxn modelId="{912E3E3D-1AE2-4C77-8862-FCCB38F68322}" type="presParOf" srcId="{BBC62BFB-3CDB-432D-8718-622BC79C751E}" destId="{7982A1ED-3448-45BD-A111-1B46E72C9887}" srcOrd="0" destOrd="0" presId="urn:microsoft.com/office/officeart/2008/layout/LinedList"/>
    <dgm:cxn modelId="{E3AB48BA-CF5F-4B72-82E6-4D78E863A11B}" type="presParOf" srcId="{BBC62BFB-3CDB-432D-8718-622BC79C751E}" destId="{C41A8094-750C-4D0B-9361-90B362E4EA98}" srcOrd="1" destOrd="0" presId="urn:microsoft.com/office/officeart/2008/layout/LinedList"/>
    <dgm:cxn modelId="{1354ECF6-3CE9-4EBE-96DB-D9FC9388E477}" type="presParOf" srcId="{C41A8094-750C-4D0B-9361-90B362E4EA98}" destId="{41BF314D-9A94-438A-ADF6-D0B5BD1ED8A2}" srcOrd="0" destOrd="0" presId="urn:microsoft.com/office/officeart/2008/layout/LinedList"/>
    <dgm:cxn modelId="{B735146E-72EC-458A-A04F-E52B24663A3F}" type="presParOf" srcId="{C41A8094-750C-4D0B-9361-90B362E4EA98}" destId="{46BBC308-1E3B-43E4-8D8D-714AAD591437}" srcOrd="1" destOrd="0" presId="urn:microsoft.com/office/officeart/2008/layout/LinedList"/>
    <dgm:cxn modelId="{6449D268-5696-46D1-89AC-DEE6DE046CA5}" type="presParOf" srcId="{46BBC308-1E3B-43E4-8D8D-714AAD591437}" destId="{B43F43F7-1745-4481-BCF8-BAAB5A2099D5}" srcOrd="0" destOrd="0" presId="urn:microsoft.com/office/officeart/2008/layout/LinedList"/>
    <dgm:cxn modelId="{8C466339-D556-4E1A-9980-DCB38DF24E87}" type="presParOf" srcId="{46BBC308-1E3B-43E4-8D8D-714AAD591437}" destId="{F6CF71A4-32DC-4D17-9238-AC3E738AC0EA}" srcOrd="1" destOrd="0" presId="urn:microsoft.com/office/officeart/2008/layout/LinedList"/>
    <dgm:cxn modelId="{6A4905C5-4736-4E9E-869C-F76F3958F295}" type="presParOf" srcId="{46BBC308-1E3B-43E4-8D8D-714AAD591437}" destId="{A2167207-5FD1-460C-9D34-86AA151ABC49}" srcOrd="2" destOrd="0" presId="urn:microsoft.com/office/officeart/2008/layout/LinedList"/>
    <dgm:cxn modelId="{492F45A3-3CB5-46A0-AEB0-005F08E9E930}" type="presParOf" srcId="{C41A8094-750C-4D0B-9361-90B362E4EA98}" destId="{B154791B-A920-430D-AFB7-64F2AC1DFEF6}" srcOrd="2" destOrd="0" presId="urn:microsoft.com/office/officeart/2008/layout/LinedList"/>
    <dgm:cxn modelId="{D9206D4E-1AB9-4C99-9C3A-6FF6B36B2034}" type="presParOf" srcId="{C41A8094-750C-4D0B-9361-90B362E4EA98}" destId="{051BA5B2-FED5-4857-8FF9-F6EF1AF8F6B0}" srcOrd="3" destOrd="0" presId="urn:microsoft.com/office/officeart/2008/layout/LinedList"/>
    <dgm:cxn modelId="{A7CE934D-9C73-4612-8494-05D4D9B6BB11}" type="presParOf" srcId="{C41A8094-750C-4D0B-9361-90B362E4EA98}" destId="{B8A0869F-8C6D-4F0E-9B84-762597D6A3A3}" srcOrd="4" destOrd="0" presId="urn:microsoft.com/office/officeart/2008/layout/LinedList"/>
    <dgm:cxn modelId="{93E2C462-C412-4D72-B09D-E1FC9E53B62B}" type="presParOf" srcId="{B8A0869F-8C6D-4F0E-9B84-762597D6A3A3}" destId="{5961C030-251B-40B9-98D5-81489F656D44}" srcOrd="0" destOrd="0" presId="urn:microsoft.com/office/officeart/2008/layout/LinedList"/>
    <dgm:cxn modelId="{D1231DFD-E5AB-49AD-AB8F-4F34A7465E9C}" type="presParOf" srcId="{B8A0869F-8C6D-4F0E-9B84-762597D6A3A3}" destId="{A523FF59-F0A0-47C7-9055-A6D4971D6C75}" srcOrd="1" destOrd="0" presId="urn:microsoft.com/office/officeart/2008/layout/LinedList"/>
    <dgm:cxn modelId="{3B348B40-0472-4F23-BDE9-AE079151D496}" type="presParOf" srcId="{B8A0869F-8C6D-4F0E-9B84-762597D6A3A3}" destId="{52E56C5D-1658-4806-BD8F-4660E033DD71}" srcOrd="2" destOrd="0" presId="urn:microsoft.com/office/officeart/2008/layout/LinedList"/>
    <dgm:cxn modelId="{3B25AC70-EBA9-4CD0-855E-6E2994BD8480}" type="presParOf" srcId="{C41A8094-750C-4D0B-9361-90B362E4EA98}" destId="{66420EAD-3C86-411F-BBA8-05B8392580BF}" srcOrd="5" destOrd="0" presId="urn:microsoft.com/office/officeart/2008/layout/LinedList"/>
    <dgm:cxn modelId="{2C2563F3-EF81-4AF7-AB96-C0FDAB0B721A}" type="presParOf" srcId="{C41A8094-750C-4D0B-9361-90B362E4EA98}" destId="{F2CE36CC-7BEE-4997-AC43-1937F81EA9C5}" srcOrd="6" destOrd="0" presId="urn:microsoft.com/office/officeart/2008/layout/LinedList"/>
    <dgm:cxn modelId="{C7A5776D-745E-4CEA-BF8D-7722A7CA3479}" type="presParOf" srcId="{C41A8094-750C-4D0B-9361-90B362E4EA98}" destId="{28EC7B98-1400-4A4C-843E-FBCAD6F16399}" srcOrd="7" destOrd="0" presId="urn:microsoft.com/office/officeart/2008/layout/LinedList"/>
    <dgm:cxn modelId="{B6F5646C-4F55-45B5-A91E-698ED9662B4A}" type="presParOf" srcId="{28EC7B98-1400-4A4C-843E-FBCAD6F16399}" destId="{827290EB-F436-45DF-9655-3AD5C7FEA2BF}" srcOrd="0" destOrd="0" presId="urn:microsoft.com/office/officeart/2008/layout/LinedList"/>
    <dgm:cxn modelId="{E9E335F1-4CC0-4B78-BDE1-4D1BC38E82BF}" type="presParOf" srcId="{28EC7B98-1400-4A4C-843E-FBCAD6F16399}" destId="{B367D3BF-D19F-4AA8-B631-BED2ED619C04}" srcOrd="1" destOrd="0" presId="urn:microsoft.com/office/officeart/2008/layout/LinedList"/>
    <dgm:cxn modelId="{1630F15F-0F50-4926-BBF1-F79429F7BE25}" type="presParOf" srcId="{28EC7B98-1400-4A4C-843E-FBCAD6F16399}" destId="{414E44DA-579E-4C07-BE06-20D38CA2B964}" srcOrd="2" destOrd="0" presId="urn:microsoft.com/office/officeart/2008/layout/LinedList"/>
    <dgm:cxn modelId="{3F5E25B1-0A3B-4DEB-B3CF-F02579E1DC76}" type="presParOf" srcId="{C41A8094-750C-4D0B-9361-90B362E4EA98}" destId="{9AEF9902-D804-4AAD-AC29-FFD0CA41D889}" srcOrd="8" destOrd="0" presId="urn:microsoft.com/office/officeart/2008/layout/LinedList"/>
    <dgm:cxn modelId="{7DDC0E9C-8431-4B7C-8ADE-58B2F7756D67}" type="presParOf" srcId="{C41A8094-750C-4D0B-9361-90B362E4EA98}" destId="{28DC5DF0-4DE2-48F4-9485-FAED0BDD6C37}" srcOrd="9" destOrd="0" presId="urn:microsoft.com/office/officeart/2008/layout/LinedList"/>
    <dgm:cxn modelId="{AE0848F0-3FE5-4805-B899-13ECA1038D82}" type="presParOf" srcId="{C41A8094-750C-4D0B-9361-90B362E4EA98}" destId="{192CAB2A-2A7D-4809-9DC5-D3869BAED766}" srcOrd="10" destOrd="0" presId="urn:microsoft.com/office/officeart/2008/layout/LinedList"/>
    <dgm:cxn modelId="{2C7AFFC5-DD05-4F97-A465-01F90B7C7327}" type="presParOf" srcId="{192CAB2A-2A7D-4809-9DC5-D3869BAED766}" destId="{55FC2CE9-4529-4FEF-9F29-4A375E400C47}" srcOrd="0" destOrd="0" presId="urn:microsoft.com/office/officeart/2008/layout/LinedList"/>
    <dgm:cxn modelId="{2ED04EFD-B5D3-4886-8202-F381991A8880}" type="presParOf" srcId="{192CAB2A-2A7D-4809-9DC5-D3869BAED766}" destId="{42B6345E-2855-43AE-95F1-57E7BC6BFAAF}" srcOrd="1" destOrd="0" presId="urn:microsoft.com/office/officeart/2008/layout/LinedList"/>
    <dgm:cxn modelId="{88E77A3B-E0FF-422F-836F-0CD71739190B}" type="presParOf" srcId="{192CAB2A-2A7D-4809-9DC5-D3869BAED766}" destId="{642BA5D9-7F91-484E-8D41-7814C8A7A860}" srcOrd="2" destOrd="0" presId="urn:microsoft.com/office/officeart/2008/layout/LinedList"/>
    <dgm:cxn modelId="{E6B23FC3-4B4F-415B-8F55-B8D9D628BB98}" type="presParOf" srcId="{C41A8094-750C-4D0B-9361-90B362E4EA98}" destId="{3827736C-09D7-42F0-8855-BA21D16DEDAD}" srcOrd="11" destOrd="0" presId="urn:microsoft.com/office/officeart/2008/layout/LinedList"/>
    <dgm:cxn modelId="{7884C70E-A65F-47BA-9B9B-D16BA09C6474}" type="presParOf" srcId="{C41A8094-750C-4D0B-9361-90B362E4EA98}" destId="{7147AA08-541F-47B1-B5C0-BEF675ED166A}" srcOrd="12" destOrd="0" presId="urn:microsoft.com/office/officeart/2008/layout/LinedLis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586B03E-EEC6-4E8D-AF37-ED3344BE043C}" type="doc">
      <dgm:prSet loTypeId="urn:microsoft.com/office/officeart/2008/layout/VerticalCurvedList" loCatId="list" qsTypeId="urn:microsoft.com/office/officeart/2005/8/quickstyle/simple1" qsCatId="simple" csTypeId="urn:microsoft.com/office/officeart/2005/8/colors/accent1_2" csCatId="accent1" phldr="1"/>
      <dgm:spPr/>
      <dgm:t>
        <a:bodyPr/>
        <a:lstStyle/>
        <a:p>
          <a:endParaRPr lang="en-AU"/>
        </a:p>
      </dgm:t>
    </dgm:pt>
    <dgm:pt modelId="{21CCA8CF-90CA-428E-991C-E8CC6173F43B}">
      <dgm:prSet phldrT="[Text]"/>
      <dgm:spPr/>
      <dgm:t>
        <a:bodyPr/>
        <a:lstStyle/>
        <a:p>
          <a:r>
            <a:rPr lang="en-AU"/>
            <a:t>Lack Regulation</a:t>
          </a:r>
        </a:p>
      </dgm:t>
    </dgm:pt>
    <dgm:pt modelId="{86A9F974-3CDF-4295-8658-AA5F6134AAFC}" type="parTrans" cxnId="{86D2005C-4633-4E92-AD3C-EFF682598B6D}">
      <dgm:prSet/>
      <dgm:spPr/>
      <dgm:t>
        <a:bodyPr/>
        <a:lstStyle/>
        <a:p>
          <a:endParaRPr lang="en-AU"/>
        </a:p>
      </dgm:t>
    </dgm:pt>
    <dgm:pt modelId="{37FC103C-2E02-4D4F-820E-4F39E71A61D4}" type="sibTrans" cxnId="{86D2005C-4633-4E92-AD3C-EFF682598B6D}">
      <dgm:prSet/>
      <dgm:spPr/>
      <dgm:t>
        <a:bodyPr/>
        <a:lstStyle/>
        <a:p>
          <a:endParaRPr lang="en-AU"/>
        </a:p>
      </dgm:t>
    </dgm:pt>
    <dgm:pt modelId="{7E02528E-0118-4AFC-B3B2-5ECE38047976}">
      <dgm:prSet phldrT="[Text]"/>
      <dgm:spPr/>
      <dgm:t>
        <a:bodyPr/>
        <a:lstStyle/>
        <a:p>
          <a:r>
            <a:rPr lang="en-AU"/>
            <a:t>Minimal Supervision </a:t>
          </a:r>
        </a:p>
      </dgm:t>
    </dgm:pt>
    <dgm:pt modelId="{5690CB9D-CA84-4461-B8F6-787BD52F740A}" type="parTrans" cxnId="{4E9AFE1B-CC0F-401F-9541-3A49F23E58A3}">
      <dgm:prSet/>
      <dgm:spPr/>
      <dgm:t>
        <a:bodyPr/>
        <a:lstStyle/>
        <a:p>
          <a:endParaRPr lang="en-AU"/>
        </a:p>
      </dgm:t>
    </dgm:pt>
    <dgm:pt modelId="{FFE2075E-C5FF-4EB9-B9DE-5352CC4F01F0}" type="sibTrans" cxnId="{4E9AFE1B-CC0F-401F-9541-3A49F23E58A3}">
      <dgm:prSet/>
      <dgm:spPr/>
      <dgm:t>
        <a:bodyPr/>
        <a:lstStyle/>
        <a:p>
          <a:endParaRPr lang="en-AU"/>
        </a:p>
      </dgm:t>
    </dgm:pt>
    <dgm:pt modelId="{1E7349B3-F756-4946-95F1-43BA449F29A3}">
      <dgm:prSet phldrT="[Text]"/>
      <dgm:spPr/>
      <dgm:t>
        <a:bodyPr/>
        <a:lstStyle/>
        <a:p>
          <a:r>
            <a:rPr lang="en-AU"/>
            <a:t>Reputation Risk</a:t>
          </a:r>
        </a:p>
      </dgm:t>
    </dgm:pt>
    <dgm:pt modelId="{BDD3E448-D4C9-44C4-8BB6-55254A5003B7}" type="parTrans" cxnId="{A92948ED-2AA0-485C-BC22-8EAB10B1F021}">
      <dgm:prSet/>
      <dgm:spPr/>
      <dgm:t>
        <a:bodyPr/>
        <a:lstStyle/>
        <a:p>
          <a:endParaRPr lang="en-AU"/>
        </a:p>
      </dgm:t>
    </dgm:pt>
    <dgm:pt modelId="{3F634F52-6298-4FDD-B4A8-5895E8CABCAB}" type="sibTrans" cxnId="{A92948ED-2AA0-485C-BC22-8EAB10B1F021}">
      <dgm:prSet/>
      <dgm:spPr/>
      <dgm:t>
        <a:bodyPr/>
        <a:lstStyle/>
        <a:p>
          <a:endParaRPr lang="en-AU"/>
        </a:p>
      </dgm:t>
    </dgm:pt>
    <dgm:pt modelId="{95EFDF07-21EA-40EF-A6E6-0E4F44B8BDA7}">
      <dgm:prSet phldrT="[Text]"/>
      <dgm:spPr/>
      <dgm:t>
        <a:bodyPr/>
        <a:lstStyle/>
        <a:p>
          <a:r>
            <a:rPr lang="en-AU"/>
            <a:t>Risk of Loss</a:t>
          </a:r>
        </a:p>
      </dgm:t>
    </dgm:pt>
    <dgm:pt modelId="{F7E58432-9431-4A98-ADBC-1D7E9044CF2F}" type="parTrans" cxnId="{E1EA4A2A-82E2-4BF8-84A5-BDA2D0AE52E8}">
      <dgm:prSet/>
      <dgm:spPr/>
      <dgm:t>
        <a:bodyPr/>
        <a:lstStyle/>
        <a:p>
          <a:endParaRPr lang="en-AU"/>
        </a:p>
      </dgm:t>
    </dgm:pt>
    <dgm:pt modelId="{8ADE3132-FF0D-429B-8840-7E7269D7E8FF}" type="sibTrans" cxnId="{E1EA4A2A-82E2-4BF8-84A5-BDA2D0AE52E8}">
      <dgm:prSet/>
      <dgm:spPr/>
      <dgm:t>
        <a:bodyPr/>
        <a:lstStyle/>
        <a:p>
          <a:endParaRPr lang="en-AU"/>
        </a:p>
      </dgm:t>
    </dgm:pt>
    <dgm:pt modelId="{BD2EDD29-8352-4BBA-A0E9-7ED48A393A0E}" type="pres">
      <dgm:prSet presAssocID="{1586B03E-EEC6-4E8D-AF37-ED3344BE043C}" presName="Name0" presStyleCnt="0">
        <dgm:presLayoutVars>
          <dgm:chMax val="7"/>
          <dgm:chPref val="7"/>
          <dgm:dir/>
        </dgm:presLayoutVars>
      </dgm:prSet>
      <dgm:spPr/>
    </dgm:pt>
    <dgm:pt modelId="{2C26CC67-D960-4D29-A620-17DDA1B6EC16}" type="pres">
      <dgm:prSet presAssocID="{1586B03E-EEC6-4E8D-AF37-ED3344BE043C}" presName="Name1" presStyleCnt="0"/>
      <dgm:spPr/>
    </dgm:pt>
    <dgm:pt modelId="{63794B81-794A-40F9-8074-18F458868209}" type="pres">
      <dgm:prSet presAssocID="{1586B03E-EEC6-4E8D-AF37-ED3344BE043C}" presName="cycle" presStyleCnt="0"/>
      <dgm:spPr/>
    </dgm:pt>
    <dgm:pt modelId="{50BAE6C9-3A14-4AEA-B6D0-EDA78F980096}" type="pres">
      <dgm:prSet presAssocID="{1586B03E-EEC6-4E8D-AF37-ED3344BE043C}" presName="srcNode" presStyleLbl="node1" presStyleIdx="0" presStyleCnt="4"/>
      <dgm:spPr/>
    </dgm:pt>
    <dgm:pt modelId="{B8CE5109-1807-40AB-9AEB-24A7B23830B6}" type="pres">
      <dgm:prSet presAssocID="{1586B03E-EEC6-4E8D-AF37-ED3344BE043C}" presName="conn" presStyleLbl="parChTrans1D2" presStyleIdx="0" presStyleCnt="1"/>
      <dgm:spPr/>
    </dgm:pt>
    <dgm:pt modelId="{9F5057ED-7814-47DE-8808-78F9EF1B3855}" type="pres">
      <dgm:prSet presAssocID="{1586B03E-EEC6-4E8D-AF37-ED3344BE043C}" presName="extraNode" presStyleLbl="node1" presStyleIdx="0" presStyleCnt="4"/>
      <dgm:spPr/>
    </dgm:pt>
    <dgm:pt modelId="{FC2A03CA-F564-47B1-9A83-744C30A50015}" type="pres">
      <dgm:prSet presAssocID="{1586B03E-EEC6-4E8D-AF37-ED3344BE043C}" presName="dstNode" presStyleLbl="node1" presStyleIdx="0" presStyleCnt="4"/>
      <dgm:spPr/>
    </dgm:pt>
    <dgm:pt modelId="{3985B5C4-10EC-4598-9505-D381A5EB7994}" type="pres">
      <dgm:prSet presAssocID="{21CCA8CF-90CA-428E-991C-E8CC6173F43B}" presName="text_1" presStyleLbl="node1" presStyleIdx="0" presStyleCnt="4">
        <dgm:presLayoutVars>
          <dgm:bulletEnabled val="1"/>
        </dgm:presLayoutVars>
      </dgm:prSet>
      <dgm:spPr/>
    </dgm:pt>
    <dgm:pt modelId="{B9A9A76F-1789-48E1-9979-AA3242992E4E}" type="pres">
      <dgm:prSet presAssocID="{21CCA8CF-90CA-428E-991C-E8CC6173F43B}" presName="accent_1" presStyleCnt="0"/>
      <dgm:spPr/>
    </dgm:pt>
    <dgm:pt modelId="{3F98A6BF-DF12-461B-BA49-332C2414258E}" type="pres">
      <dgm:prSet presAssocID="{21CCA8CF-90CA-428E-991C-E8CC6173F43B}" presName="accentRepeatNode" presStyleLbl="solidFgAcc1" presStyleIdx="0" presStyleCnt="4"/>
      <dgm:spPr/>
    </dgm:pt>
    <dgm:pt modelId="{4B6B66AC-E591-4CB3-8A5F-7E9B91822874}" type="pres">
      <dgm:prSet presAssocID="{7E02528E-0118-4AFC-B3B2-5ECE38047976}" presName="text_2" presStyleLbl="node1" presStyleIdx="1" presStyleCnt="4">
        <dgm:presLayoutVars>
          <dgm:bulletEnabled val="1"/>
        </dgm:presLayoutVars>
      </dgm:prSet>
      <dgm:spPr/>
    </dgm:pt>
    <dgm:pt modelId="{1E22842D-706A-4C43-B2B6-A767707D3B46}" type="pres">
      <dgm:prSet presAssocID="{7E02528E-0118-4AFC-B3B2-5ECE38047976}" presName="accent_2" presStyleCnt="0"/>
      <dgm:spPr/>
    </dgm:pt>
    <dgm:pt modelId="{0700F45A-7457-4011-83D9-90DA9DE3EC45}" type="pres">
      <dgm:prSet presAssocID="{7E02528E-0118-4AFC-B3B2-5ECE38047976}" presName="accentRepeatNode" presStyleLbl="solidFgAcc1" presStyleIdx="1" presStyleCnt="4"/>
      <dgm:spPr/>
    </dgm:pt>
    <dgm:pt modelId="{7712C2CF-C77D-41DA-B7EB-C42A453414C2}" type="pres">
      <dgm:prSet presAssocID="{1E7349B3-F756-4946-95F1-43BA449F29A3}" presName="text_3" presStyleLbl="node1" presStyleIdx="2" presStyleCnt="4">
        <dgm:presLayoutVars>
          <dgm:bulletEnabled val="1"/>
        </dgm:presLayoutVars>
      </dgm:prSet>
      <dgm:spPr/>
    </dgm:pt>
    <dgm:pt modelId="{F153EAF1-D47D-48CB-BB19-9C8C90EA5CB7}" type="pres">
      <dgm:prSet presAssocID="{1E7349B3-F756-4946-95F1-43BA449F29A3}" presName="accent_3" presStyleCnt="0"/>
      <dgm:spPr/>
    </dgm:pt>
    <dgm:pt modelId="{E19B52EB-1339-414E-AFD1-F2C5009B649B}" type="pres">
      <dgm:prSet presAssocID="{1E7349B3-F756-4946-95F1-43BA449F29A3}" presName="accentRepeatNode" presStyleLbl="solidFgAcc1" presStyleIdx="2" presStyleCnt="4"/>
      <dgm:spPr/>
    </dgm:pt>
    <dgm:pt modelId="{D7B71AFC-62A5-4E77-9ADB-A7DF20393183}" type="pres">
      <dgm:prSet presAssocID="{95EFDF07-21EA-40EF-A6E6-0E4F44B8BDA7}" presName="text_4" presStyleLbl="node1" presStyleIdx="3" presStyleCnt="4">
        <dgm:presLayoutVars>
          <dgm:bulletEnabled val="1"/>
        </dgm:presLayoutVars>
      </dgm:prSet>
      <dgm:spPr/>
    </dgm:pt>
    <dgm:pt modelId="{B1D42C5E-0648-4A50-A607-C3F763FB4CD9}" type="pres">
      <dgm:prSet presAssocID="{95EFDF07-21EA-40EF-A6E6-0E4F44B8BDA7}" presName="accent_4" presStyleCnt="0"/>
      <dgm:spPr/>
    </dgm:pt>
    <dgm:pt modelId="{C7C42792-0837-4892-A9D7-DCE3BA022C49}" type="pres">
      <dgm:prSet presAssocID="{95EFDF07-21EA-40EF-A6E6-0E4F44B8BDA7}" presName="accentRepeatNode" presStyleLbl="solidFgAcc1" presStyleIdx="3" presStyleCnt="4"/>
      <dgm:spPr/>
    </dgm:pt>
  </dgm:ptLst>
  <dgm:cxnLst>
    <dgm:cxn modelId="{4E9AFE1B-CC0F-401F-9541-3A49F23E58A3}" srcId="{1586B03E-EEC6-4E8D-AF37-ED3344BE043C}" destId="{7E02528E-0118-4AFC-B3B2-5ECE38047976}" srcOrd="1" destOrd="0" parTransId="{5690CB9D-CA84-4461-B8F6-787BD52F740A}" sibTransId="{FFE2075E-C5FF-4EB9-B9DE-5352CC4F01F0}"/>
    <dgm:cxn modelId="{E1EA4A2A-82E2-4BF8-84A5-BDA2D0AE52E8}" srcId="{1586B03E-EEC6-4E8D-AF37-ED3344BE043C}" destId="{95EFDF07-21EA-40EF-A6E6-0E4F44B8BDA7}" srcOrd="3" destOrd="0" parTransId="{F7E58432-9431-4A98-ADBC-1D7E9044CF2F}" sibTransId="{8ADE3132-FF0D-429B-8840-7E7269D7E8FF}"/>
    <dgm:cxn modelId="{86D2005C-4633-4E92-AD3C-EFF682598B6D}" srcId="{1586B03E-EEC6-4E8D-AF37-ED3344BE043C}" destId="{21CCA8CF-90CA-428E-991C-E8CC6173F43B}" srcOrd="0" destOrd="0" parTransId="{86A9F974-3CDF-4295-8658-AA5F6134AAFC}" sibTransId="{37FC103C-2E02-4D4F-820E-4F39E71A61D4}"/>
    <dgm:cxn modelId="{66C7E75E-5688-424E-B7E0-67463E63B835}" type="presOf" srcId="{95EFDF07-21EA-40EF-A6E6-0E4F44B8BDA7}" destId="{D7B71AFC-62A5-4E77-9ADB-A7DF20393183}" srcOrd="0" destOrd="0" presId="urn:microsoft.com/office/officeart/2008/layout/VerticalCurvedList"/>
    <dgm:cxn modelId="{25234668-5F3E-4EA0-BE58-40565F60A315}" type="presOf" srcId="{7E02528E-0118-4AFC-B3B2-5ECE38047976}" destId="{4B6B66AC-E591-4CB3-8A5F-7E9B91822874}" srcOrd="0" destOrd="0" presId="urn:microsoft.com/office/officeart/2008/layout/VerticalCurvedList"/>
    <dgm:cxn modelId="{F3910D51-C1DD-47B7-8BBA-A4F9D85A55EF}" type="presOf" srcId="{21CCA8CF-90CA-428E-991C-E8CC6173F43B}" destId="{3985B5C4-10EC-4598-9505-D381A5EB7994}" srcOrd="0" destOrd="0" presId="urn:microsoft.com/office/officeart/2008/layout/VerticalCurvedList"/>
    <dgm:cxn modelId="{65E42073-0B80-4920-A1ED-BF0A94274C1D}" type="presOf" srcId="{1586B03E-EEC6-4E8D-AF37-ED3344BE043C}" destId="{BD2EDD29-8352-4BBA-A0E9-7ED48A393A0E}" srcOrd="0" destOrd="0" presId="urn:microsoft.com/office/officeart/2008/layout/VerticalCurvedList"/>
    <dgm:cxn modelId="{503E3879-9772-4DBE-8D74-847040A477D1}" type="presOf" srcId="{1E7349B3-F756-4946-95F1-43BA449F29A3}" destId="{7712C2CF-C77D-41DA-B7EB-C42A453414C2}" srcOrd="0" destOrd="0" presId="urn:microsoft.com/office/officeart/2008/layout/VerticalCurvedList"/>
    <dgm:cxn modelId="{A92948ED-2AA0-485C-BC22-8EAB10B1F021}" srcId="{1586B03E-EEC6-4E8D-AF37-ED3344BE043C}" destId="{1E7349B3-F756-4946-95F1-43BA449F29A3}" srcOrd="2" destOrd="0" parTransId="{BDD3E448-D4C9-44C4-8BB6-55254A5003B7}" sibTransId="{3F634F52-6298-4FDD-B4A8-5895E8CABCAB}"/>
    <dgm:cxn modelId="{0928B5F6-0D1D-4493-B13C-657E3E21C6D6}" type="presOf" srcId="{37FC103C-2E02-4D4F-820E-4F39E71A61D4}" destId="{B8CE5109-1807-40AB-9AEB-24A7B23830B6}" srcOrd="0" destOrd="0" presId="urn:microsoft.com/office/officeart/2008/layout/VerticalCurvedList"/>
    <dgm:cxn modelId="{550A49D6-793F-47B4-AEDA-790560AD8C2C}" type="presParOf" srcId="{BD2EDD29-8352-4BBA-A0E9-7ED48A393A0E}" destId="{2C26CC67-D960-4D29-A620-17DDA1B6EC16}" srcOrd="0" destOrd="0" presId="urn:microsoft.com/office/officeart/2008/layout/VerticalCurvedList"/>
    <dgm:cxn modelId="{57D9B83A-3F36-4B4E-910D-5A33DD3F25B2}" type="presParOf" srcId="{2C26CC67-D960-4D29-A620-17DDA1B6EC16}" destId="{63794B81-794A-40F9-8074-18F458868209}" srcOrd="0" destOrd="0" presId="urn:microsoft.com/office/officeart/2008/layout/VerticalCurvedList"/>
    <dgm:cxn modelId="{1BCF04BD-258D-4F2F-8F91-3C433EDCD530}" type="presParOf" srcId="{63794B81-794A-40F9-8074-18F458868209}" destId="{50BAE6C9-3A14-4AEA-B6D0-EDA78F980096}" srcOrd="0" destOrd="0" presId="urn:microsoft.com/office/officeart/2008/layout/VerticalCurvedList"/>
    <dgm:cxn modelId="{4DC58F31-5EEE-4144-BDED-5690F96B4499}" type="presParOf" srcId="{63794B81-794A-40F9-8074-18F458868209}" destId="{B8CE5109-1807-40AB-9AEB-24A7B23830B6}" srcOrd="1" destOrd="0" presId="urn:microsoft.com/office/officeart/2008/layout/VerticalCurvedList"/>
    <dgm:cxn modelId="{EEDECD5E-8436-42D8-A64F-99F97F0170DD}" type="presParOf" srcId="{63794B81-794A-40F9-8074-18F458868209}" destId="{9F5057ED-7814-47DE-8808-78F9EF1B3855}" srcOrd="2" destOrd="0" presId="urn:microsoft.com/office/officeart/2008/layout/VerticalCurvedList"/>
    <dgm:cxn modelId="{5FD6AB62-5950-417A-A11D-D3FF66AA1D3D}" type="presParOf" srcId="{63794B81-794A-40F9-8074-18F458868209}" destId="{FC2A03CA-F564-47B1-9A83-744C30A50015}" srcOrd="3" destOrd="0" presId="urn:microsoft.com/office/officeart/2008/layout/VerticalCurvedList"/>
    <dgm:cxn modelId="{5D96B3A3-27B1-4708-857E-C5E4D532908E}" type="presParOf" srcId="{2C26CC67-D960-4D29-A620-17DDA1B6EC16}" destId="{3985B5C4-10EC-4598-9505-D381A5EB7994}" srcOrd="1" destOrd="0" presId="urn:microsoft.com/office/officeart/2008/layout/VerticalCurvedList"/>
    <dgm:cxn modelId="{0B83CECE-E70D-408F-A6F8-5AF9BC139EBF}" type="presParOf" srcId="{2C26CC67-D960-4D29-A620-17DDA1B6EC16}" destId="{B9A9A76F-1789-48E1-9979-AA3242992E4E}" srcOrd="2" destOrd="0" presId="urn:microsoft.com/office/officeart/2008/layout/VerticalCurvedList"/>
    <dgm:cxn modelId="{A6899BD3-455C-4786-89FC-DC0288EB4316}" type="presParOf" srcId="{B9A9A76F-1789-48E1-9979-AA3242992E4E}" destId="{3F98A6BF-DF12-461B-BA49-332C2414258E}" srcOrd="0" destOrd="0" presId="urn:microsoft.com/office/officeart/2008/layout/VerticalCurvedList"/>
    <dgm:cxn modelId="{75156BFF-EA39-4D24-ADBA-63F828705D21}" type="presParOf" srcId="{2C26CC67-D960-4D29-A620-17DDA1B6EC16}" destId="{4B6B66AC-E591-4CB3-8A5F-7E9B91822874}" srcOrd="3" destOrd="0" presId="urn:microsoft.com/office/officeart/2008/layout/VerticalCurvedList"/>
    <dgm:cxn modelId="{E05D8CC1-2F6D-4FF8-A1F9-A0C12096ED74}" type="presParOf" srcId="{2C26CC67-D960-4D29-A620-17DDA1B6EC16}" destId="{1E22842D-706A-4C43-B2B6-A767707D3B46}" srcOrd="4" destOrd="0" presId="urn:microsoft.com/office/officeart/2008/layout/VerticalCurvedList"/>
    <dgm:cxn modelId="{581036DE-18E6-400C-8BBD-25438DF781C7}" type="presParOf" srcId="{1E22842D-706A-4C43-B2B6-A767707D3B46}" destId="{0700F45A-7457-4011-83D9-90DA9DE3EC45}" srcOrd="0" destOrd="0" presId="urn:microsoft.com/office/officeart/2008/layout/VerticalCurvedList"/>
    <dgm:cxn modelId="{AA21C6CE-3BCE-494C-8B18-9877055541F8}" type="presParOf" srcId="{2C26CC67-D960-4D29-A620-17DDA1B6EC16}" destId="{7712C2CF-C77D-41DA-B7EB-C42A453414C2}" srcOrd="5" destOrd="0" presId="urn:microsoft.com/office/officeart/2008/layout/VerticalCurvedList"/>
    <dgm:cxn modelId="{BE9C4F9C-3B9F-4B45-AC7E-5DB1FA3C31EA}" type="presParOf" srcId="{2C26CC67-D960-4D29-A620-17DDA1B6EC16}" destId="{F153EAF1-D47D-48CB-BB19-9C8C90EA5CB7}" srcOrd="6" destOrd="0" presId="urn:microsoft.com/office/officeart/2008/layout/VerticalCurvedList"/>
    <dgm:cxn modelId="{11E2E8EB-D5D8-4C90-82C3-A18AD6E6F927}" type="presParOf" srcId="{F153EAF1-D47D-48CB-BB19-9C8C90EA5CB7}" destId="{E19B52EB-1339-414E-AFD1-F2C5009B649B}" srcOrd="0" destOrd="0" presId="urn:microsoft.com/office/officeart/2008/layout/VerticalCurvedList"/>
    <dgm:cxn modelId="{A12738BA-76F0-43AF-AEB7-FB5CC640F877}" type="presParOf" srcId="{2C26CC67-D960-4D29-A620-17DDA1B6EC16}" destId="{D7B71AFC-62A5-4E77-9ADB-A7DF20393183}" srcOrd="7" destOrd="0" presId="urn:microsoft.com/office/officeart/2008/layout/VerticalCurvedList"/>
    <dgm:cxn modelId="{6FEC7707-53F1-469D-8799-FD9F8DA7EC0B}" type="presParOf" srcId="{2C26CC67-D960-4D29-A620-17DDA1B6EC16}" destId="{B1D42C5E-0648-4A50-A607-C3F763FB4CD9}" srcOrd="8" destOrd="0" presId="urn:microsoft.com/office/officeart/2008/layout/VerticalCurvedList"/>
    <dgm:cxn modelId="{73C05308-DFD4-4C3F-8860-09D2C33312AD}" type="presParOf" srcId="{B1D42C5E-0648-4A50-A607-C3F763FB4CD9}" destId="{C7C42792-0837-4892-A9D7-DCE3BA022C49}" srcOrd="0" destOrd="0" presId="urn:microsoft.com/office/officeart/2008/layout/VerticalCurvedLis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054B994-2F08-4D39-8068-E1C595A0A3DB}" type="doc">
      <dgm:prSet loTypeId="urn:microsoft.com/office/officeart/2011/layout/CircleProcess" loCatId="process" qsTypeId="urn:microsoft.com/office/officeart/2005/8/quickstyle/simple1" qsCatId="simple" csTypeId="urn:microsoft.com/office/officeart/2005/8/colors/accent1_2" csCatId="accent1" phldr="1"/>
      <dgm:spPr/>
      <dgm:t>
        <a:bodyPr/>
        <a:lstStyle/>
        <a:p>
          <a:endParaRPr lang="en-AU"/>
        </a:p>
      </dgm:t>
    </dgm:pt>
    <dgm:pt modelId="{925F5D30-66A4-4358-94CE-39273F2F815E}">
      <dgm:prSet phldrT="[Text]"/>
      <dgm:spPr/>
      <dgm:t>
        <a:bodyPr/>
        <a:lstStyle/>
        <a:p>
          <a:pPr algn="ctr"/>
          <a:r>
            <a:rPr lang="en-AU"/>
            <a:t>Regulatory Compliance and Risk Management</a:t>
          </a:r>
        </a:p>
      </dgm:t>
    </dgm:pt>
    <dgm:pt modelId="{7CCDD374-760C-42CD-997A-26054FE11515}" type="parTrans" cxnId="{D213E031-FFBA-43A0-A85A-5ACB3262A814}">
      <dgm:prSet/>
      <dgm:spPr/>
      <dgm:t>
        <a:bodyPr/>
        <a:lstStyle/>
        <a:p>
          <a:pPr algn="ctr"/>
          <a:endParaRPr lang="en-AU"/>
        </a:p>
      </dgm:t>
    </dgm:pt>
    <dgm:pt modelId="{E0CAB52A-88A2-462B-80D3-78E9251CBC61}" type="sibTrans" cxnId="{D213E031-FFBA-43A0-A85A-5ACB3262A814}">
      <dgm:prSet/>
      <dgm:spPr/>
      <dgm:t>
        <a:bodyPr/>
        <a:lstStyle/>
        <a:p>
          <a:pPr algn="ctr"/>
          <a:endParaRPr lang="en-AU"/>
        </a:p>
      </dgm:t>
    </dgm:pt>
    <dgm:pt modelId="{3317C662-D0C6-4011-9CE0-276DC705277C}">
      <dgm:prSet phldrT="[Text]"/>
      <dgm:spPr/>
      <dgm:t>
        <a:bodyPr/>
        <a:lstStyle/>
        <a:p>
          <a:pPr algn="ctr"/>
          <a:r>
            <a:rPr lang="en-AU"/>
            <a:t>Internal and External Oversight</a:t>
          </a:r>
        </a:p>
      </dgm:t>
    </dgm:pt>
    <dgm:pt modelId="{3AA703E3-F8DD-4C9B-B7EC-CE465C1DF26C}" type="parTrans" cxnId="{631C8282-D981-49A9-B981-3D9BEF6AD95C}">
      <dgm:prSet/>
      <dgm:spPr/>
      <dgm:t>
        <a:bodyPr/>
        <a:lstStyle/>
        <a:p>
          <a:pPr algn="ctr"/>
          <a:endParaRPr lang="en-AU"/>
        </a:p>
      </dgm:t>
    </dgm:pt>
    <dgm:pt modelId="{2A502F90-7EBB-4C01-A308-6DCC85D705C5}" type="sibTrans" cxnId="{631C8282-D981-49A9-B981-3D9BEF6AD95C}">
      <dgm:prSet/>
      <dgm:spPr/>
      <dgm:t>
        <a:bodyPr/>
        <a:lstStyle/>
        <a:p>
          <a:pPr algn="ctr"/>
          <a:endParaRPr lang="en-AU"/>
        </a:p>
      </dgm:t>
    </dgm:pt>
    <dgm:pt modelId="{80B5F0F7-4752-49EA-B70C-019071ADAF31}">
      <dgm:prSet phldrT="[Text]"/>
      <dgm:spPr/>
      <dgm:t>
        <a:bodyPr/>
        <a:lstStyle/>
        <a:p>
          <a:pPr algn="ctr"/>
          <a:r>
            <a:rPr lang="en-AU"/>
            <a:t>Financial Transparency</a:t>
          </a:r>
        </a:p>
      </dgm:t>
    </dgm:pt>
    <dgm:pt modelId="{DB123091-6988-42BE-902F-44B13590E28A}" type="parTrans" cxnId="{22925C0D-E727-4720-8DEC-54529F77B8B1}">
      <dgm:prSet/>
      <dgm:spPr/>
      <dgm:t>
        <a:bodyPr/>
        <a:lstStyle/>
        <a:p>
          <a:pPr algn="ctr"/>
          <a:endParaRPr lang="en-AU"/>
        </a:p>
      </dgm:t>
    </dgm:pt>
    <dgm:pt modelId="{7265E95D-3EE2-43E5-8812-318E71AA5D6F}" type="sibTrans" cxnId="{22925C0D-E727-4720-8DEC-54529F77B8B1}">
      <dgm:prSet/>
      <dgm:spPr/>
      <dgm:t>
        <a:bodyPr/>
        <a:lstStyle/>
        <a:p>
          <a:pPr algn="ctr"/>
          <a:endParaRPr lang="en-AU"/>
        </a:p>
      </dgm:t>
    </dgm:pt>
    <dgm:pt modelId="{88D53C9A-622F-410A-B885-B41B4E494A3E}" type="pres">
      <dgm:prSet presAssocID="{8054B994-2F08-4D39-8068-E1C595A0A3DB}" presName="Name0" presStyleCnt="0">
        <dgm:presLayoutVars>
          <dgm:chMax val="11"/>
          <dgm:chPref val="11"/>
          <dgm:dir/>
          <dgm:resizeHandles/>
        </dgm:presLayoutVars>
      </dgm:prSet>
      <dgm:spPr/>
    </dgm:pt>
    <dgm:pt modelId="{B63B454C-26AE-4C0C-957E-21D57589BAE9}" type="pres">
      <dgm:prSet presAssocID="{80B5F0F7-4752-49EA-B70C-019071ADAF31}" presName="Accent3" presStyleCnt="0"/>
      <dgm:spPr/>
    </dgm:pt>
    <dgm:pt modelId="{223117CA-D7F0-49CB-B2F4-F93E563ED984}" type="pres">
      <dgm:prSet presAssocID="{80B5F0F7-4752-49EA-B70C-019071ADAF31}" presName="Accent" presStyleLbl="node1" presStyleIdx="0" presStyleCnt="3"/>
      <dgm:spPr/>
    </dgm:pt>
    <dgm:pt modelId="{026D8C39-1551-4AA2-9688-95942E219B26}" type="pres">
      <dgm:prSet presAssocID="{80B5F0F7-4752-49EA-B70C-019071ADAF31}" presName="ParentBackground3" presStyleCnt="0"/>
      <dgm:spPr/>
    </dgm:pt>
    <dgm:pt modelId="{0C957A33-F245-4968-B6F6-D5B89B2923B7}" type="pres">
      <dgm:prSet presAssocID="{80B5F0F7-4752-49EA-B70C-019071ADAF31}" presName="ParentBackground" presStyleLbl="fgAcc1" presStyleIdx="0" presStyleCnt="3"/>
      <dgm:spPr/>
    </dgm:pt>
    <dgm:pt modelId="{E5579511-E4CE-401E-AC32-2D132599E3B3}" type="pres">
      <dgm:prSet presAssocID="{80B5F0F7-4752-49EA-B70C-019071ADAF31}" presName="Parent3" presStyleLbl="revTx" presStyleIdx="0" presStyleCnt="0">
        <dgm:presLayoutVars>
          <dgm:chMax val="1"/>
          <dgm:chPref val="1"/>
          <dgm:bulletEnabled val="1"/>
        </dgm:presLayoutVars>
      </dgm:prSet>
      <dgm:spPr/>
    </dgm:pt>
    <dgm:pt modelId="{751EF754-D0B5-42BA-B319-9AD5EDE77149}" type="pres">
      <dgm:prSet presAssocID="{3317C662-D0C6-4011-9CE0-276DC705277C}" presName="Accent2" presStyleCnt="0"/>
      <dgm:spPr/>
    </dgm:pt>
    <dgm:pt modelId="{4FB75952-416B-4E7B-AA73-23317FEDD590}" type="pres">
      <dgm:prSet presAssocID="{3317C662-D0C6-4011-9CE0-276DC705277C}" presName="Accent" presStyleLbl="node1" presStyleIdx="1" presStyleCnt="3"/>
      <dgm:spPr/>
    </dgm:pt>
    <dgm:pt modelId="{0FF08F84-C214-4D26-8693-2FACA9CD0309}" type="pres">
      <dgm:prSet presAssocID="{3317C662-D0C6-4011-9CE0-276DC705277C}" presName="ParentBackground2" presStyleCnt="0"/>
      <dgm:spPr/>
    </dgm:pt>
    <dgm:pt modelId="{C848F920-52F1-4161-9BF6-0C929A9BFCBA}" type="pres">
      <dgm:prSet presAssocID="{3317C662-D0C6-4011-9CE0-276DC705277C}" presName="ParentBackground" presStyleLbl="fgAcc1" presStyleIdx="1" presStyleCnt="3"/>
      <dgm:spPr/>
    </dgm:pt>
    <dgm:pt modelId="{2CCE8BA0-E730-4CAD-9268-461F1FDB8303}" type="pres">
      <dgm:prSet presAssocID="{3317C662-D0C6-4011-9CE0-276DC705277C}" presName="Parent2" presStyleLbl="revTx" presStyleIdx="0" presStyleCnt="0">
        <dgm:presLayoutVars>
          <dgm:chMax val="1"/>
          <dgm:chPref val="1"/>
          <dgm:bulletEnabled val="1"/>
        </dgm:presLayoutVars>
      </dgm:prSet>
      <dgm:spPr/>
    </dgm:pt>
    <dgm:pt modelId="{8E99E197-258C-4AC1-A590-01A133302F1D}" type="pres">
      <dgm:prSet presAssocID="{925F5D30-66A4-4358-94CE-39273F2F815E}" presName="Accent1" presStyleCnt="0"/>
      <dgm:spPr/>
    </dgm:pt>
    <dgm:pt modelId="{57E8DAB1-DD0A-4F07-A257-05E265B447F0}" type="pres">
      <dgm:prSet presAssocID="{925F5D30-66A4-4358-94CE-39273F2F815E}" presName="Accent" presStyleLbl="node1" presStyleIdx="2" presStyleCnt="3"/>
      <dgm:spPr/>
    </dgm:pt>
    <dgm:pt modelId="{74D7B9A7-25AA-439D-8F9C-D2F46A9ACCF9}" type="pres">
      <dgm:prSet presAssocID="{925F5D30-66A4-4358-94CE-39273F2F815E}" presName="ParentBackground1" presStyleCnt="0"/>
      <dgm:spPr/>
    </dgm:pt>
    <dgm:pt modelId="{FA5FAB9D-1B85-4447-ABFB-3B8C0974BD3D}" type="pres">
      <dgm:prSet presAssocID="{925F5D30-66A4-4358-94CE-39273F2F815E}" presName="ParentBackground" presStyleLbl="fgAcc1" presStyleIdx="2" presStyleCnt="3"/>
      <dgm:spPr/>
    </dgm:pt>
    <dgm:pt modelId="{21E74173-02B5-47B4-98AE-B1BC037B764B}" type="pres">
      <dgm:prSet presAssocID="{925F5D30-66A4-4358-94CE-39273F2F815E}" presName="Parent1" presStyleLbl="revTx" presStyleIdx="0" presStyleCnt="0">
        <dgm:presLayoutVars>
          <dgm:chMax val="1"/>
          <dgm:chPref val="1"/>
          <dgm:bulletEnabled val="1"/>
        </dgm:presLayoutVars>
      </dgm:prSet>
      <dgm:spPr/>
    </dgm:pt>
  </dgm:ptLst>
  <dgm:cxnLst>
    <dgm:cxn modelId="{718A3B0A-0A05-4461-976B-08D3DE45B74D}" type="presOf" srcId="{3317C662-D0C6-4011-9CE0-276DC705277C}" destId="{2CCE8BA0-E730-4CAD-9268-461F1FDB8303}" srcOrd="1" destOrd="0" presId="urn:microsoft.com/office/officeart/2011/layout/CircleProcess"/>
    <dgm:cxn modelId="{22925C0D-E727-4720-8DEC-54529F77B8B1}" srcId="{8054B994-2F08-4D39-8068-E1C595A0A3DB}" destId="{80B5F0F7-4752-49EA-B70C-019071ADAF31}" srcOrd="2" destOrd="0" parTransId="{DB123091-6988-42BE-902F-44B13590E28A}" sibTransId="{7265E95D-3EE2-43E5-8812-318E71AA5D6F}"/>
    <dgm:cxn modelId="{D213E031-FFBA-43A0-A85A-5ACB3262A814}" srcId="{8054B994-2F08-4D39-8068-E1C595A0A3DB}" destId="{925F5D30-66A4-4358-94CE-39273F2F815E}" srcOrd="0" destOrd="0" parTransId="{7CCDD374-760C-42CD-997A-26054FE11515}" sibTransId="{E0CAB52A-88A2-462B-80D3-78E9251CBC61}"/>
    <dgm:cxn modelId="{2C78024E-ADC0-4CDC-A74D-6F86FE5820BF}" type="presOf" srcId="{80B5F0F7-4752-49EA-B70C-019071ADAF31}" destId="{0C957A33-F245-4968-B6F6-D5B89B2923B7}" srcOrd="0" destOrd="0" presId="urn:microsoft.com/office/officeart/2011/layout/CircleProcess"/>
    <dgm:cxn modelId="{7C92B351-DF67-4EDF-9D89-0FC8CFEDE4C0}" type="presOf" srcId="{925F5D30-66A4-4358-94CE-39273F2F815E}" destId="{FA5FAB9D-1B85-4447-ABFB-3B8C0974BD3D}" srcOrd="0" destOrd="0" presId="urn:microsoft.com/office/officeart/2011/layout/CircleProcess"/>
    <dgm:cxn modelId="{5C17C07C-6FEB-486D-8412-C773348F13B8}" type="presOf" srcId="{925F5D30-66A4-4358-94CE-39273F2F815E}" destId="{21E74173-02B5-47B4-98AE-B1BC037B764B}" srcOrd="1" destOrd="0" presId="urn:microsoft.com/office/officeart/2011/layout/CircleProcess"/>
    <dgm:cxn modelId="{631C8282-D981-49A9-B981-3D9BEF6AD95C}" srcId="{8054B994-2F08-4D39-8068-E1C595A0A3DB}" destId="{3317C662-D0C6-4011-9CE0-276DC705277C}" srcOrd="1" destOrd="0" parTransId="{3AA703E3-F8DD-4C9B-B7EC-CE465C1DF26C}" sibTransId="{2A502F90-7EBB-4C01-A308-6DCC85D705C5}"/>
    <dgm:cxn modelId="{5576FC83-C6C7-4DBA-8945-46B5E3045095}" type="presOf" srcId="{8054B994-2F08-4D39-8068-E1C595A0A3DB}" destId="{88D53C9A-622F-410A-B885-B41B4E494A3E}" srcOrd="0" destOrd="0" presId="urn:microsoft.com/office/officeart/2011/layout/CircleProcess"/>
    <dgm:cxn modelId="{F36821AF-963F-4D30-AF92-F0D53CA1B786}" type="presOf" srcId="{80B5F0F7-4752-49EA-B70C-019071ADAF31}" destId="{E5579511-E4CE-401E-AC32-2D132599E3B3}" srcOrd="1" destOrd="0" presId="urn:microsoft.com/office/officeart/2011/layout/CircleProcess"/>
    <dgm:cxn modelId="{CDA40CD8-B69C-476F-9254-6691CC25FB9C}" type="presOf" srcId="{3317C662-D0C6-4011-9CE0-276DC705277C}" destId="{C848F920-52F1-4161-9BF6-0C929A9BFCBA}" srcOrd="0" destOrd="0" presId="urn:microsoft.com/office/officeart/2011/layout/CircleProcess"/>
    <dgm:cxn modelId="{45A86C1C-B422-4969-A495-C320CAA09EEF}" type="presParOf" srcId="{88D53C9A-622F-410A-B885-B41B4E494A3E}" destId="{B63B454C-26AE-4C0C-957E-21D57589BAE9}" srcOrd="0" destOrd="0" presId="urn:microsoft.com/office/officeart/2011/layout/CircleProcess"/>
    <dgm:cxn modelId="{3D8D3A30-1D11-44DD-A7D1-4D7C97910678}" type="presParOf" srcId="{B63B454C-26AE-4C0C-957E-21D57589BAE9}" destId="{223117CA-D7F0-49CB-B2F4-F93E563ED984}" srcOrd="0" destOrd="0" presId="urn:microsoft.com/office/officeart/2011/layout/CircleProcess"/>
    <dgm:cxn modelId="{C473BD18-0A8A-45B5-BF7A-5583A97B0A35}" type="presParOf" srcId="{88D53C9A-622F-410A-B885-B41B4E494A3E}" destId="{026D8C39-1551-4AA2-9688-95942E219B26}" srcOrd="1" destOrd="0" presId="urn:microsoft.com/office/officeart/2011/layout/CircleProcess"/>
    <dgm:cxn modelId="{75EDC3C1-638B-4788-AA65-50EDEB5595D3}" type="presParOf" srcId="{026D8C39-1551-4AA2-9688-95942E219B26}" destId="{0C957A33-F245-4968-B6F6-D5B89B2923B7}" srcOrd="0" destOrd="0" presId="urn:microsoft.com/office/officeart/2011/layout/CircleProcess"/>
    <dgm:cxn modelId="{584BCF3D-E0FF-4D8F-8B7C-421178703A93}" type="presParOf" srcId="{88D53C9A-622F-410A-B885-B41B4E494A3E}" destId="{E5579511-E4CE-401E-AC32-2D132599E3B3}" srcOrd="2" destOrd="0" presId="urn:microsoft.com/office/officeart/2011/layout/CircleProcess"/>
    <dgm:cxn modelId="{0420D005-9AC2-4ED0-9661-E9E8B26C6640}" type="presParOf" srcId="{88D53C9A-622F-410A-B885-B41B4E494A3E}" destId="{751EF754-D0B5-42BA-B319-9AD5EDE77149}" srcOrd="3" destOrd="0" presId="urn:microsoft.com/office/officeart/2011/layout/CircleProcess"/>
    <dgm:cxn modelId="{664F83F3-463B-4453-AAF0-E0A9F1496504}" type="presParOf" srcId="{751EF754-D0B5-42BA-B319-9AD5EDE77149}" destId="{4FB75952-416B-4E7B-AA73-23317FEDD590}" srcOrd="0" destOrd="0" presId="urn:microsoft.com/office/officeart/2011/layout/CircleProcess"/>
    <dgm:cxn modelId="{258A449F-EB44-4D09-AC03-D895B4874E7F}" type="presParOf" srcId="{88D53C9A-622F-410A-B885-B41B4E494A3E}" destId="{0FF08F84-C214-4D26-8693-2FACA9CD0309}" srcOrd="4" destOrd="0" presId="urn:microsoft.com/office/officeart/2011/layout/CircleProcess"/>
    <dgm:cxn modelId="{AB480398-FAEB-4105-B26A-D74CE9E3B717}" type="presParOf" srcId="{0FF08F84-C214-4D26-8693-2FACA9CD0309}" destId="{C848F920-52F1-4161-9BF6-0C929A9BFCBA}" srcOrd="0" destOrd="0" presId="urn:microsoft.com/office/officeart/2011/layout/CircleProcess"/>
    <dgm:cxn modelId="{D031E418-7319-4F55-984C-5C99D2E83DB7}" type="presParOf" srcId="{88D53C9A-622F-410A-B885-B41B4E494A3E}" destId="{2CCE8BA0-E730-4CAD-9268-461F1FDB8303}" srcOrd="5" destOrd="0" presId="urn:microsoft.com/office/officeart/2011/layout/CircleProcess"/>
    <dgm:cxn modelId="{6376F3C6-27D5-4C2B-A656-F11DABEEF5CC}" type="presParOf" srcId="{88D53C9A-622F-410A-B885-B41B4E494A3E}" destId="{8E99E197-258C-4AC1-A590-01A133302F1D}" srcOrd="6" destOrd="0" presId="urn:microsoft.com/office/officeart/2011/layout/CircleProcess"/>
    <dgm:cxn modelId="{04023AB9-EFCB-49C2-9249-DC7D8C60B823}" type="presParOf" srcId="{8E99E197-258C-4AC1-A590-01A133302F1D}" destId="{57E8DAB1-DD0A-4F07-A257-05E265B447F0}" srcOrd="0" destOrd="0" presId="urn:microsoft.com/office/officeart/2011/layout/CircleProcess"/>
    <dgm:cxn modelId="{66D7D219-36F0-465F-B013-C739E58C2E27}" type="presParOf" srcId="{88D53C9A-622F-410A-B885-B41B4E494A3E}" destId="{74D7B9A7-25AA-439D-8F9C-D2F46A9ACCF9}" srcOrd="7" destOrd="0" presId="urn:microsoft.com/office/officeart/2011/layout/CircleProcess"/>
    <dgm:cxn modelId="{D5F146C3-DEBD-4238-B90B-C4E5408861FF}" type="presParOf" srcId="{74D7B9A7-25AA-439D-8F9C-D2F46A9ACCF9}" destId="{FA5FAB9D-1B85-4447-ABFB-3B8C0974BD3D}" srcOrd="0" destOrd="0" presId="urn:microsoft.com/office/officeart/2011/layout/CircleProcess"/>
    <dgm:cxn modelId="{FAEAA4D9-728B-46FC-8FC9-F00968AAF8A7}" type="presParOf" srcId="{88D53C9A-622F-410A-B885-B41B4E494A3E}" destId="{21E74173-02B5-47B4-98AE-B1BC037B764B}" srcOrd="8" destOrd="0" presId="urn:microsoft.com/office/officeart/2011/layout/CircleProcess"/>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054B994-2F08-4D39-8068-E1C595A0A3DB}" type="doc">
      <dgm:prSet loTypeId="urn:microsoft.com/office/officeart/2011/layout/CircleProcess" loCatId="process" qsTypeId="urn:microsoft.com/office/officeart/2005/8/quickstyle/simple1" qsCatId="simple" csTypeId="urn:microsoft.com/office/officeart/2005/8/colors/accent1_2" csCatId="accent1" phldr="1"/>
      <dgm:spPr/>
      <dgm:t>
        <a:bodyPr/>
        <a:lstStyle/>
        <a:p>
          <a:endParaRPr lang="en-AU"/>
        </a:p>
      </dgm:t>
    </dgm:pt>
    <dgm:pt modelId="{925F5D30-66A4-4358-94CE-39273F2F815E}">
      <dgm:prSet phldrT="[Text]"/>
      <dgm:spPr/>
      <dgm:t>
        <a:bodyPr/>
        <a:lstStyle/>
        <a:p>
          <a:pPr algn="ctr"/>
          <a:r>
            <a:rPr lang="en-AU"/>
            <a:t>Regulatory Compliance and Risk Management</a:t>
          </a:r>
        </a:p>
      </dgm:t>
    </dgm:pt>
    <dgm:pt modelId="{7CCDD374-760C-42CD-997A-26054FE11515}" type="parTrans" cxnId="{D213E031-FFBA-43A0-A85A-5ACB3262A814}">
      <dgm:prSet/>
      <dgm:spPr/>
      <dgm:t>
        <a:bodyPr/>
        <a:lstStyle/>
        <a:p>
          <a:pPr algn="ctr"/>
          <a:endParaRPr lang="en-AU"/>
        </a:p>
      </dgm:t>
    </dgm:pt>
    <dgm:pt modelId="{E0CAB52A-88A2-462B-80D3-78E9251CBC61}" type="sibTrans" cxnId="{D213E031-FFBA-43A0-A85A-5ACB3262A814}">
      <dgm:prSet/>
      <dgm:spPr/>
      <dgm:t>
        <a:bodyPr/>
        <a:lstStyle/>
        <a:p>
          <a:pPr algn="ctr"/>
          <a:endParaRPr lang="en-AU"/>
        </a:p>
      </dgm:t>
    </dgm:pt>
    <dgm:pt modelId="{3317C662-D0C6-4011-9CE0-276DC705277C}">
      <dgm:prSet phldrT="[Text]"/>
      <dgm:spPr/>
      <dgm:t>
        <a:bodyPr/>
        <a:lstStyle/>
        <a:p>
          <a:pPr algn="ctr"/>
          <a:r>
            <a:rPr lang="en-AU"/>
            <a:t>Internal and External Oversight</a:t>
          </a:r>
        </a:p>
      </dgm:t>
    </dgm:pt>
    <dgm:pt modelId="{3AA703E3-F8DD-4C9B-B7EC-CE465C1DF26C}" type="parTrans" cxnId="{631C8282-D981-49A9-B981-3D9BEF6AD95C}">
      <dgm:prSet/>
      <dgm:spPr/>
      <dgm:t>
        <a:bodyPr/>
        <a:lstStyle/>
        <a:p>
          <a:pPr algn="ctr"/>
          <a:endParaRPr lang="en-AU"/>
        </a:p>
      </dgm:t>
    </dgm:pt>
    <dgm:pt modelId="{2A502F90-7EBB-4C01-A308-6DCC85D705C5}" type="sibTrans" cxnId="{631C8282-D981-49A9-B981-3D9BEF6AD95C}">
      <dgm:prSet/>
      <dgm:spPr/>
      <dgm:t>
        <a:bodyPr/>
        <a:lstStyle/>
        <a:p>
          <a:pPr algn="ctr"/>
          <a:endParaRPr lang="en-AU"/>
        </a:p>
      </dgm:t>
    </dgm:pt>
    <dgm:pt modelId="{80B5F0F7-4752-49EA-B70C-019071ADAF31}">
      <dgm:prSet phldrT="[Text]"/>
      <dgm:spPr/>
      <dgm:t>
        <a:bodyPr/>
        <a:lstStyle/>
        <a:p>
          <a:pPr algn="ctr"/>
          <a:r>
            <a:rPr lang="en-AU"/>
            <a:t>Financial Transparency</a:t>
          </a:r>
        </a:p>
      </dgm:t>
    </dgm:pt>
    <dgm:pt modelId="{DB123091-6988-42BE-902F-44B13590E28A}" type="parTrans" cxnId="{22925C0D-E727-4720-8DEC-54529F77B8B1}">
      <dgm:prSet/>
      <dgm:spPr/>
      <dgm:t>
        <a:bodyPr/>
        <a:lstStyle/>
        <a:p>
          <a:pPr algn="ctr"/>
          <a:endParaRPr lang="en-AU"/>
        </a:p>
      </dgm:t>
    </dgm:pt>
    <dgm:pt modelId="{7265E95D-3EE2-43E5-8812-318E71AA5D6F}" type="sibTrans" cxnId="{22925C0D-E727-4720-8DEC-54529F77B8B1}">
      <dgm:prSet/>
      <dgm:spPr/>
      <dgm:t>
        <a:bodyPr/>
        <a:lstStyle/>
        <a:p>
          <a:pPr algn="ctr"/>
          <a:endParaRPr lang="en-AU"/>
        </a:p>
      </dgm:t>
    </dgm:pt>
    <dgm:pt modelId="{88D53C9A-622F-410A-B885-B41B4E494A3E}" type="pres">
      <dgm:prSet presAssocID="{8054B994-2F08-4D39-8068-E1C595A0A3DB}" presName="Name0" presStyleCnt="0">
        <dgm:presLayoutVars>
          <dgm:chMax val="11"/>
          <dgm:chPref val="11"/>
          <dgm:dir/>
          <dgm:resizeHandles/>
        </dgm:presLayoutVars>
      </dgm:prSet>
      <dgm:spPr/>
    </dgm:pt>
    <dgm:pt modelId="{B63B454C-26AE-4C0C-957E-21D57589BAE9}" type="pres">
      <dgm:prSet presAssocID="{80B5F0F7-4752-49EA-B70C-019071ADAF31}" presName="Accent3" presStyleCnt="0"/>
      <dgm:spPr/>
    </dgm:pt>
    <dgm:pt modelId="{223117CA-D7F0-49CB-B2F4-F93E563ED984}" type="pres">
      <dgm:prSet presAssocID="{80B5F0F7-4752-49EA-B70C-019071ADAF31}" presName="Accent" presStyleLbl="node1" presStyleIdx="0" presStyleCnt="3"/>
      <dgm:spPr/>
    </dgm:pt>
    <dgm:pt modelId="{026D8C39-1551-4AA2-9688-95942E219B26}" type="pres">
      <dgm:prSet presAssocID="{80B5F0F7-4752-49EA-B70C-019071ADAF31}" presName="ParentBackground3" presStyleCnt="0"/>
      <dgm:spPr/>
    </dgm:pt>
    <dgm:pt modelId="{0C957A33-F245-4968-B6F6-D5B89B2923B7}" type="pres">
      <dgm:prSet presAssocID="{80B5F0F7-4752-49EA-B70C-019071ADAF31}" presName="ParentBackground" presStyleLbl="fgAcc1" presStyleIdx="0" presStyleCnt="3"/>
      <dgm:spPr/>
    </dgm:pt>
    <dgm:pt modelId="{E5579511-E4CE-401E-AC32-2D132599E3B3}" type="pres">
      <dgm:prSet presAssocID="{80B5F0F7-4752-49EA-B70C-019071ADAF31}" presName="Parent3" presStyleLbl="revTx" presStyleIdx="0" presStyleCnt="0">
        <dgm:presLayoutVars>
          <dgm:chMax val="1"/>
          <dgm:chPref val="1"/>
          <dgm:bulletEnabled val="1"/>
        </dgm:presLayoutVars>
      </dgm:prSet>
      <dgm:spPr/>
    </dgm:pt>
    <dgm:pt modelId="{751EF754-D0B5-42BA-B319-9AD5EDE77149}" type="pres">
      <dgm:prSet presAssocID="{3317C662-D0C6-4011-9CE0-276DC705277C}" presName="Accent2" presStyleCnt="0"/>
      <dgm:spPr/>
    </dgm:pt>
    <dgm:pt modelId="{4FB75952-416B-4E7B-AA73-23317FEDD590}" type="pres">
      <dgm:prSet presAssocID="{3317C662-D0C6-4011-9CE0-276DC705277C}" presName="Accent" presStyleLbl="node1" presStyleIdx="1" presStyleCnt="3"/>
      <dgm:spPr/>
    </dgm:pt>
    <dgm:pt modelId="{0FF08F84-C214-4D26-8693-2FACA9CD0309}" type="pres">
      <dgm:prSet presAssocID="{3317C662-D0C6-4011-9CE0-276DC705277C}" presName="ParentBackground2" presStyleCnt="0"/>
      <dgm:spPr/>
    </dgm:pt>
    <dgm:pt modelId="{C848F920-52F1-4161-9BF6-0C929A9BFCBA}" type="pres">
      <dgm:prSet presAssocID="{3317C662-D0C6-4011-9CE0-276DC705277C}" presName="ParentBackground" presStyleLbl="fgAcc1" presStyleIdx="1" presStyleCnt="3"/>
      <dgm:spPr/>
    </dgm:pt>
    <dgm:pt modelId="{2CCE8BA0-E730-4CAD-9268-461F1FDB8303}" type="pres">
      <dgm:prSet presAssocID="{3317C662-D0C6-4011-9CE0-276DC705277C}" presName="Parent2" presStyleLbl="revTx" presStyleIdx="0" presStyleCnt="0">
        <dgm:presLayoutVars>
          <dgm:chMax val="1"/>
          <dgm:chPref val="1"/>
          <dgm:bulletEnabled val="1"/>
        </dgm:presLayoutVars>
      </dgm:prSet>
      <dgm:spPr/>
    </dgm:pt>
    <dgm:pt modelId="{8E99E197-258C-4AC1-A590-01A133302F1D}" type="pres">
      <dgm:prSet presAssocID="{925F5D30-66A4-4358-94CE-39273F2F815E}" presName="Accent1" presStyleCnt="0"/>
      <dgm:spPr/>
    </dgm:pt>
    <dgm:pt modelId="{57E8DAB1-DD0A-4F07-A257-05E265B447F0}" type="pres">
      <dgm:prSet presAssocID="{925F5D30-66A4-4358-94CE-39273F2F815E}" presName="Accent" presStyleLbl="node1" presStyleIdx="2" presStyleCnt="3"/>
      <dgm:spPr/>
    </dgm:pt>
    <dgm:pt modelId="{74D7B9A7-25AA-439D-8F9C-D2F46A9ACCF9}" type="pres">
      <dgm:prSet presAssocID="{925F5D30-66A4-4358-94CE-39273F2F815E}" presName="ParentBackground1" presStyleCnt="0"/>
      <dgm:spPr/>
    </dgm:pt>
    <dgm:pt modelId="{FA5FAB9D-1B85-4447-ABFB-3B8C0974BD3D}" type="pres">
      <dgm:prSet presAssocID="{925F5D30-66A4-4358-94CE-39273F2F815E}" presName="ParentBackground" presStyleLbl="fgAcc1" presStyleIdx="2" presStyleCnt="3"/>
      <dgm:spPr/>
    </dgm:pt>
    <dgm:pt modelId="{21E74173-02B5-47B4-98AE-B1BC037B764B}" type="pres">
      <dgm:prSet presAssocID="{925F5D30-66A4-4358-94CE-39273F2F815E}" presName="Parent1" presStyleLbl="revTx" presStyleIdx="0" presStyleCnt="0">
        <dgm:presLayoutVars>
          <dgm:chMax val="1"/>
          <dgm:chPref val="1"/>
          <dgm:bulletEnabled val="1"/>
        </dgm:presLayoutVars>
      </dgm:prSet>
      <dgm:spPr/>
    </dgm:pt>
  </dgm:ptLst>
  <dgm:cxnLst>
    <dgm:cxn modelId="{718A3B0A-0A05-4461-976B-08D3DE45B74D}" type="presOf" srcId="{3317C662-D0C6-4011-9CE0-276DC705277C}" destId="{2CCE8BA0-E730-4CAD-9268-461F1FDB8303}" srcOrd="1" destOrd="0" presId="urn:microsoft.com/office/officeart/2011/layout/CircleProcess"/>
    <dgm:cxn modelId="{22925C0D-E727-4720-8DEC-54529F77B8B1}" srcId="{8054B994-2F08-4D39-8068-E1C595A0A3DB}" destId="{80B5F0F7-4752-49EA-B70C-019071ADAF31}" srcOrd="2" destOrd="0" parTransId="{DB123091-6988-42BE-902F-44B13590E28A}" sibTransId="{7265E95D-3EE2-43E5-8812-318E71AA5D6F}"/>
    <dgm:cxn modelId="{D213E031-FFBA-43A0-A85A-5ACB3262A814}" srcId="{8054B994-2F08-4D39-8068-E1C595A0A3DB}" destId="{925F5D30-66A4-4358-94CE-39273F2F815E}" srcOrd="0" destOrd="0" parTransId="{7CCDD374-760C-42CD-997A-26054FE11515}" sibTransId="{E0CAB52A-88A2-462B-80D3-78E9251CBC61}"/>
    <dgm:cxn modelId="{2C78024E-ADC0-4CDC-A74D-6F86FE5820BF}" type="presOf" srcId="{80B5F0F7-4752-49EA-B70C-019071ADAF31}" destId="{0C957A33-F245-4968-B6F6-D5B89B2923B7}" srcOrd="0" destOrd="0" presId="urn:microsoft.com/office/officeart/2011/layout/CircleProcess"/>
    <dgm:cxn modelId="{7C92B351-DF67-4EDF-9D89-0FC8CFEDE4C0}" type="presOf" srcId="{925F5D30-66A4-4358-94CE-39273F2F815E}" destId="{FA5FAB9D-1B85-4447-ABFB-3B8C0974BD3D}" srcOrd="0" destOrd="0" presId="urn:microsoft.com/office/officeart/2011/layout/CircleProcess"/>
    <dgm:cxn modelId="{5C17C07C-6FEB-486D-8412-C773348F13B8}" type="presOf" srcId="{925F5D30-66A4-4358-94CE-39273F2F815E}" destId="{21E74173-02B5-47B4-98AE-B1BC037B764B}" srcOrd="1" destOrd="0" presId="urn:microsoft.com/office/officeart/2011/layout/CircleProcess"/>
    <dgm:cxn modelId="{631C8282-D981-49A9-B981-3D9BEF6AD95C}" srcId="{8054B994-2F08-4D39-8068-E1C595A0A3DB}" destId="{3317C662-D0C6-4011-9CE0-276DC705277C}" srcOrd="1" destOrd="0" parTransId="{3AA703E3-F8DD-4C9B-B7EC-CE465C1DF26C}" sibTransId="{2A502F90-7EBB-4C01-A308-6DCC85D705C5}"/>
    <dgm:cxn modelId="{5576FC83-C6C7-4DBA-8945-46B5E3045095}" type="presOf" srcId="{8054B994-2F08-4D39-8068-E1C595A0A3DB}" destId="{88D53C9A-622F-410A-B885-B41B4E494A3E}" srcOrd="0" destOrd="0" presId="urn:microsoft.com/office/officeart/2011/layout/CircleProcess"/>
    <dgm:cxn modelId="{F36821AF-963F-4D30-AF92-F0D53CA1B786}" type="presOf" srcId="{80B5F0F7-4752-49EA-B70C-019071ADAF31}" destId="{E5579511-E4CE-401E-AC32-2D132599E3B3}" srcOrd="1" destOrd="0" presId="urn:microsoft.com/office/officeart/2011/layout/CircleProcess"/>
    <dgm:cxn modelId="{CDA40CD8-B69C-476F-9254-6691CC25FB9C}" type="presOf" srcId="{3317C662-D0C6-4011-9CE0-276DC705277C}" destId="{C848F920-52F1-4161-9BF6-0C929A9BFCBA}" srcOrd="0" destOrd="0" presId="urn:microsoft.com/office/officeart/2011/layout/CircleProcess"/>
    <dgm:cxn modelId="{45A86C1C-B422-4969-A495-C320CAA09EEF}" type="presParOf" srcId="{88D53C9A-622F-410A-B885-B41B4E494A3E}" destId="{B63B454C-26AE-4C0C-957E-21D57589BAE9}" srcOrd="0" destOrd="0" presId="urn:microsoft.com/office/officeart/2011/layout/CircleProcess"/>
    <dgm:cxn modelId="{3D8D3A30-1D11-44DD-A7D1-4D7C97910678}" type="presParOf" srcId="{B63B454C-26AE-4C0C-957E-21D57589BAE9}" destId="{223117CA-D7F0-49CB-B2F4-F93E563ED984}" srcOrd="0" destOrd="0" presId="urn:microsoft.com/office/officeart/2011/layout/CircleProcess"/>
    <dgm:cxn modelId="{C473BD18-0A8A-45B5-BF7A-5583A97B0A35}" type="presParOf" srcId="{88D53C9A-622F-410A-B885-B41B4E494A3E}" destId="{026D8C39-1551-4AA2-9688-95942E219B26}" srcOrd="1" destOrd="0" presId="urn:microsoft.com/office/officeart/2011/layout/CircleProcess"/>
    <dgm:cxn modelId="{75EDC3C1-638B-4788-AA65-50EDEB5595D3}" type="presParOf" srcId="{026D8C39-1551-4AA2-9688-95942E219B26}" destId="{0C957A33-F245-4968-B6F6-D5B89B2923B7}" srcOrd="0" destOrd="0" presId="urn:microsoft.com/office/officeart/2011/layout/CircleProcess"/>
    <dgm:cxn modelId="{584BCF3D-E0FF-4D8F-8B7C-421178703A93}" type="presParOf" srcId="{88D53C9A-622F-410A-B885-B41B4E494A3E}" destId="{E5579511-E4CE-401E-AC32-2D132599E3B3}" srcOrd="2" destOrd="0" presId="urn:microsoft.com/office/officeart/2011/layout/CircleProcess"/>
    <dgm:cxn modelId="{0420D005-9AC2-4ED0-9661-E9E8B26C6640}" type="presParOf" srcId="{88D53C9A-622F-410A-B885-B41B4E494A3E}" destId="{751EF754-D0B5-42BA-B319-9AD5EDE77149}" srcOrd="3" destOrd="0" presId="urn:microsoft.com/office/officeart/2011/layout/CircleProcess"/>
    <dgm:cxn modelId="{664F83F3-463B-4453-AAF0-E0A9F1496504}" type="presParOf" srcId="{751EF754-D0B5-42BA-B319-9AD5EDE77149}" destId="{4FB75952-416B-4E7B-AA73-23317FEDD590}" srcOrd="0" destOrd="0" presId="urn:microsoft.com/office/officeart/2011/layout/CircleProcess"/>
    <dgm:cxn modelId="{258A449F-EB44-4D09-AC03-D895B4874E7F}" type="presParOf" srcId="{88D53C9A-622F-410A-B885-B41B4E494A3E}" destId="{0FF08F84-C214-4D26-8693-2FACA9CD0309}" srcOrd="4" destOrd="0" presId="urn:microsoft.com/office/officeart/2011/layout/CircleProcess"/>
    <dgm:cxn modelId="{AB480398-FAEB-4105-B26A-D74CE9E3B717}" type="presParOf" srcId="{0FF08F84-C214-4D26-8693-2FACA9CD0309}" destId="{C848F920-52F1-4161-9BF6-0C929A9BFCBA}" srcOrd="0" destOrd="0" presId="urn:microsoft.com/office/officeart/2011/layout/CircleProcess"/>
    <dgm:cxn modelId="{D031E418-7319-4F55-984C-5C99D2E83DB7}" type="presParOf" srcId="{88D53C9A-622F-410A-B885-B41B4E494A3E}" destId="{2CCE8BA0-E730-4CAD-9268-461F1FDB8303}" srcOrd="5" destOrd="0" presId="urn:microsoft.com/office/officeart/2011/layout/CircleProcess"/>
    <dgm:cxn modelId="{6376F3C6-27D5-4C2B-A656-F11DABEEF5CC}" type="presParOf" srcId="{88D53C9A-622F-410A-B885-B41B4E494A3E}" destId="{8E99E197-258C-4AC1-A590-01A133302F1D}" srcOrd="6" destOrd="0" presId="urn:microsoft.com/office/officeart/2011/layout/CircleProcess"/>
    <dgm:cxn modelId="{04023AB9-EFCB-49C2-9249-DC7D8C60B823}" type="presParOf" srcId="{8E99E197-258C-4AC1-A590-01A133302F1D}" destId="{57E8DAB1-DD0A-4F07-A257-05E265B447F0}" srcOrd="0" destOrd="0" presId="urn:microsoft.com/office/officeart/2011/layout/CircleProcess"/>
    <dgm:cxn modelId="{66D7D219-36F0-465F-B013-C739E58C2E27}" type="presParOf" srcId="{88D53C9A-622F-410A-B885-B41B4E494A3E}" destId="{74D7B9A7-25AA-439D-8F9C-D2F46A9ACCF9}" srcOrd="7" destOrd="0" presId="urn:microsoft.com/office/officeart/2011/layout/CircleProcess"/>
    <dgm:cxn modelId="{D5F146C3-DEBD-4238-B90B-C4E5408861FF}" type="presParOf" srcId="{74D7B9A7-25AA-439D-8F9C-D2F46A9ACCF9}" destId="{FA5FAB9D-1B85-4447-ABFB-3B8C0974BD3D}" srcOrd="0" destOrd="0" presId="urn:microsoft.com/office/officeart/2011/layout/CircleProcess"/>
    <dgm:cxn modelId="{FAEAA4D9-728B-46FC-8FC9-F00968AAF8A7}" type="presParOf" srcId="{88D53C9A-622F-410A-B885-B41B4E494A3E}" destId="{21E74173-02B5-47B4-98AE-B1BC037B764B}" srcOrd="8" destOrd="0" presId="urn:microsoft.com/office/officeart/2011/layout/CircleProcess"/>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24B603-5C82-4703-A94D-4868BE65C668}">
      <dsp:nvSpPr>
        <dsp:cNvPr id="0" name=""/>
        <dsp:cNvSpPr/>
      </dsp:nvSpPr>
      <dsp:spPr>
        <a:xfrm>
          <a:off x="0" y="390"/>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992C19AA-0D6B-4CE3-8BCC-B12418F6016C}">
      <dsp:nvSpPr>
        <dsp:cNvPr id="0" name=""/>
        <dsp:cNvSpPr/>
      </dsp:nvSpPr>
      <dsp:spPr>
        <a:xfrm>
          <a:off x="0" y="390"/>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Regulation</a:t>
          </a:r>
        </a:p>
      </dsp:txBody>
      <dsp:txXfrm>
        <a:off x="0" y="390"/>
        <a:ext cx="1097280" cy="639923"/>
      </dsp:txXfrm>
    </dsp:sp>
    <dsp:sp modelId="{9263F55F-B8BB-4163-A137-A08A864F564A}">
      <dsp:nvSpPr>
        <dsp:cNvPr id="0" name=""/>
        <dsp:cNvSpPr/>
      </dsp:nvSpPr>
      <dsp:spPr>
        <a:xfrm>
          <a:off x="1179575" y="10389"/>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 Objective, Independence and powers</a:t>
          </a:r>
        </a:p>
      </dsp:txBody>
      <dsp:txXfrm>
        <a:off x="1179575" y="10389"/>
        <a:ext cx="4306824" cy="199976"/>
      </dsp:txXfrm>
    </dsp:sp>
    <dsp:sp modelId="{8A7A456F-AD7D-41D5-B724-E35F1980BF28}">
      <dsp:nvSpPr>
        <dsp:cNvPr id="0" name=""/>
        <dsp:cNvSpPr/>
      </dsp:nvSpPr>
      <dsp:spPr>
        <a:xfrm>
          <a:off x="1097279" y="21036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F23AE444-3992-4AE4-B2E5-C555283D9172}">
      <dsp:nvSpPr>
        <dsp:cNvPr id="0" name=""/>
        <dsp:cNvSpPr/>
      </dsp:nvSpPr>
      <dsp:spPr>
        <a:xfrm>
          <a:off x="1179575" y="220364"/>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2. Permissible activities</a:t>
          </a:r>
        </a:p>
      </dsp:txBody>
      <dsp:txXfrm>
        <a:off x="1179575" y="220364"/>
        <a:ext cx="4306824" cy="199976"/>
      </dsp:txXfrm>
    </dsp:sp>
    <dsp:sp modelId="{8BF135B0-F9FD-46D6-9C74-84C2C2F5A03F}">
      <dsp:nvSpPr>
        <dsp:cNvPr id="0" name=""/>
        <dsp:cNvSpPr/>
      </dsp:nvSpPr>
      <dsp:spPr>
        <a:xfrm>
          <a:off x="1097279" y="420340"/>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301612F8-3A31-4A61-97DB-1C2140052B43}">
      <dsp:nvSpPr>
        <dsp:cNvPr id="0" name=""/>
        <dsp:cNvSpPr/>
      </dsp:nvSpPr>
      <dsp:spPr>
        <a:xfrm>
          <a:off x="1179575" y="430339"/>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3. Licensing Criteria</a:t>
          </a:r>
        </a:p>
      </dsp:txBody>
      <dsp:txXfrm>
        <a:off x="1179575" y="430339"/>
        <a:ext cx="4306824" cy="199976"/>
      </dsp:txXfrm>
    </dsp:sp>
    <dsp:sp modelId="{1B43E4CD-2C1E-4810-9E87-6A80226AF0AE}">
      <dsp:nvSpPr>
        <dsp:cNvPr id="0" name=""/>
        <dsp:cNvSpPr/>
      </dsp:nvSpPr>
      <dsp:spPr>
        <a:xfrm>
          <a:off x="1097279" y="63031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2AEA2A82-8357-49DF-963F-B2849D3AB5C8}">
      <dsp:nvSpPr>
        <dsp:cNvPr id="0" name=""/>
        <dsp:cNvSpPr/>
      </dsp:nvSpPr>
      <dsp:spPr>
        <a:xfrm>
          <a:off x="0" y="640314"/>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C787C4B1-83F1-46E0-8898-EFF7503A60F9}">
      <dsp:nvSpPr>
        <dsp:cNvPr id="0" name=""/>
        <dsp:cNvSpPr/>
      </dsp:nvSpPr>
      <dsp:spPr>
        <a:xfrm>
          <a:off x="0" y="640314"/>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Supervision</a:t>
          </a:r>
        </a:p>
      </dsp:txBody>
      <dsp:txXfrm>
        <a:off x="0" y="640314"/>
        <a:ext cx="1097280" cy="639923"/>
      </dsp:txXfrm>
    </dsp:sp>
    <dsp:sp modelId="{D0CF3991-608C-46DF-8184-2786BAB7FDD2}">
      <dsp:nvSpPr>
        <dsp:cNvPr id="0" name=""/>
        <dsp:cNvSpPr/>
      </dsp:nvSpPr>
      <dsp:spPr>
        <a:xfrm>
          <a:off x="1179575" y="647836"/>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4. Supervisory approach</a:t>
          </a:r>
        </a:p>
      </dsp:txBody>
      <dsp:txXfrm>
        <a:off x="1179575" y="647836"/>
        <a:ext cx="4306824" cy="150450"/>
      </dsp:txXfrm>
    </dsp:sp>
    <dsp:sp modelId="{DC69C71B-75EF-4482-AB77-94FA72A62097}">
      <dsp:nvSpPr>
        <dsp:cNvPr id="0" name=""/>
        <dsp:cNvSpPr/>
      </dsp:nvSpPr>
      <dsp:spPr>
        <a:xfrm>
          <a:off x="1097279" y="798287"/>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CEF9C524-BFA5-437A-8D92-079AB7441D59}">
      <dsp:nvSpPr>
        <dsp:cNvPr id="0" name=""/>
        <dsp:cNvSpPr/>
      </dsp:nvSpPr>
      <dsp:spPr>
        <a:xfrm>
          <a:off x="1179575" y="805810"/>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5. Supervisory technique and tools</a:t>
          </a:r>
        </a:p>
      </dsp:txBody>
      <dsp:txXfrm>
        <a:off x="1179575" y="805810"/>
        <a:ext cx="4306824" cy="150450"/>
      </dsp:txXfrm>
    </dsp:sp>
    <dsp:sp modelId="{1106A63B-31BA-4899-8D27-84133E8E2E65}">
      <dsp:nvSpPr>
        <dsp:cNvPr id="0" name=""/>
        <dsp:cNvSpPr/>
      </dsp:nvSpPr>
      <dsp:spPr>
        <a:xfrm>
          <a:off x="1097279" y="956261"/>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0B6BC507-2AAC-4F2E-A162-61EFE85D715F}">
      <dsp:nvSpPr>
        <dsp:cNvPr id="0" name=""/>
        <dsp:cNvSpPr/>
      </dsp:nvSpPr>
      <dsp:spPr>
        <a:xfrm>
          <a:off x="1179575" y="963783"/>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6. Supervisory Reporting</a:t>
          </a:r>
        </a:p>
      </dsp:txBody>
      <dsp:txXfrm>
        <a:off x="1179575" y="963783"/>
        <a:ext cx="4306824" cy="150450"/>
      </dsp:txXfrm>
    </dsp:sp>
    <dsp:sp modelId="{81283C21-5750-4963-8C8F-9809ABB1A5C8}">
      <dsp:nvSpPr>
        <dsp:cNvPr id="0" name=""/>
        <dsp:cNvSpPr/>
      </dsp:nvSpPr>
      <dsp:spPr>
        <a:xfrm>
          <a:off x="1097279" y="1114234"/>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B8A123D9-F8BF-4990-B53A-7804A73B6727}">
      <dsp:nvSpPr>
        <dsp:cNvPr id="0" name=""/>
        <dsp:cNvSpPr/>
      </dsp:nvSpPr>
      <dsp:spPr>
        <a:xfrm>
          <a:off x="1179575" y="1121757"/>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7. Corrective and Sanctioning Power of Zakat Supervisor</a:t>
          </a:r>
        </a:p>
      </dsp:txBody>
      <dsp:txXfrm>
        <a:off x="1179575" y="1121757"/>
        <a:ext cx="4306824" cy="150450"/>
      </dsp:txXfrm>
    </dsp:sp>
    <dsp:sp modelId="{34E929E0-9F90-4E06-B26E-19BBD0F167F6}">
      <dsp:nvSpPr>
        <dsp:cNvPr id="0" name=""/>
        <dsp:cNvSpPr/>
      </dsp:nvSpPr>
      <dsp:spPr>
        <a:xfrm>
          <a:off x="1097279" y="1272207"/>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D87B014C-BC72-48F2-9478-56550D48DF0A}">
      <dsp:nvSpPr>
        <dsp:cNvPr id="0" name=""/>
        <dsp:cNvSpPr/>
      </dsp:nvSpPr>
      <dsp:spPr>
        <a:xfrm>
          <a:off x="0" y="1280238"/>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3A8E3B77-F30D-4324-862F-28102151CF4C}">
      <dsp:nvSpPr>
        <dsp:cNvPr id="0" name=""/>
        <dsp:cNvSpPr/>
      </dsp:nvSpPr>
      <dsp:spPr>
        <a:xfrm>
          <a:off x="0" y="1280238"/>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C&amp;D Management</a:t>
          </a:r>
        </a:p>
      </dsp:txBody>
      <dsp:txXfrm>
        <a:off x="0" y="1280238"/>
        <a:ext cx="1097280" cy="639923"/>
      </dsp:txXfrm>
    </dsp:sp>
    <dsp:sp modelId="{07F3ACF7-289A-4158-9D1B-241052F578F9}">
      <dsp:nvSpPr>
        <dsp:cNvPr id="0" name=""/>
        <dsp:cNvSpPr/>
      </dsp:nvSpPr>
      <dsp:spPr>
        <a:xfrm>
          <a:off x="1179575" y="1290236"/>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8. Good Amil Governance</a:t>
          </a:r>
        </a:p>
      </dsp:txBody>
      <dsp:txXfrm>
        <a:off x="1179575" y="1290236"/>
        <a:ext cx="4306824" cy="199976"/>
      </dsp:txXfrm>
    </dsp:sp>
    <dsp:sp modelId="{491A0F0D-15F8-41C6-B198-CB73119CB658}">
      <dsp:nvSpPr>
        <dsp:cNvPr id="0" name=""/>
        <dsp:cNvSpPr/>
      </dsp:nvSpPr>
      <dsp:spPr>
        <a:xfrm>
          <a:off x="1097279" y="1490213"/>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1B9FEACD-944B-483A-AB1D-ED63EEB34163}">
      <dsp:nvSpPr>
        <dsp:cNvPr id="0" name=""/>
        <dsp:cNvSpPr/>
      </dsp:nvSpPr>
      <dsp:spPr>
        <a:xfrm>
          <a:off x="1179575" y="1500211"/>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9. Collection Management</a:t>
          </a:r>
        </a:p>
      </dsp:txBody>
      <dsp:txXfrm>
        <a:off x="1179575" y="1500211"/>
        <a:ext cx="4306824" cy="199976"/>
      </dsp:txXfrm>
    </dsp:sp>
    <dsp:sp modelId="{1C32CDB4-23A8-4408-95E5-F78A89546075}">
      <dsp:nvSpPr>
        <dsp:cNvPr id="0" name=""/>
        <dsp:cNvSpPr/>
      </dsp:nvSpPr>
      <dsp:spPr>
        <a:xfrm>
          <a:off x="1097279" y="170018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21BCB711-3B10-4568-A5B1-496700535A89}">
      <dsp:nvSpPr>
        <dsp:cNvPr id="0" name=""/>
        <dsp:cNvSpPr/>
      </dsp:nvSpPr>
      <dsp:spPr>
        <a:xfrm>
          <a:off x="1179575" y="1710186"/>
          <a:ext cx="4306824" cy="1999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10. Disbursement Management</a:t>
          </a:r>
        </a:p>
      </dsp:txBody>
      <dsp:txXfrm>
        <a:off x="1179575" y="1710186"/>
        <a:ext cx="4306824" cy="199976"/>
      </dsp:txXfrm>
    </dsp:sp>
    <dsp:sp modelId="{5070D5FE-FF08-4785-8AD0-C642873593CA}">
      <dsp:nvSpPr>
        <dsp:cNvPr id="0" name=""/>
        <dsp:cNvSpPr/>
      </dsp:nvSpPr>
      <dsp:spPr>
        <a:xfrm>
          <a:off x="1097279" y="1910163"/>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D8085711-0BF1-4AB4-875E-0BFDE25F139E}">
      <dsp:nvSpPr>
        <dsp:cNvPr id="0" name=""/>
        <dsp:cNvSpPr/>
      </dsp:nvSpPr>
      <dsp:spPr>
        <a:xfrm>
          <a:off x="0" y="1920161"/>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91646B1E-06B0-4C50-870A-AE86EB4EA9E3}">
      <dsp:nvSpPr>
        <dsp:cNvPr id="0" name=""/>
        <dsp:cNvSpPr/>
      </dsp:nvSpPr>
      <dsp:spPr>
        <a:xfrm>
          <a:off x="0" y="1920161"/>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Risk Management</a:t>
          </a:r>
        </a:p>
      </dsp:txBody>
      <dsp:txXfrm>
        <a:off x="0" y="1920161"/>
        <a:ext cx="1097280" cy="639923"/>
      </dsp:txXfrm>
    </dsp:sp>
    <dsp:sp modelId="{D2ECF601-6A54-44CB-8DC3-21E5B4E35E63}">
      <dsp:nvSpPr>
        <dsp:cNvPr id="0" name=""/>
        <dsp:cNvSpPr/>
      </dsp:nvSpPr>
      <dsp:spPr>
        <a:xfrm>
          <a:off x="1179575" y="192768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11. Country and Transfer Risk</a:t>
          </a:r>
        </a:p>
      </dsp:txBody>
      <dsp:txXfrm>
        <a:off x="1179575" y="1927684"/>
        <a:ext cx="4306824" cy="150450"/>
      </dsp:txXfrm>
    </dsp:sp>
    <dsp:sp modelId="{F504BFAB-5305-4625-B49F-09C30DE3BA65}">
      <dsp:nvSpPr>
        <dsp:cNvPr id="0" name=""/>
        <dsp:cNvSpPr/>
      </dsp:nvSpPr>
      <dsp:spPr>
        <a:xfrm>
          <a:off x="1097279" y="207813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3DDAFEFA-6060-4AB8-B2A6-735C2369185F}">
      <dsp:nvSpPr>
        <dsp:cNvPr id="0" name=""/>
        <dsp:cNvSpPr/>
      </dsp:nvSpPr>
      <dsp:spPr>
        <a:xfrm>
          <a:off x="1179575" y="2085657"/>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12. Reputation and </a:t>
          </a:r>
          <a:r>
            <a:rPr lang="en-AU" sz="1000" i="1" kern="1200">
              <a:latin typeface="Times New Roman" panose="02020603050405020304" pitchFamily="18" charset="0"/>
              <a:cs typeface="Times New Roman" panose="02020603050405020304" pitchFamily="18" charset="0"/>
            </a:rPr>
            <a:t>Muzakki</a:t>
          </a:r>
          <a:r>
            <a:rPr lang="en-AU" sz="1000" kern="1200">
              <a:latin typeface="Times New Roman" panose="02020603050405020304" pitchFamily="18" charset="0"/>
              <a:cs typeface="Times New Roman" panose="02020603050405020304" pitchFamily="18" charset="0"/>
            </a:rPr>
            <a:t> Loss Risks</a:t>
          </a:r>
        </a:p>
      </dsp:txBody>
      <dsp:txXfrm>
        <a:off x="1179575" y="2085657"/>
        <a:ext cx="4306824" cy="150450"/>
      </dsp:txXfrm>
    </dsp:sp>
    <dsp:sp modelId="{B38C9216-7A10-4D41-A050-E5A6E0CB9107}">
      <dsp:nvSpPr>
        <dsp:cNvPr id="0" name=""/>
        <dsp:cNvSpPr/>
      </dsp:nvSpPr>
      <dsp:spPr>
        <a:xfrm>
          <a:off x="1097279" y="223610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F6DE94F9-3822-4FEB-B904-32C698DD4976}">
      <dsp:nvSpPr>
        <dsp:cNvPr id="0" name=""/>
        <dsp:cNvSpPr/>
      </dsp:nvSpPr>
      <dsp:spPr>
        <a:xfrm>
          <a:off x="1179575" y="2243631"/>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13. Disburesement Risk</a:t>
          </a:r>
        </a:p>
      </dsp:txBody>
      <dsp:txXfrm>
        <a:off x="1179575" y="2243631"/>
        <a:ext cx="4306824" cy="150450"/>
      </dsp:txXfrm>
    </dsp:sp>
    <dsp:sp modelId="{AEB64C62-CDFF-4DAE-8FA9-FF0E20E4DD7B}">
      <dsp:nvSpPr>
        <dsp:cNvPr id="0" name=""/>
        <dsp:cNvSpPr/>
      </dsp:nvSpPr>
      <dsp:spPr>
        <a:xfrm>
          <a:off x="1097279" y="2394081"/>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89E35009-270A-44E9-BD3D-D4541F1EF1BE}">
      <dsp:nvSpPr>
        <dsp:cNvPr id="0" name=""/>
        <dsp:cNvSpPr/>
      </dsp:nvSpPr>
      <dsp:spPr>
        <a:xfrm>
          <a:off x="1179575" y="240160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14. Operational Risk</a:t>
          </a:r>
        </a:p>
      </dsp:txBody>
      <dsp:txXfrm>
        <a:off x="1179575" y="2401604"/>
        <a:ext cx="4306824" cy="150450"/>
      </dsp:txXfrm>
    </dsp:sp>
    <dsp:sp modelId="{24A07761-8E03-4458-B8E3-14132502CE93}">
      <dsp:nvSpPr>
        <dsp:cNvPr id="0" name=""/>
        <dsp:cNvSpPr/>
      </dsp:nvSpPr>
      <dsp:spPr>
        <a:xfrm>
          <a:off x="1097279" y="255205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EC5E36B5-0DCA-4ABC-9C57-CD041E234756}">
      <dsp:nvSpPr>
        <dsp:cNvPr id="0" name=""/>
        <dsp:cNvSpPr/>
      </dsp:nvSpPr>
      <dsp:spPr>
        <a:xfrm>
          <a:off x="0" y="2560085"/>
          <a:ext cx="5486400" cy="0"/>
        </a:xfrm>
        <a:prstGeom prst="lin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7982A1ED-3448-45BD-A111-1B46E72C9887}">
      <dsp:nvSpPr>
        <dsp:cNvPr id="0" name=""/>
        <dsp:cNvSpPr/>
      </dsp:nvSpPr>
      <dsp:spPr>
        <a:xfrm>
          <a:off x="0" y="2560085"/>
          <a:ext cx="1097280" cy="639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Audit &amp; Transparency</a:t>
          </a:r>
        </a:p>
      </dsp:txBody>
      <dsp:txXfrm>
        <a:off x="0" y="2560085"/>
        <a:ext cx="1097280" cy="639923"/>
      </dsp:txXfrm>
    </dsp:sp>
    <dsp:sp modelId="{F6CF71A4-32DC-4D17-9238-AC3E738AC0EA}">
      <dsp:nvSpPr>
        <dsp:cNvPr id="0" name=""/>
        <dsp:cNvSpPr/>
      </dsp:nvSpPr>
      <dsp:spPr>
        <a:xfrm>
          <a:off x="1179575" y="2567608"/>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15. Sharia control and internal audit</a:t>
          </a:r>
        </a:p>
      </dsp:txBody>
      <dsp:txXfrm>
        <a:off x="1179575" y="2567608"/>
        <a:ext cx="4306824" cy="150450"/>
      </dsp:txXfrm>
    </dsp:sp>
    <dsp:sp modelId="{B154791B-A920-430D-AFB7-64F2AC1DFEF6}">
      <dsp:nvSpPr>
        <dsp:cNvPr id="0" name=""/>
        <dsp:cNvSpPr/>
      </dsp:nvSpPr>
      <dsp:spPr>
        <a:xfrm>
          <a:off x="1097279" y="2718058"/>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A523FF59-F0A0-47C7-9055-A6D4971D6C75}">
      <dsp:nvSpPr>
        <dsp:cNvPr id="0" name=""/>
        <dsp:cNvSpPr/>
      </dsp:nvSpPr>
      <dsp:spPr>
        <a:xfrm>
          <a:off x="1179575" y="2725581"/>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16. Financial reporting and external audit</a:t>
          </a:r>
        </a:p>
      </dsp:txBody>
      <dsp:txXfrm>
        <a:off x="1179575" y="2725581"/>
        <a:ext cx="4306824" cy="150450"/>
      </dsp:txXfrm>
    </dsp:sp>
    <dsp:sp modelId="{66420EAD-3C86-411F-BBA8-05B8392580BF}">
      <dsp:nvSpPr>
        <dsp:cNvPr id="0" name=""/>
        <dsp:cNvSpPr/>
      </dsp:nvSpPr>
      <dsp:spPr>
        <a:xfrm>
          <a:off x="1097279" y="2876032"/>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B367D3BF-D19F-4AA8-B631-BED2ED619C04}">
      <dsp:nvSpPr>
        <dsp:cNvPr id="0" name=""/>
        <dsp:cNvSpPr/>
      </dsp:nvSpPr>
      <dsp:spPr>
        <a:xfrm>
          <a:off x="1179575" y="2883554"/>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17. Disclosure and Transparency</a:t>
          </a:r>
        </a:p>
      </dsp:txBody>
      <dsp:txXfrm>
        <a:off x="1179575" y="2883554"/>
        <a:ext cx="4306824" cy="150450"/>
      </dsp:txXfrm>
    </dsp:sp>
    <dsp:sp modelId="{9AEF9902-D804-4AAD-AC29-FFD0CA41D889}">
      <dsp:nvSpPr>
        <dsp:cNvPr id="0" name=""/>
        <dsp:cNvSpPr/>
      </dsp:nvSpPr>
      <dsp:spPr>
        <a:xfrm>
          <a:off x="1097279" y="3034005"/>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 modelId="{42B6345E-2855-43AE-95F1-57E7BC6BFAAF}">
      <dsp:nvSpPr>
        <dsp:cNvPr id="0" name=""/>
        <dsp:cNvSpPr/>
      </dsp:nvSpPr>
      <dsp:spPr>
        <a:xfrm>
          <a:off x="1179575" y="3041528"/>
          <a:ext cx="4306824" cy="1504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AU" sz="1000" kern="1200">
              <a:latin typeface="Times New Roman" panose="02020603050405020304" pitchFamily="18" charset="0"/>
              <a:cs typeface="Times New Roman" panose="02020603050405020304" pitchFamily="18" charset="0"/>
            </a:rPr>
            <a:t>18. Abuse of zakat services</a:t>
          </a:r>
        </a:p>
      </dsp:txBody>
      <dsp:txXfrm>
        <a:off x="1179575" y="3041528"/>
        <a:ext cx="4306824" cy="150450"/>
      </dsp:txXfrm>
    </dsp:sp>
    <dsp:sp modelId="{3827736C-09D7-42F0-8855-BA21D16DEDAD}">
      <dsp:nvSpPr>
        <dsp:cNvPr id="0" name=""/>
        <dsp:cNvSpPr/>
      </dsp:nvSpPr>
      <dsp:spPr>
        <a:xfrm>
          <a:off x="1097279" y="3191979"/>
          <a:ext cx="4389120" cy="0"/>
        </a:xfrm>
        <a:prstGeom prst="line">
          <a:avLst/>
        </a:prstGeom>
        <a:noFill/>
        <a:ln w="6350" cap="flat" cmpd="sng" algn="ctr">
          <a:solidFill>
            <a:schemeClr val="accent1">
              <a:tint val="50000"/>
              <a:hueOff val="0"/>
              <a:satOff val="0"/>
              <a:lumOff val="0"/>
              <a:alphaOff val="0"/>
            </a:schemeClr>
          </a:solidFill>
          <a:prstDash val="solid"/>
          <a:miter lim="800000"/>
        </a:ln>
        <a:effectLst/>
      </dsp:spPr>
      <dsp:style>
        <a:lnRef idx="1">
          <a:scrgbClr r="0" g="0" b="0"/>
        </a:lnRef>
        <a:fillRef idx="0">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CE5109-1807-40AB-9AEB-24A7B23830B6}">
      <dsp:nvSpPr>
        <dsp:cNvPr id="0" name=""/>
        <dsp:cNvSpPr/>
      </dsp:nvSpPr>
      <dsp:spPr>
        <a:xfrm>
          <a:off x="-2388763" y="-369102"/>
          <a:ext cx="2852755" cy="2852755"/>
        </a:xfrm>
        <a:prstGeom prst="blockArc">
          <a:avLst>
            <a:gd name="adj1" fmla="val 18900000"/>
            <a:gd name="adj2" fmla="val 2700000"/>
            <a:gd name="adj3" fmla="val 757"/>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985B5C4-10EC-4598-9505-D381A5EB7994}">
      <dsp:nvSpPr>
        <dsp:cNvPr id="0" name=""/>
        <dsp:cNvSpPr/>
      </dsp:nvSpPr>
      <dsp:spPr>
        <a:xfrm>
          <a:off x="243727" y="162566"/>
          <a:ext cx="3356818"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Lack Regulation</a:t>
          </a:r>
        </a:p>
      </dsp:txBody>
      <dsp:txXfrm>
        <a:off x="243727" y="162566"/>
        <a:ext cx="3356818" cy="325302"/>
      </dsp:txXfrm>
    </dsp:sp>
    <dsp:sp modelId="{3F98A6BF-DF12-461B-BA49-332C2414258E}">
      <dsp:nvSpPr>
        <dsp:cNvPr id="0" name=""/>
        <dsp:cNvSpPr/>
      </dsp:nvSpPr>
      <dsp:spPr>
        <a:xfrm>
          <a:off x="40413" y="121903"/>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B6B66AC-E591-4CB3-8A5F-7E9B91822874}">
      <dsp:nvSpPr>
        <dsp:cNvPr id="0" name=""/>
        <dsp:cNvSpPr/>
      </dsp:nvSpPr>
      <dsp:spPr>
        <a:xfrm>
          <a:off x="430231" y="650604"/>
          <a:ext cx="3170314"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Minimal Supervision </a:t>
          </a:r>
        </a:p>
      </dsp:txBody>
      <dsp:txXfrm>
        <a:off x="430231" y="650604"/>
        <a:ext cx="3170314" cy="325302"/>
      </dsp:txXfrm>
    </dsp:sp>
    <dsp:sp modelId="{0700F45A-7457-4011-83D9-90DA9DE3EC45}">
      <dsp:nvSpPr>
        <dsp:cNvPr id="0" name=""/>
        <dsp:cNvSpPr/>
      </dsp:nvSpPr>
      <dsp:spPr>
        <a:xfrm>
          <a:off x="226917" y="609941"/>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12C2CF-C77D-41DA-B7EB-C42A453414C2}">
      <dsp:nvSpPr>
        <dsp:cNvPr id="0" name=""/>
        <dsp:cNvSpPr/>
      </dsp:nvSpPr>
      <dsp:spPr>
        <a:xfrm>
          <a:off x="430231" y="1138642"/>
          <a:ext cx="3170314"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Reputation Risk</a:t>
          </a:r>
        </a:p>
      </dsp:txBody>
      <dsp:txXfrm>
        <a:off x="430231" y="1138642"/>
        <a:ext cx="3170314" cy="325302"/>
      </dsp:txXfrm>
    </dsp:sp>
    <dsp:sp modelId="{E19B52EB-1339-414E-AFD1-F2C5009B649B}">
      <dsp:nvSpPr>
        <dsp:cNvPr id="0" name=""/>
        <dsp:cNvSpPr/>
      </dsp:nvSpPr>
      <dsp:spPr>
        <a:xfrm>
          <a:off x="226917" y="1097980"/>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7B71AFC-62A5-4E77-9ADB-A7DF20393183}">
      <dsp:nvSpPr>
        <dsp:cNvPr id="0" name=""/>
        <dsp:cNvSpPr/>
      </dsp:nvSpPr>
      <dsp:spPr>
        <a:xfrm>
          <a:off x="243727" y="1626681"/>
          <a:ext cx="3356818" cy="32530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8209" tIns="43180" rIns="43180" bIns="43180" numCol="1" spcCol="1270" anchor="ctr" anchorCtr="0">
          <a:noAutofit/>
        </a:bodyPr>
        <a:lstStyle/>
        <a:p>
          <a:pPr marL="0" lvl="0" indent="0" algn="l" defTabSz="755650">
            <a:lnSpc>
              <a:spcPct val="90000"/>
            </a:lnSpc>
            <a:spcBef>
              <a:spcPct val="0"/>
            </a:spcBef>
            <a:spcAft>
              <a:spcPct val="35000"/>
            </a:spcAft>
            <a:buNone/>
          </a:pPr>
          <a:r>
            <a:rPr lang="en-AU" sz="1700" kern="1200"/>
            <a:t>Risk of Loss</a:t>
          </a:r>
        </a:p>
      </dsp:txBody>
      <dsp:txXfrm>
        <a:off x="243727" y="1626681"/>
        <a:ext cx="3356818" cy="325302"/>
      </dsp:txXfrm>
    </dsp:sp>
    <dsp:sp modelId="{C7C42792-0837-4892-A9D7-DCE3BA022C49}">
      <dsp:nvSpPr>
        <dsp:cNvPr id="0" name=""/>
        <dsp:cNvSpPr/>
      </dsp:nvSpPr>
      <dsp:spPr>
        <a:xfrm>
          <a:off x="40413" y="1586018"/>
          <a:ext cx="406627" cy="406627"/>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117CA-D7F0-49CB-B2F4-F93E563ED984}">
      <dsp:nvSpPr>
        <dsp:cNvPr id="0" name=""/>
        <dsp:cNvSpPr/>
      </dsp:nvSpPr>
      <dsp:spPr>
        <a:xfrm>
          <a:off x="2239341" y="385236"/>
          <a:ext cx="982118" cy="98229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C957A33-F245-4968-B6F6-D5B89B2923B7}">
      <dsp:nvSpPr>
        <dsp:cNvPr id="0" name=""/>
        <dsp:cNvSpPr/>
      </dsp:nvSpPr>
      <dsp:spPr>
        <a:xfrm>
          <a:off x="2271950"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Financial Transparency</a:t>
          </a:r>
        </a:p>
      </dsp:txBody>
      <dsp:txXfrm>
        <a:off x="2403027" y="548981"/>
        <a:ext cx="654745" cy="654809"/>
      </dsp:txXfrm>
    </dsp:sp>
    <dsp:sp modelId="{4FB75952-416B-4E7B-AA73-23317FEDD590}">
      <dsp:nvSpPr>
        <dsp:cNvPr id="0" name=""/>
        <dsp:cNvSpPr/>
      </dsp:nvSpPr>
      <dsp:spPr>
        <a:xfrm rot="2700000">
          <a:off x="1225476" y="386423"/>
          <a:ext cx="979752" cy="979752"/>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848F920-52F1-4161-9BF6-0C929A9BFCBA}">
      <dsp:nvSpPr>
        <dsp:cNvPr id="0" name=""/>
        <dsp:cNvSpPr/>
      </dsp:nvSpPr>
      <dsp:spPr>
        <a:xfrm>
          <a:off x="1256903"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Internal and External Oversight</a:t>
          </a:r>
        </a:p>
      </dsp:txBody>
      <dsp:txXfrm>
        <a:off x="1387980" y="548981"/>
        <a:ext cx="654745" cy="654809"/>
      </dsp:txXfrm>
    </dsp:sp>
    <dsp:sp modelId="{57E8DAB1-DD0A-4F07-A257-05E265B447F0}">
      <dsp:nvSpPr>
        <dsp:cNvPr id="0" name=""/>
        <dsp:cNvSpPr/>
      </dsp:nvSpPr>
      <dsp:spPr>
        <a:xfrm rot="2700000">
          <a:off x="210429" y="386423"/>
          <a:ext cx="979752" cy="979752"/>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A5FAB9D-1B85-4447-ABFB-3B8C0974BD3D}">
      <dsp:nvSpPr>
        <dsp:cNvPr id="0" name=""/>
        <dsp:cNvSpPr/>
      </dsp:nvSpPr>
      <dsp:spPr>
        <a:xfrm>
          <a:off x="241855"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Regulatory Compliance and Risk Management</a:t>
          </a:r>
        </a:p>
      </dsp:txBody>
      <dsp:txXfrm>
        <a:off x="372932" y="548981"/>
        <a:ext cx="654745" cy="65480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117CA-D7F0-49CB-B2F4-F93E563ED984}">
      <dsp:nvSpPr>
        <dsp:cNvPr id="0" name=""/>
        <dsp:cNvSpPr/>
      </dsp:nvSpPr>
      <dsp:spPr>
        <a:xfrm>
          <a:off x="2239341" y="385236"/>
          <a:ext cx="982118" cy="98229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C957A33-F245-4968-B6F6-D5B89B2923B7}">
      <dsp:nvSpPr>
        <dsp:cNvPr id="0" name=""/>
        <dsp:cNvSpPr/>
      </dsp:nvSpPr>
      <dsp:spPr>
        <a:xfrm>
          <a:off x="2271950"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Financial Transparency</a:t>
          </a:r>
        </a:p>
      </dsp:txBody>
      <dsp:txXfrm>
        <a:off x="2403027" y="548981"/>
        <a:ext cx="654745" cy="654809"/>
      </dsp:txXfrm>
    </dsp:sp>
    <dsp:sp modelId="{4FB75952-416B-4E7B-AA73-23317FEDD590}">
      <dsp:nvSpPr>
        <dsp:cNvPr id="0" name=""/>
        <dsp:cNvSpPr/>
      </dsp:nvSpPr>
      <dsp:spPr>
        <a:xfrm rot="2700000">
          <a:off x="1225476" y="386423"/>
          <a:ext cx="979752" cy="979752"/>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848F920-52F1-4161-9BF6-0C929A9BFCBA}">
      <dsp:nvSpPr>
        <dsp:cNvPr id="0" name=""/>
        <dsp:cNvSpPr/>
      </dsp:nvSpPr>
      <dsp:spPr>
        <a:xfrm>
          <a:off x="1256903"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Internal and External Oversight</a:t>
          </a:r>
        </a:p>
      </dsp:txBody>
      <dsp:txXfrm>
        <a:off x="1387980" y="548981"/>
        <a:ext cx="654745" cy="654809"/>
      </dsp:txXfrm>
    </dsp:sp>
    <dsp:sp modelId="{57E8DAB1-DD0A-4F07-A257-05E265B447F0}">
      <dsp:nvSpPr>
        <dsp:cNvPr id="0" name=""/>
        <dsp:cNvSpPr/>
      </dsp:nvSpPr>
      <dsp:spPr>
        <a:xfrm rot="2700000">
          <a:off x="210429" y="386423"/>
          <a:ext cx="979752" cy="979752"/>
        </a:xfrm>
        <a:prstGeom prst="teardrop">
          <a:avLst>
            <a:gd name="adj" fmla="val 10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A5FAB9D-1B85-4447-ABFB-3B8C0974BD3D}">
      <dsp:nvSpPr>
        <dsp:cNvPr id="0" name=""/>
        <dsp:cNvSpPr/>
      </dsp:nvSpPr>
      <dsp:spPr>
        <a:xfrm>
          <a:off x="241855" y="417985"/>
          <a:ext cx="916899" cy="916801"/>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AU" sz="800" kern="1200"/>
            <a:t>Regulatory Compliance and Risk Management</a:t>
          </a:r>
        </a:p>
      </dsp:txBody>
      <dsp:txXfrm>
        <a:off x="372932" y="548981"/>
        <a:ext cx="654745" cy="654809"/>
      </dsp:txXfrm>
    </dsp:sp>
  </dsp:spTree>
</dsp:drawing>
</file>

<file path=word/diagrams/layout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3.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283B8-759B-41B2-BB94-9FFE847F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5871</Words>
  <Characters>33466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2024-09-29T05:43:00Z</dcterms:created>
  <dcterms:modified xsi:type="dcterms:W3CDTF">2024-09-29T05:43:00Z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da5490246a9afee310fef01c7b774102626121c0c1d4f02bfe9920f1a365eb41</vt:lpwstr>
  </property>
</Properties>
</file>